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1FB2A" w14:textId="3B42A568" w:rsidR="00D90CF9" w:rsidRPr="00D90CF9" w:rsidRDefault="00D90CF9" w:rsidP="4E3CCEF0">
      <w:pPr>
        <w:spacing w:before="100" w:beforeAutospacing="1" w:after="100" w:afterAutospacing="1" w:line="240" w:lineRule="auto"/>
        <w:jc w:val="center"/>
        <w:rPr>
          <w:rFonts w:ascii="Times" w:eastAsia="Times New Roman" w:hAnsi="Times" w:cs="Times"/>
          <w:b/>
          <w:bCs/>
          <w:color w:val="C00000"/>
          <w:sz w:val="36"/>
          <w:szCs w:val="36"/>
          <w:lang w:val="es-MX"/>
        </w:rPr>
      </w:pPr>
    </w:p>
    <w:p w14:paraId="3BFC3284" w14:textId="77777777" w:rsidR="00BC5FDA" w:rsidRDefault="49C9CEAB" w:rsidP="00D73F2C">
      <w:pPr>
        <w:spacing w:before="100" w:beforeAutospacing="1" w:after="100" w:afterAutospacing="1" w:line="240" w:lineRule="auto"/>
        <w:rPr>
          <w:rFonts w:ascii="Times New Roman" w:eastAsia="Times New Roman" w:hAnsi="Times New Roman" w:cs="Times New Roman"/>
          <w:b/>
          <w:bCs/>
          <w:sz w:val="36"/>
          <w:szCs w:val="36"/>
          <w:lang w:val="es-MX"/>
        </w:rPr>
      </w:pPr>
      <w:r w:rsidRPr="00D73F2C">
        <w:rPr>
          <w:rFonts w:ascii="Times" w:eastAsia="Times" w:hAnsi="Times" w:cs="Times"/>
          <w:b/>
          <w:sz w:val="36"/>
          <w:szCs w:val="36"/>
          <w:lang w:val="es-MX"/>
        </w:rPr>
        <w:t xml:space="preserve">De los Óscar a sus primeros cortos: Descubre </w:t>
      </w:r>
      <w:r w:rsidR="00D73F2C" w:rsidRPr="00D73F2C">
        <w:rPr>
          <w:rFonts w:ascii="Times New Roman" w:eastAsia="Times New Roman" w:hAnsi="Times New Roman" w:cs="Times New Roman"/>
          <w:b/>
          <w:bCs/>
          <w:sz w:val="36"/>
          <w:szCs w:val="36"/>
          <w:lang w:val="es-MX"/>
        </w:rPr>
        <w:t>los inicios de los grandes cineastas en la Cineteca Nacion</w:t>
      </w:r>
      <w:r w:rsidR="00BC5FDA">
        <w:rPr>
          <w:rFonts w:ascii="Times New Roman" w:eastAsia="Times New Roman" w:hAnsi="Times New Roman" w:cs="Times New Roman"/>
          <w:b/>
          <w:bCs/>
          <w:sz w:val="36"/>
          <w:szCs w:val="36"/>
          <w:lang w:val="es-MX"/>
        </w:rPr>
        <w:t>al</w:t>
      </w:r>
    </w:p>
    <w:p w14:paraId="66C6A0E9" w14:textId="73B3CBD5" w:rsidR="00D73F2C" w:rsidRPr="0064356D" w:rsidRDefault="00D90CF9" w:rsidP="00D73F2C">
      <w:pPr>
        <w:spacing w:before="100" w:beforeAutospacing="1" w:after="100" w:afterAutospacing="1" w:line="240" w:lineRule="auto"/>
        <w:rPr>
          <w:rFonts w:ascii="Times New Roman" w:eastAsia="Times New Roman" w:hAnsi="Times New Roman" w:cs="Times New Roman"/>
          <w:lang w:val="es-MX"/>
        </w:rPr>
      </w:pPr>
      <w:r w:rsidRPr="003A40C1">
        <w:rPr>
          <w:rFonts w:ascii="Times" w:eastAsia="Times New Roman" w:hAnsi="Times" w:cs="Times"/>
          <w:b/>
          <w:bCs/>
          <w:kern w:val="0"/>
          <w:lang w:val="es-ES"/>
          <w14:ligatures w14:val="none"/>
        </w:rPr>
        <w:t xml:space="preserve">Ciudad de México, a </w:t>
      </w:r>
      <w:r w:rsidR="00BC5FDA">
        <w:rPr>
          <w:rFonts w:ascii="Times" w:eastAsia="Times New Roman" w:hAnsi="Times" w:cs="Times"/>
          <w:b/>
          <w:bCs/>
          <w:kern w:val="0"/>
          <w:lang w:val="es-ES"/>
          <w14:ligatures w14:val="none"/>
        </w:rPr>
        <w:t>20</w:t>
      </w:r>
      <w:r w:rsidRPr="003A40C1">
        <w:rPr>
          <w:rFonts w:ascii="Times" w:eastAsia="Times New Roman" w:hAnsi="Times" w:cs="Times"/>
          <w:b/>
          <w:bCs/>
          <w:kern w:val="0"/>
          <w:lang w:val="es-ES"/>
          <w14:ligatures w14:val="none"/>
        </w:rPr>
        <w:t xml:space="preserve"> de febrero de 2025 </w:t>
      </w:r>
      <w:r w:rsidR="00D73F2C">
        <w:rPr>
          <w:rFonts w:ascii="Times" w:eastAsia="Times New Roman" w:hAnsi="Times" w:cs="Times"/>
          <w:b/>
          <w:bCs/>
          <w:kern w:val="0"/>
          <w:lang w:val="es-ES"/>
          <w14:ligatures w14:val="none"/>
        </w:rPr>
        <w:t>–</w:t>
      </w:r>
      <w:r w:rsidR="5E45E4FD" w:rsidRPr="003A40C1">
        <w:rPr>
          <w:rFonts w:ascii="Times" w:eastAsia="Times New Roman" w:hAnsi="Times" w:cs="Times"/>
          <w:b/>
          <w:bCs/>
          <w:kern w:val="0"/>
          <w:lang w:val="es-ES"/>
          <w14:ligatures w14:val="none"/>
        </w:rPr>
        <w:t xml:space="preserve"> </w:t>
      </w:r>
      <w:r w:rsidR="00D73F2C" w:rsidRPr="0064356D">
        <w:rPr>
          <w:rFonts w:ascii="Times New Roman" w:eastAsia="Times New Roman" w:hAnsi="Times New Roman" w:cs="Times New Roman"/>
          <w:lang w:val="es-MX"/>
        </w:rPr>
        <w:t>La temporada de los Premios Óscar está en su punto más alto y todos hablan de los cineastas que han conquistado Hollywood. Pero, ¿alguna vez te has preguntado cómo comenzaron estos genios del cine? Antes de las ovaciones, los discursos emocionantes y las codiciadas estatuillas doradas, hubo un primer corto, una historia experimental y un cineasta con una cámara y un gran sueño.</w:t>
      </w:r>
    </w:p>
    <w:p w14:paraId="6D17EB4D" w14:textId="77777777" w:rsidR="00D73F2C" w:rsidRPr="0064356D" w:rsidRDefault="00D73F2C" w:rsidP="00D73F2C">
      <w:p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lang w:val="es-MX"/>
        </w:rPr>
        <w:t xml:space="preserve">Este mes, la Cineteca Nacional de la CDMX y la sala LG OLED presentan el ciclo </w:t>
      </w:r>
      <w:r w:rsidRPr="0064356D">
        <w:rPr>
          <w:rFonts w:ascii="Times New Roman" w:eastAsia="Times New Roman" w:hAnsi="Times New Roman" w:cs="Times New Roman"/>
          <w:b/>
          <w:bCs/>
          <w:lang w:val="es-MX"/>
        </w:rPr>
        <w:t>“Primeros pasos de grandes maestros”</w:t>
      </w:r>
      <w:r w:rsidRPr="0064356D">
        <w:rPr>
          <w:rFonts w:ascii="Times New Roman" w:eastAsia="Times New Roman" w:hAnsi="Times New Roman" w:cs="Times New Roman"/>
          <w:lang w:val="es-MX"/>
        </w:rPr>
        <w:t xml:space="preserve">, una oportunidad única para descubrir las primeras joyas cinematográficas de directores legendarios como Alfonso Cuarón, Wes Anderson, David Lynch, Terry Gilliam y Jan </w:t>
      </w:r>
      <w:proofErr w:type="spellStart"/>
      <w:r w:rsidRPr="0064356D">
        <w:rPr>
          <w:rFonts w:ascii="Times New Roman" w:eastAsia="Times New Roman" w:hAnsi="Times New Roman" w:cs="Times New Roman"/>
          <w:lang w:val="es-MX"/>
        </w:rPr>
        <w:t>Švankmajer</w:t>
      </w:r>
      <w:proofErr w:type="spellEnd"/>
      <w:r w:rsidRPr="0064356D">
        <w:rPr>
          <w:rFonts w:ascii="Times New Roman" w:eastAsia="Times New Roman" w:hAnsi="Times New Roman" w:cs="Times New Roman"/>
          <w:lang w:val="es-MX"/>
        </w:rPr>
        <w:t>. Un viaje a los primeros destellos de genialidad de quienes hoy son referentes indiscutibles del cine mundial.</w:t>
      </w:r>
    </w:p>
    <w:p w14:paraId="49AACEF3" w14:textId="77777777" w:rsidR="00D73F2C" w:rsidRPr="0064356D" w:rsidRDefault="00D73F2C" w:rsidP="00D73F2C">
      <w:pPr>
        <w:spacing w:before="100" w:beforeAutospacing="1" w:after="100" w:afterAutospacing="1" w:line="240" w:lineRule="auto"/>
        <w:outlineLvl w:val="2"/>
        <w:rPr>
          <w:rFonts w:ascii="Times New Roman" w:eastAsia="Times New Roman" w:hAnsi="Times New Roman" w:cs="Times New Roman"/>
          <w:b/>
          <w:bCs/>
          <w:sz w:val="27"/>
          <w:szCs w:val="27"/>
          <w:lang w:val="es-MX"/>
        </w:rPr>
      </w:pPr>
      <w:r w:rsidRPr="0064356D">
        <w:rPr>
          <w:rFonts w:ascii="Times New Roman" w:eastAsia="Times New Roman" w:hAnsi="Times New Roman" w:cs="Times New Roman"/>
          <w:b/>
          <w:bCs/>
          <w:sz w:val="27"/>
          <w:szCs w:val="27"/>
          <w:lang w:val="es-MX"/>
        </w:rPr>
        <w:t>Del debut al estrellato: Los inicios de cineastas icónicos</w:t>
      </w:r>
    </w:p>
    <w:p w14:paraId="38D2225C" w14:textId="77777777" w:rsidR="00D73F2C" w:rsidRPr="0064356D" w:rsidRDefault="00D73F2C" w:rsidP="00D73F2C">
      <w:p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lang w:val="es-MX"/>
        </w:rPr>
        <w:t>Si Alfonso Cuarón hoy es sinónimo de maestría cinematográfica y Wes Anderson de un estilo inconfundible, ¿qué historias contaban cuando apenas comenzaban? Este ciclo te transportará a sus primeros experimentos visuales, donde ya se intuía el talento que los llevaría a los Premios de la Academia.</w:t>
      </w:r>
    </w:p>
    <w:p w14:paraId="707CF458" w14:textId="77777777" w:rsidR="00D73F2C" w:rsidRPr="0064356D" w:rsidRDefault="00D73F2C" w:rsidP="00D73F2C">
      <w:pPr>
        <w:numPr>
          <w:ilvl w:val="0"/>
          <w:numId w:val="2"/>
        </w:numPr>
        <w:spacing w:before="100" w:beforeAutospacing="1" w:after="100" w:afterAutospacing="1" w:line="240" w:lineRule="auto"/>
        <w:rPr>
          <w:rFonts w:ascii="Times New Roman" w:eastAsia="Times New Roman" w:hAnsi="Times New Roman" w:cs="Times New Roman"/>
          <w:lang w:val="es-MX"/>
        </w:rPr>
      </w:pPr>
      <w:proofErr w:type="spellStart"/>
      <w:r w:rsidRPr="0064356D">
        <w:rPr>
          <w:rFonts w:ascii="Times New Roman" w:eastAsia="Times New Roman" w:hAnsi="Times New Roman" w:cs="Times New Roman"/>
          <w:b/>
          <w:bCs/>
          <w:lang w:val="es-MX"/>
        </w:rPr>
        <w:t>Bottle</w:t>
      </w:r>
      <w:proofErr w:type="spellEnd"/>
      <w:r w:rsidRPr="0064356D">
        <w:rPr>
          <w:rFonts w:ascii="Times New Roman" w:eastAsia="Times New Roman" w:hAnsi="Times New Roman" w:cs="Times New Roman"/>
          <w:b/>
          <w:bCs/>
          <w:lang w:val="es-MX"/>
        </w:rPr>
        <w:t xml:space="preserve"> </w:t>
      </w:r>
      <w:proofErr w:type="spellStart"/>
      <w:r w:rsidRPr="0064356D">
        <w:rPr>
          <w:rFonts w:ascii="Times New Roman" w:eastAsia="Times New Roman" w:hAnsi="Times New Roman" w:cs="Times New Roman"/>
          <w:b/>
          <w:bCs/>
          <w:lang w:val="es-MX"/>
        </w:rPr>
        <w:t>Rocket</w:t>
      </w:r>
      <w:proofErr w:type="spellEnd"/>
      <w:r w:rsidRPr="0064356D">
        <w:rPr>
          <w:rFonts w:ascii="Times New Roman" w:eastAsia="Times New Roman" w:hAnsi="Times New Roman" w:cs="Times New Roman"/>
          <w:lang w:val="es-MX"/>
        </w:rPr>
        <w:t xml:space="preserve"> (Wes Anderson, 1994) – Antes de su primer Óscar y de los excéntricos hoteles, Anderson ya contaba historias con un humor peculiar y una estética única.</w:t>
      </w:r>
    </w:p>
    <w:p w14:paraId="04B6B468" w14:textId="77777777" w:rsidR="00D73F2C" w:rsidRPr="0064356D" w:rsidRDefault="00D73F2C" w:rsidP="00D73F2C">
      <w:pPr>
        <w:numPr>
          <w:ilvl w:val="0"/>
          <w:numId w:val="2"/>
        </w:num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b/>
          <w:bCs/>
          <w:lang w:val="es-MX"/>
        </w:rPr>
        <w:t>Cuarteto para el fin del mundo</w:t>
      </w:r>
      <w:r w:rsidRPr="0064356D">
        <w:rPr>
          <w:rFonts w:ascii="Times New Roman" w:eastAsia="Times New Roman" w:hAnsi="Times New Roman" w:cs="Times New Roman"/>
          <w:lang w:val="es-MX"/>
        </w:rPr>
        <w:t xml:space="preserve"> (Alfonso Cuarón, 1988) – Décadas antes de ganar con </w:t>
      </w:r>
      <w:r w:rsidRPr="0064356D">
        <w:rPr>
          <w:rFonts w:ascii="Times New Roman" w:eastAsia="Times New Roman" w:hAnsi="Times New Roman" w:cs="Times New Roman"/>
          <w:i/>
          <w:iCs/>
          <w:lang w:val="es-MX"/>
        </w:rPr>
        <w:t>Roma</w:t>
      </w:r>
      <w:r w:rsidRPr="0064356D">
        <w:rPr>
          <w:rFonts w:ascii="Times New Roman" w:eastAsia="Times New Roman" w:hAnsi="Times New Roman" w:cs="Times New Roman"/>
          <w:lang w:val="es-MX"/>
        </w:rPr>
        <w:t xml:space="preserve"> y </w:t>
      </w:r>
      <w:proofErr w:type="spellStart"/>
      <w:r w:rsidRPr="0064356D">
        <w:rPr>
          <w:rFonts w:ascii="Times New Roman" w:eastAsia="Times New Roman" w:hAnsi="Times New Roman" w:cs="Times New Roman"/>
          <w:i/>
          <w:iCs/>
          <w:lang w:val="es-MX"/>
        </w:rPr>
        <w:t>Gravity</w:t>
      </w:r>
      <w:proofErr w:type="spellEnd"/>
      <w:r w:rsidRPr="0064356D">
        <w:rPr>
          <w:rFonts w:ascii="Times New Roman" w:eastAsia="Times New Roman" w:hAnsi="Times New Roman" w:cs="Times New Roman"/>
          <w:lang w:val="es-MX"/>
        </w:rPr>
        <w:t>, Cuarón imaginaba un apocalipsis surrealista en su etapa estudiantil.</w:t>
      </w:r>
    </w:p>
    <w:p w14:paraId="7033A490" w14:textId="77777777" w:rsidR="00D73F2C" w:rsidRPr="0064356D" w:rsidRDefault="00D73F2C" w:rsidP="00D73F2C">
      <w:pPr>
        <w:numPr>
          <w:ilvl w:val="0"/>
          <w:numId w:val="2"/>
        </w:numPr>
        <w:spacing w:before="100" w:beforeAutospacing="1" w:after="100" w:afterAutospacing="1" w:line="240" w:lineRule="auto"/>
        <w:rPr>
          <w:rFonts w:ascii="Times New Roman" w:eastAsia="Times New Roman" w:hAnsi="Times New Roman" w:cs="Times New Roman"/>
          <w:lang w:val="es-MX"/>
        </w:rPr>
      </w:pPr>
      <w:proofErr w:type="spellStart"/>
      <w:r w:rsidRPr="0064356D">
        <w:rPr>
          <w:rFonts w:ascii="Times New Roman" w:eastAsia="Times New Roman" w:hAnsi="Times New Roman" w:cs="Times New Roman"/>
          <w:b/>
          <w:bCs/>
          <w:lang w:val="es-MX"/>
        </w:rPr>
        <w:t>Six</w:t>
      </w:r>
      <w:proofErr w:type="spellEnd"/>
      <w:r w:rsidRPr="0064356D">
        <w:rPr>
          <w:rFonts w:ascii="Times New Roman" w:eastAsia="Times New Roman" w:hAnsi="Times New Roman" w:cs="Times New Roman"/>
          <w:b/>
          <w:bCs/>
          <w:lang w:val="es-MX"/>
        </w:rPr>
        <w:t xml:space="preserve"> </w:t>
      </w:r>
      <w:proofErr w:type="spellStart"/>
      <w:r w:rsidRPr="0064356D">
        <w:rPr>
          <w:rFonts w:ascii="Times New Roman" w:eastAsia="Times New Roman" w:hAnsi="Times New Roman" w:cs="Times New Roman"/>
          <w:b/>
          <w:bCs/>
          <w:lang w:val="es-MX"/>
        </w:rPr>
        <w:t>Men</w:t>
      </w:r>
      <w:proofErr w:type="spellEnd"/>
      <w:r w:rsidRPr="0064356D">
        <w:rPr>
          <w:rFonts w:ascii="Times New Roman" w:eastAsia="Times New Roman" w:hAnsi="Times New Roman" w:cs="Times New Roman"/>
          <w:b/>
          <w:bCs/>
          <w:lang w:val="es-MX"/>
        </w:rPr>
        <w:t xml:space="preserve"> </w:t>
      </w:r>
      <w:proofErr w:type="spellStart"/>
      <w:r w:rsidRPr="0064356D">
        <w:rPr>
          <w:rFonts w:ascii="Times New Roman" w:eastAsia="Times New Roman" w:hAnsi="Times New Roman" w:cs="Times New Roman"/>
          <w:b/>
          <w:bCs/>
          <w:lang w:val="es-MX"/>
        </w:rPr>
        <w:t>Getting</w:t>
      </w:r>
      <w:proofErr w:type="spellEnd"/>
      <w:r w:rsidRPr="0064356D">
        <w:rPr>
          <w:rFonts w:ascii="Times New Roman" w:eastAsia="Times New Roman" w:hAnsi="Times New Roman" w:cs="Times New Roman"/>
          <w:b/>
          <w:bCs/>
          <w:lang w:val="es-MX"/>
        </w:rPr>
        <w:t xml:space="preserve"> </w:t>
      </w:r>
      <w:proofErr w:type="spellStart"/>
      <w:r w:rsidRPr="0064356D">
        <w:rPr>
          <w:rFonts w:ascii="Times New Roman" w:eastAsia="Times New Roman" w:hAnsi="Times New Roman" w:cs="Times New Roman"/>
          <w:b/>
          <w:bCs/>
          <w:lang w:val="es-MX"/>
        </w:rPr>
        <w:t>Sick</w:t>
      </w:r>
      <w:proofErr w:type="spellEnd"/>
      <w:r w:rsidRPr="0064356D">
        <w:rPr>
          <w:rFonts w:ascii="Times New Roman" w:eastAsia="Times New Roman" w:hAnsi="Times New Roman" w:cs="Times New Roman"/>
          <w:lang w:val="es-MX"/>
        </w:rPr>
        <w:t xml:space="preserve"> (David Lynch, 1967) – Un minuto de pura locura visual que anticipaba el mundo perturbador de </w:t>
      </w:r>
      <w:r w:rsidRPr="0064356D">
        <w:rPr>
          <w:rFonts w:ascii="Times New Roman" w:eastAsia="Times New Roman" w:hAnsi="Times New Roman" w:cs="Times New Roman"/>
          <w:i/>
          <w:iCs/>
          <w:lang w:val="es-MX"/>
        </w:rPr>
        <w:t>Mulholland Drive</w:t>
      </w:r>
      <w:r w:rsidRPr="0064356D">
        <w:rPr>
          <w:rFonts w:ascii="Times New Roman" w:eastAsia="Times New Roman" w:hAnsi="Times New Roman" w:cs="Times New Roman"/>
          <w:lang w:val="es-MX"/>
        </w:rPr>
        <w:t>.</w:t>
      </w:r>
    </w:p>
    <w:p w14:paraId="083D1DA7" w14:textId="77777777" w:rsidR="00D73F2C" w:rsidRPr="0064356D" w:rsidRDefault="00D73F2C" w:rsidP="00D73F2C">
      <w:pPr>
        <w:numPr>
          <w:ilvl w:val="0"/>
          <w:numId w:val="2"/>
        </w:numPr>
        <w:spacing w:before="100" w:beforeAutospacing="1" w:after="100" w:afterAutospacing="1" w:line="240" w:lineRule="auto"/>
        <w:rPr>
          <w:rFonts w:ascii="Times New Roman" w:eastAsia="Times New Roman" w:hAnsi="Times New Roman" w:cs="Times New Roman"/>
          <w:lang w:val="es-MX"/>
        </w:rPr>
      </w:pPr>
      <w:proofErr w:type="spellStart"/>
      <w:r w:rsidRPr="0064356D">
        <w:rPr>
          <w:rFonts w:ascii="Times New Roman" w:eastAsia="Times New Roman" w:hAnsi="Times New Roman" w:cs="Times New Roman"/>
          <w:b/>
          <w:bCs/>
          <w:lang w:val="es-MX"/>
        </w:rPr>
        <w:t>Storytime</w:t>
      </w:r>
      <w:proofErr w:type="spellEnd"/>
      <w:r w:rsidRPr="0064356D">
        <w:rPr>
          <w:rFonts w:ascii="Times New Roman" w:eastAsia="Times New Roman" w:hAnsi="Times New Roman" w:cs="Times New Roman"/>
          <w:lang w:val="es-MX"/>
        </w:rPr>
        <w:t xml:space="preserve"> (Terry Gilliam, 1967) – Animaciones absurdas y humor irreverente que luego darían forma a </w:t>
      </w:r>
      <w:r w:rsidRPr="0064356D">
        <w:rPr>
          <w:rFonts w:ascii="Times New Roman" w:eastAsia="Times New Roman" w:hAnsi="Times New Roman" w:cs="Times New Roman"/>
          <w:i/>
          <w:iCs/>
          <w:lang w:val="es-MX"/>
        </w:rPr>
        <w:t>Monty Python</w:t>
      </w:r>
      <w:r w:rsidRPr="0064356D">
        <w:rPr>
          <w:rFonts w:ascii="Times New Roman" w:eastAsia="Times New Roman" w:hAnsi="Times New Roman" w:cs="Times New Roman"/>
          <w:lang w:val="es-MX"/>
        </w:rPr>
        <w:t>.</w:t>
      </w:r>
    </w:p>
    <w:p w14:paraId="2BA75487" w14:textId="77777777" w:rsidR="00D73F2C" w:rsidRPr="0064356D" w:rsidRDefault="00D73F2C" w:rsidP="00D73F2C">
      <w:pPr>
        <w:numPr>
          <w:ilvl w:val="0"/>
          <w:numId w:val="2"/>
        </w:num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b/>
          <w:bCs/>
          <w:lang w:val="es-MX"/>
        </w:rPr>
        <w:t>El último truco</w:t>
      </w:r>
      <w:r w:rsidRPr="0064356D">
        <w:rPr>
          <w:rFonts w:ascii="Times New Roman" w:eastAsia="Times New Roman" w:hAnsi="Times New Roman" w:cs="Times New Roman"/>
          <w:lang w:val="es-MX"/>
        </w:rPr>
        <w:t xml:space="preserve"> (Jan </w:t>
      </w:r>
      <w:proofErr w:type="spellStart"/>
      <w:r w:rsidRPr="0064356D">
        <w:rPr>
          <w:rFonts w:ascii="Times New Roman" w:eastAsia="Times New Roman" w:hAnsi="Times New Roman" w:cs="Times New Roman"/>
          <w:lang w:val="es-MX"/>
        </w:rPr>
        <w:t>Švankmajer</w:t>
      </w:r>
      <w:proofErr w:type="spellEnd"/>
      <w:r w:rsidRPr="0064356D">
        <w:rPr>
          <w:rFonts w:ascii="Times New Roman" w:eastAsia="Times New Roman" w:hAnsi="Times New Roman" w:cs="Times New Roman"/>
          <w:lang w:val="es-MX"/>
        </w:rPr>
        <w:t>, 1964) – Stop-</w:t>
      </w:r>
      <w:proofErr w:type="spellStart"/>
      <w:r w:rsidRPr="0064356D">
        <w:rPr>
          <w:rFonts w:ascii="Times New Roman" w:eastAsia="Times New Roman" w:hAnsi="Times New Roman" w:cs="Times New Roman"/>
          <w:lang w:val="es-MX"/>
        </w:rPr>
        <w:t>motion</w:t>
      </w:r>
      <w:proofErr w:type="spellEnd"/>
      <w:r w:rsidRPr="0064356D">
        <w:rPr>
          <w:rFonts w:ascii="Times New Roman" w:eastAsia="Times New Roman" w:hAnsi="Times New Roman" w:cs="Times New Roman"/>
          <w:lang w:val="es-MX"/>
        </w:rPr>
        <w:t xml:space="preserve"> inquietante que anticipaba la genialidad de uno de los cineastas más originales de Europa.</w:t>
      </w:r>
    </w:p>
    <w:p w14:paraId="4D62961C" w14:textId="77777777" w:rsidR="00D73F2C" w:rsidRPr="0064356D" w:rsidRDefault="00D73F2C" w:rsidP="00D73F2C">
      <w:pPr>
        <w:spacing w:before="100" w:beforeAutospacing="1" w:after="100" w:afterAutospacing="1" w:line="240" w:lineRule="auto"/>
        <w:outlineLvl w:val="2"/>
        <w:rPr>
          <w:rFonts w:ascii="Times New Roman" w:eastAsia="Times New Roman" w:hAnsi="Times New Roman" w:cs="Times New Roman"/>
          <w:b/>
          <w:bCs/>
          <w:sz w:val="27"/>
          <w:szCs w:val="27"/>
          <w:lang w:val="es-MX"/>
        </w:rPr>
      </w:pPr>
      <w:r w:rsidRPr="0064356D">
        <w:rPr>
          <w:rFonts w:ascii="Times New Roman" w:eastAsia="Times New Roman" w:hAnsi="Times New Roman" w:cs="Times New Roman"/>
          <w:b/>
          <w:bCs/>
          <w:sz w:val="27"/>
          <w:szCs w:val="27"/>
          <w:lang w:val="es-MX"/>
        </w:rPr>
        <w:t>La magia del cine en la mejor calidad visual</w:t>
      </w:r>
    </w:p>
    <w:p w14:paraId="5A258C8F" w14:textId="77777777" w:rsidR="00D73F2C" w:rsidRPr="0064356D" w:rsidRDefault="00D73F2C" w:rsidP="00D73F2C">
      <w:p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lang w:val="es-MX"/>
        </w:rPr>
        <w:t xml:space="preserve">La </w:t>
      </w:r>
      <w:r w:rsidRPr="0064356D">
        <w:rPr>
          <w:rFonts w:ascii="Times New Roman" w:eastAsia="Times New Roman" w:hAnsi="Times New Roman" w:cs="Times New Roman"/>
          <w:b/>
          <w:bCs/>
          <w:lang w:val="es-MX"/>
        </w:rPr>
        <w:t>sala LG OLED</w:t>
      </w:r>
      <w:r>
        <w:rPr>
          <w:rFonts w:ascii="Times New Roman" w:eastAsia="Times New Roman" w:hAnsi="Times New Roman" w:cs="Times New Roman"/>
          <w:lang w:val="es-MX"/>
        </w:rPr>
        <w:t xml:space="preserve"> de la Cineteca Nacional es</w:t>
      </w:r>
      <w:r w:rsidRPr="0064356D">
        <w:rPr>
          <w:rFonts w:ascii="Times New Roman" w:eastAsia="Times New Roman" w:hAnsi="Times New Roman" w:cs="Times New Roman"/>
          <w:lang w:val="es-MX"/>
        </w:rPr>
        <w:t xml:space="preserve"> el espacio ideal para redescubrir estos cortometrajes desde una nueva dimensión. Gracias a su tecnología de vanguardia, los colores vibrantes y los negros más profundos darán vida a cada detalle con una nitidez impresionante, transportando al espectador directamente a los mundos creados por estos maestros del cine.</w:t>
      </w:r>
    </w:p>
    <w:p w14:paraId="6D8E225D" w14:textId="77777777" w:rsidR="00D73F2C" w:rsidRPr="0064356D" w:rsidRDefault="00D73F2C" w:rsidP="00D73F2C">
      <w:pPr>
        <w:spacing w:before="100" w:beforeAutospacing="1" w:after="100" w:afterAutospacing="1" w:line="240" w:lineRule="auto"/>
        <w:rPr>
          <w:rFonts w:ascii="Times New Roman" w:eastAsia="Times New Roman" w:hAnsi="Times New Roman" w:cs="Times New Roman"/>
          <w:lang w:val="es-MX"/>
        </w:rPr>
      </w:pPr>
      <w:r w:rsidRPr="0064356D">
        <w:rPr>
          <w:rFonts w:ascii="Times New Roman" w:eastAsia="Times New Roman" w:hAnsi="Times New Roman" w:cs="Times New Roman"/>
          <w:lang w:val="es-MX"/>
        </w:rPr>
        <w:lastRenderedPageBreak/>
        <w:t xml:space="preserve">Este 2025, el cine está más vivo que nunca, y no solo en las premiaciones. Mientras nos preparamos para los Premios Óscar, es el momento perfecto para mirar atrás y redescubrir los inicios de los grandes directores. En una era donde las plataformas de </w:t>
      </w:r>
      <w:proofErr w:type="spellStart"/>
      <w:r w:rsidRPr="0064356D">
        <w:rPr>
          <w:rFonts w:ascii="Times New Roman" w:eastAsia="Times New Roman" w:hAnsi="Times New Roman" w:cs="Times New Roman"/>
          <w:lang w:val="es-MX"/>
        </w:rPr>
        <w:t>streaming</w:t>
      </w:r>
      <w:proofErr w:type="spellEnd"/>
      <w:r w:rsidRPr="0064356D">
        <w:rPr>
          <w:rFonts w:ascii="Times New Roman" w:eastAsia="Times New Roman" w:hAnsi="Times New Roman" w:cs="Times New Roman"/>
          <w:lang w:val="es-MX"/>
        </w:rPr>
        <w:t xml:space="preserve"> dominan y los cines resurgen con fuerza, la Cineteca Nacional y LG OLED nos invitan a una experiencia única: ver los primeros pasos de los maestros del cine con la mejor calidad visual.</w:t>
      </w:r>
    </w:p>
    <w:p w14:paraId="00C93084" w14:textId="77777777" w:rsidR="00D73F2C" w:rsidRPr="0064356D" w:rsidDel="00D73F2C" w:rsidRDefault="00D73F2C" w:rsidP="00D73F2C">
      <w:pPr>
        <w:spacing w:before="100" w:beforeAutospacing="1" w:after="100" w:afterAutospacing="1" w:line="240" w:lineRule="auto"/>
        <w:rPr>
          <w:del w:id="0" w:author="DANIEL NICOLAS AGUILAR/Team Leader/LGEMS CORP COMM.HEAD(daniel.aguilar@lge.com)" w:date="2025-02-19T14:59:00Z"/>
          <w:rFonts w:ascii="Times New Roman" w:eastAsia="Times New Roman" w:hAnsi="Times New Roman" w:cs="Times New Roman"/>
          <w:lang w:val="es-MX"/>
        </w:rPr>
      </w:pPr>
      <w:r w:rsidRPr="0064356D">
        <w:rPr>
          <w:rFonts w:ascii="Times New Roman" w:eastAsia="Times New Roman" w:hAnsi="Times New Roman" w:cs="Times New Roman"/>
          <w:lang w:val="es-MX"/>
        </w:rPr>
        <w:t xml:space="preserve">¿Qué esperas para sumergirte en esta experiencia? Te esperamos en </w:t>
      </w:r>
      <w:r w:rsidRPr="0064356D">
        <w:rPr>
          <w:rFonts w:ascii="Times New Roman" w:eastAsia="Times New Roman" w:hAnsi="Times New Roman" w:cs="Times New Roman"/>
          <w:b/>
          <w:bCs/>
          <w:lang w:val="es-MX"/>
        </w:rPr>
        <w:t>Av. México Coyoacán #389, Col. Xoco, CDMX.</w:t>
      </w:r>
    </w:p>
    <w:p w14:paraId="67AD5D29" w14:textId="14FB33C0" w:rsidR="6E9CB4AF" w:rsidDel="00D73F2C" w:rsidRDefault="6E9CB4AF" w:rsidP="00D73F2C">
      <w:pPr>
        <w:spacing w:before="100" w:beforeAutospacing="1" w:after="100" w:afterAutospacing="1" w:line="240" w:lineRule="auto"/>
        <w:rPr>
          <w:del w:id="1" w:author="DANIEL NICOLAS AGUILAR/Team Leader/LGEMS CORP COMM.HEAD(daniel.aguilar@lge.com)" w:date="2025-02-19T14:59:00Z"/>
          <w:rFonts w:ascii="Times" w:eastAsia="Times" w:hAnsi="Times" w:cs="Times"/>
          <w:lang w:val="es-MX"/>
        </w:rPr>
      </w:pPr>
    </w:p>
    <w:p w14:paraId="2D7BA466" w14:textId="73DBC347" w:rsidR="00D90CF9" w:rsidRPr="00D90CF9" w:rsidDel="00D73F2C" w:rsidRDefault="00D90CF9" w:rsidP="54D5C908">
      <w:pPr>
        <w:spacing w:before="100" w:beforeAutospacing="1" w:after="100" w:afterAutospacing="1" w:line="240" w:lineRule="auto"/>
        <w:jc w:val="both"/>
        <w:rPr>
          <w:del w:id="2" w:author="DANIEL NICOLAS AGUILAR/Team Leader/LGEMS CORP COMM.HEAD(daniel.aguilar@lge.com)" w:date="2025-02-19T14:59:00Z"/>
          <w:rFonts w:ascii="Times" w:eastAsia="Times New Roman" w:hAnsi="Times" w:cs="Times"/>
          <w:lang w:val="es-MX"/>
        </w:rPr>
      </w:pPr>
      <w:del w:id="3" w:author="DANIEL NICOLAS AGUILAR/Team Leader/LGEMS CORP COMM.HEAD(daniel.aguilar@lge.com)" w:date="2025-02-19T14:59:00Z">
        <w:r w:rsidDel="00D73F2C">
          <w:br/>
        </w:r>
        <w:r w:rsidDel="00D73F2C">
          <w:br/>
        </w:r>
        <w:r w:rsidDel="00D73F2C">
          <w:br/>
        </w:r>
      </w:del>
    </w:p>
    <w:p w14:paraId="5DC4CF34" w14:textId="1D384715" w:rsidR="56621752" w:rsidRDefault="56621752" w:rsidP="00D73F2C">
      <w:pPr>
        <w:spacing w:before="100" w:beforeAutospacing="1" w:after="100" w:afterAutospacing="1" w:line="240" w:lineRule="auto"/>
        <w:jc w:val="both"/>
        <w:rPr>
          <w:rFonts w:ascii="Times" w:eastAsia="Times New Roman" w:hAnsi="Times" w:cs="Times"/>
          <w:lang w:val="es-MX"/>
        </w:rPr>
      </w:pPr>
    </w:p>
    <w:p w14:paraId="7D19C942" w14:textId="455C67DB" w:rsidR="00D90CF9" w:rsidRPr="00D90CF9" w:rsidRDefault="00D90CF9" w:rsidP="00D90CF9">
      <w:pPr>
        <w:jc w:val="center"/>
        <w:rPr>
          <w:lang w:val="en-US"/>
        </w:rPr>
      </w:pPr>
      <w:r w:rsidRPr="00D90CF9">
        <w:rPr>
          <w:lang w:val="en-US"/>
        </w:rPr>
        <w:t>#  #  #</w:t>
      </w:r>
    </w:p>
    <w:p w14:paraId="614ADF70" w14:textId="77777777" w:rsidR="00D90CF9" w:rsidRPr="00D90CF9" w:rsidRDefault="00D90CF9" w:rsidP="00D90CF9">
      <w:pPr>
        <w:rPr>
          <w:lang w:val="en-US"/>
        </w:rPr>
      </w:pPr>
      <w:r w:rsidRPr="54D5C908">
        <w:rPr>
          <w:lang w:val="en-US"/>
        </w:rPr>
        <w:t> </w:t>
      </w:r>
    </w:p>
    <w:p w14:paraId="1219FD5C" w14:textId="380E7768" w:rsidR="56621752" w:rsidRDefault="56621752" w:rsidP="56621752">
      <w:pPr>
        <w:rPr>
          <w:lang w:val="en-US"/>
        </w:rPr>
      </w:pPr>
    </w:p>
    <w:p w14:paraId="0785BCD8" w14:textId="303C0EB5" w:rsidR="56621752" w:rsidRDefault="56621752" w:rsidP="56621752">
      <w:pPr>
        <w:rPr>
          <w:lang w:val="en-US"/>
        </w:rPr>
      </w:pPr>
    </w:p>
    <w:p w14:paraId="106AAC46" w14:textId="77777777" w:rsidR="00D90CF9" w:rsidRPr="00D90CF9" w:rsidRDefault="00D90CF9" w:rsidP="00D90CF9">
      <w:pPr>
        <w:rPr>
          <w:rFonts w:ascii="Times New Roman" w:hAnsi="Times New Roman" w:cs="Times New Roman"/>
          <w:color w:val="C00000"/>
          <w:sz w:val="18"/>
          <w:szCs w:val="18"/>
          <w:lang w:val="en-US"/>
        </w:rPr>
      </w:pPr>
      <w:proofErr w:type="spellStart"/>
      <w:r w:rsidRPr="00D90CF9">
        <w:rPr>
          <w:rFonts w:ascii="Times New Roman" w:hAnsi="Times New Roman" w:cs="Times New Roman"/>
          <w:b/>
          <w:bCs/>
          <w:color w:val="C00000"/>
          <w:sz w:val="18"/>
          <w:szCs w:val="18"/>
          <w:lang w:val="en-US"/>
        </w:rPr>
        <w:t>Acerca</w:t>
      </w:r>
      <w:proofErr w:type="spellEnd"/>
      <w:r w:rsidRPr="00D90CF9">
        <w:rPr>
          <w:rFonts w:ascii="Times New Roman" w:hAnsi="Times New Roman" w:cs="Times New Roman"/>
          <w:b/>
          <w:bCs/>
          <w:color w:val="C00000"/>
          <w:sz w:val="18"/>
          <w:szCs w:val="18"/>
          <w:lang w:val="en-US"/>
        </w:rPr>
        <w:t xml:space="preserve"> de LG Electronics Home Entertainment Company</w:t>
      </w:r>
      <w:r w:rsidRPr="00D90CF9">
        <w:rPr>
          <w:rFonts w:ascii="Times New Roman" w:hAnsi="Times New Roman" w:cs="Times New Roman"/>
          <w:color w:val="C00000"/>
          <w:sz w:val="18"/>
          <w:szCs w:val="18"/>
          <w:lang w:val="en-US"/>
        </w:rPr>
        <w:t> </w:t>
      </w:r>
    </w:p>
    <w:p w14:paraId="675FB213" w14:textId="77777777" w:rsidR="00D90CF9" w:rsidRPr="00D90CF9" w:rsidRDefault="00D90CF9" w:rsidP="00D90CF9">
      <w:pPr>
        <w:rPr>
          <w:rFonts w:ascii="Times New Roman" w:hAnsi="Times New Roman" w:cs="Times New Roman"/>
          <w:sz w:val="18"/>
          <w:szCs w:val="18"/>
          <w:lang w:val="es-MX"/>
        </w:rPr>
      </w:pPr>
      <w:r w:rsidRPr="00D90CF9">
        <w:rPr>
          <w:rFonts w:ascii="Times New Roman" w:hAnsi="Times New Roman" w:cs="Times New Roman"/>
          <w:sz w:val="18"/>
          <w:szCs w:val="18"/>
          <w:lang w:val="es-MX"/>
        </w:rPr>
        <w:t xml:space="preserve">LG Home </w:t>
      </w:r>
      <w:proofErr w:type="spellStart"/>
      <w:r w:rsidRPr="00D90CF9">
        <w:rPr>
          <w:rFonts w:ascii="Times New Roman" w:hAnsi="Times New Roman" w:cs="Times New Roman"/>
          <w:sz w:val="18"/>
          <w:szCs w:val="18"/>
          <w:lang w:val="es-MX"/>
        </w:rPr>
        <w:t>Entertainment</w:t>
      </w:r>
      <w:proofErr w:type="spellEnd"/>
      <w:r w:rsidRPr="00D90CF9">
        <w:rPr>
          <w:rFonts w:ascii="Times New Roman" w:hAnsi="Times New Roman" w:cs="Times New Roman"/>
          <w:sz w:val="18"/>
          <w:szCs w:val="18"/>
          <w:lang w:val="es-MX"/>
        </w:rPr>
        <w:t xml:space="preserve"> Company es un reconocido innovador en televisores y sistemas de audio y vídeo. LG ofrece una experiencia de entretenimiento en el hogar mejorada a través de sus galardonados televisores OLED y televisores LED QNED impulsados por la innovadora plataforma de televisión inteligente </w:t>
      </w:r>
      <w:proofErr w:type="spellStart"/>
      <w:r w:rsidRPr="00D90CF9">
        <w:rPr>
          <w:rFonts w:ascii="Times New Roman" w:hAnsi="Times New Roman" w:cs="Times New Roman"/>
          <w:sz w:val="18"/>
          <w:szCs w:val="18"/>
          <w:lang w:val="es-MX"/>
        </w:rPr>
        <w:t>webOS</w:t>
      </w:r>
      <w:proofErr w:type="spellEnd"/>
      <w:r w:rsidRPr="00D90CF9">
        <w:rPr>
          <w:rFonts w:ascii="Times New Roman" w:hAnsi="Times New Roman" w:cs="Times New Roman"/>
          <w:sz w:val="18"/>
          <w:szCs w:val="18"/>
          <w:lang w:val="es-MX"/>
        </w:rPr>
        <w:t xml:space="preserve">. Con el objetivo de ofrecer a los consumidores una experiencia de usuario de primera clase, todos los productos de entretenimiento doméstico de LG están diseñados teniendo en cuenta la sostenibilidad medioambiental, desde su producción hasta su eliminación. Para más noticias sobre LG, visite </w:t>
      </w:r>
      <w:hyperlink r:id="rId10" w:tgtFrame="_blank" w:history="1">
        <w:r w:rsidRPr="00D90CF9">
          <w:rPr>
            <w:rStyle w:val="Hipervnculo"/>
            <w:rFonts w:ascii="Times New Roman" w:hAnsi="Times New Roman" w:cs="Times New Roman"/>
            <w:sz w:val="18"/>
            <w:szCs w:val="18"/>
            <w:lang w:val="es-MX"/>
          </w:rPr>
          <w:t>www.LGnewsroom.com</w:t>
        </w:r>
      </w:hyperlink>
      <w:r w:rsidRPr="00D90CF9">
        <w:rPr>
          <w:rFonts w:ascii="Times New Roman" w:hAnsi="Times New Roman" w:cs="Times New Roman"/>
          <w:sz w:val="18"/>
          <w:szCs w:val="18"/>
          <w:lang w:val="es-MX"/>
        </w:rPr>
        <w:t>. </w:t>
      </w:r>
    </w:p>
    <w:p w14:paraId="5D3F6907" w14:textId="77777777" w:rsidR="00D90CF9" w:rsidRPr="00D90CF9" w:rsidRDefault="00D90CF9" w:rsidP="00D90CF9">
      <w:pPr>
        <w:rPr>
          <w:rFonts w:ascii="Times New Roman" w:hAnsi="Times New Roman" w:cs="Times New Roman"/>
          <w:sz w:val="18"/>
          <w:szCs w:val="18"/>
          <w:lang w:val="es-MX"/>
        </w:rPr>
      </w:pPr>
      <w:r w:rsidRPr="00D90CF9">
        <w:rPr>
          <w:rFonts w:ascii="Times New Roman" w:hAnsi="Times New Roman" w:cs="Times New Roman"/>
          <w:sz w:val="18"/>
          <w:szCs w:val="18"/>
          <w:lang w:val="es-MX"/>
        </w:rPr>
        <w:t> </w:t>
      </w:r>
    </w:p>
    <w:p w14:paraId="64AD217C" w14:textId="77777777" w:rsidR="00D90CF9" w:rsidRPr="00D90CF9" w:rsidRDefault="00D90CF9" w:rsidP="00D90CF9">
      <w:pPr>
        <w:rPr>
          <w:rFonts w:ascii="Times New Roman" w:hAnsi="Times New Roman" w:cs="Times New Roman"/>
          <w:color w:val="C00000"/>
          <w:sz w:val="18"/>
          <w:szCs w:val="18"/>
          <w:lang w:val="es-MX"/>
        </w:rPr>
      </w:pPr>
      <w:r w:rsidRPr="00D90CF9">
        <w:rPr>
          <w:rFonts w:ascii="Times New Roman" w:hAnsi="Times New Roman" w:cs="Times New Roman"/>
          <w:b/>
          <w:bCs/>
          <w:color w:val="C00000"/>
          <w:sz w:val="18"/>
          <w:szCs w:val="18"/>
          <w:lang w:val="es-MX"/>
        </w:rPr>
        <w:t>Acerca de LG OLED ART</w:t>
      </w:r>
      <w:r w:rsidRPr="00D90CF9">
        <w:rPr>
          <w:rFonts w:ascii="Times New Roman" w:hAnsi="Times New Roman" w:cs="Times New Roman"/>
          <w:color w:val="C00000"/>
          <w:sz w:val="18"/>
          <w:szCs w:val="18"/>
          <w:lang w:val="es-MX"/>
        </w:rPr>
        <w:t> </w:t>
      </w:r>
    </w:p>
    <w:p w14:paraId="60EA7A1F" w14:textId="77777777" w:rsidR="00D90CF9" w:rsidRPr="00D90CF9" w:rsidRDefault="00D90CF9" w:rsidP="00D90CF9">
      <w:pPr>
        <w:rPr>
          <w:rFonts w:ascii="Times New Roman" w:hAnsi="Times New Roman" w:cs="Times New Roman"/>
          <w:sz w:val="18"/>
          <w:szCs w:val="18"/>
          <w:lang w:val="es-MX"/>
        </w:rPr>
      </w:pPr>
      <w:r w:rsidRPr="00D90CF9">
        <w:rPr>
          <w:rFonts w:ascii="Times New Roman" w:hAnsi="Times New Roman" w:cs="Times New Roman"/>
          <w:sz w:val="18"/>
          <w:szCs w:val="18"/>
          <w:lang w:val="es-MX"/>
        </w:rPr>
        <w:t xml:space="preserve">LG OLED celebra la fusión de la esencia técnica innovadora y la creatividad artística de más calidad para inspirar el arte que vemos a nuestro alrededor hoy y mañana. Bajo la iniciativa LG OLED ART, los artistas reinventan o reinterpretan su forma de arte a través del lienzo digital de LG OLED. Redefinimos el lienzo del artista, introduciendo la brillantez de LG OLED como su medio ideal con una precisión de color impresionante y una claridad sin igual. Nuestro lema, “Inspiramos el arte”, es la base de nuestra visión, una visión que esperamos inspire a la futura generación de artistas digitales en su avance hacia nuevas formas de arte, trascendiendo las fronteras de los diferentes campos. LG OLED ART ha colaborado con más de 30 artistas de renombre internacional, como </w:t>
      </w:r>
      <w:proofErr w:type="spellStart"/>
      <w:r w:rsidRPr="00D90CF9">
        <w:rPr>
          <w:rFonts w:ascii="Times New Roman" w:hAnsi="Times New Roman" w:cs="Times New Roman"/>
          <w:sz w:val="18"/>
          <w:szCs w:val="18"/>
          <w:lang w:val="es-MX"/>
        </w:rPr>
        <w:t>Anish</w:t>
      </w:r>
      <w:proofErr w:type="spellEnd"/>
      <w:r w:rsidRPr="00D90CF9">
        <w:rPr>
          <w:rFonts w:ascii="Times New Roman" w:hAnsi="Times New Roman" w:cs="Times New Roman"/>
          <w:sz w:val="18"/>
          <w:szCs w:val="18"/>
          <w:lang w:val="es-MX"/>
        </w:rPr>
        <w:t xml:space="preserve"> </w:t>
      </w:r>
      <w:proofErr w:type="spellStart"/>
      <w:r w:rsidRPr="00D90CF9">
        <w:rPr>
          <w:rFonts w:ascii="Times New Roman" w:hAnsi="Times New Roman" w:cs="Times New Roman"/>
          <w:sz w:val="18"/>
          <w:szCs w:val="18"/>
          <w:lang w:val="es-MX"/>
        </w:rPr>
        <w:t>Kapoor</w:t>
      </w:r>
      <w:proofErr w:type="spellEnd"/>
      <w:r w:rsidRPr="00D90CF9">
        <w:rPr>
          <w:rFonts w:ascii="Times New Roman" w:hAnsi="Times New Roman" w:cs="Times New Roman"/>
          <w:sz w:val="18"/>
          <w:szCs w:val="18"/>
          <w:lang w:val="es-MX"/>
        </w:rPr>
        <w:t xml:space="preserve">, Barry X Ball, Damien </w:t>
      </w:r>
      <w:proofErr w:type="spellStart"/>
      <w:r w:rsidRPr="00D90CF9">
        <w:rPr>
          <w:rFonts w:ascii="Times New Roman" w:hAnsi="Times New Roman" w:cs="Times New Roman"/>
          <w:sz w:val="18"/>
          <w:szCs w:val="18"/>
          <w:lang w:val="es-MX"/>
        </w:rPr>
        <w:t>Hirst</w:t>
      </w:r>
      <w:proofErr w:type="spellEnd"/>
      <w:r w:rsidRPr="00D90CF9">
        <w:rPr>
          <w:rFonts w:ascii="Times New Roman" w:hAnsi="Times New Roman" w:cs="Times New Roman"/>
          <w:sz w:val="18"/>
          <w:szCs w:val="18"/>
          <w:lang w:val="es-MX"/>
        </w:rPr>
        <w:t xml:space="preserve">, Sir John </w:t>
      </w:r>
      <w:proofErr w:type="spellStart"/>
      <w:r w:rsidRPr="00D90CF9">
        <w:rPr>
          <w:rFonts w:ascii="Times New Roman" w:hAnsi="Times New Roman" w:cs="Times New Roman"/>
          <w:sz w:val="18"/>
          <w:szCs w:val="18"/>
          <w:lang w:val="es-MX"/>
        </w:rPr>
        <w:t>Akomfrah</w:t>
      </w:r>
      <w:proofErr w:type="spellEnd"/>
      <w:r w:rsidRPr="00D90CF9">
        <w:rPr>
          <w:rFonts w:ascii="Times New Roman" w:hAnsi="Times New Roman" w:cs="Times New Roman"/>
          <w:sz w:val="18"/>
          <w:szCs w:val="18"/>
          <w:lang w:val="es-MX"/>
        </w:rPr>
        <w:t xml:space="preserve">, Kevin McCoy, Kim </w:t>
      </w:r>
      <w:proofErr w:type="spellStart"/>
      <w:r w:rsidRPr="00D90CF9">
        <w:rPr>
          <w:rFonts w:ascii="Times New Roman" w:hAnsi="Times New Roman" w:cs="Times New Roman"/>
          <w:sz w:val="18"/>
          <w:szCs w:val="18"/>
          <w:lang w:val="es-MX"/>
        </w:rPr>
        <w:t>Whanki</w:t>
      </w:r>
      <w:proofErr w:type="spellEnd"/>
      <w:r w:rsidRPr="00D90CF9">
        <w:rPr>
          <w:rFonts w:ascii="Times New Roman" w:hAnsi="Times New Roman" w:cs="Times New Roman"/>
          <w:sz w:val="18"/>
          <w:szCs w:val="18"/>
          <w:lang w:val="es-MX"/>
        </w:rPr>
        <w:t xml:space="preserve"> (1913-1974), </w:t>
      </w:r>
      <w:proofErr w:type="spellStart"/>
      <w:r w:rsidRPr="00D90CF9">
        <w:rPr>
          <w:rFonts w:ascii="Times New Roman" w:hAnsi="Times New Roman" w:cs="Times New Roman"/>
          <w:sz w:val="18"/>
          <w:szCs w:val="18"/>
          <w:lang w:val="es-MX"/>
        </w:rPr>
        <w:t>Six</w:t>
      </w:r>
      <w:proofErr w:type="spellEnd"/>
      <w:r w:rsidRPr="00D90CF9">
        <w:rPr>
          <w:rFonts w:ascii="Times New Roman" w:hAnsi="Times New Roman" w:cs="Times New Roman"/>
          <w:sz w:val="18"/>
          <w:szCs w:val="18"/>
          <w:lang w:val="es-MX"/>
        </w:rPr>
        <w:t xml:space="preserve"> N. Five y muchos más. Para seguir el viaje de LG OLED ART, visite </w:t>
      </w:r>
      <w:hyperlink r:id="rId11" w:tgtFrame="_blank" w:history="1">
        <w:r w:rsidRPr="00D90CF9">
          <w:rPr>
            <w:rStyle w:val="Hipervnculo"/>
            <w:rFonts w:ascii="Times New Roman" w:hAnsi="Times New Roman" w:cs="Times New Roman"/>
            <w:sz w:val="18"/>
            <w:szCs w:val="18"/>
            <w:lang w:val="es-MX"/>
          </w:rPr>
          <w:t>www.LGOLEDART.com</w:t>
        </w:r>
      </w:hyperlink>
      <w:r w:rsidRPr="00D90CF9">
        <w:rPr>
          <w:rFonts w:ascii="Times New Roman" w:hAnsi="Times New Roman" w:cs="Times New Roman"/>
          <w:sz w:val="18"/>
          <w:szCs w:val="18"/>
          <w:lang w:val="es-MX"/>
        </w:rPr>
        <w:t>. </w:t>
      </w:r>
    </w:p>
    <w:p w14:paraId="0F187403" w14:textId="77777777" w:rsidR="003A40C1" w:rsidRDefault="003A40C1" w:rsidP="003A40C1">
      <w:pPr>
        <w:rPr>
          <w:b/>
          <w:bCs/>
          <w:i/>
          <w:iCs/>
          <w:sz w:val="18"/>
          <w:szCs w:val="18"/>
          <w:lang w:val="es-MX"/>
        </w:rPr>
      </w:pPr>
    </w:p>
    <w:p w14:paraId="55380BDC" w14:textId="77777777" w:rsidR="003A40C1" w:rsidRDefault="003A40C1" w:rsidP="003A40C1">
      <w:pPr>
        <w:rPr>
          <w:b/>
          <w:bCs/>
          <w:i/>
          <w:iCs/>
          <w:sz w:val="18"/>
          <w:szCs w:val="18"/>
          <w:lang w:val="es-MX"/>
        </w:rPr>
      </w:pPr>
    </w:p>
    <w:p w14:paraId="3C5E80DB" w14:textId="382742BD" w:rsidR="003A40C1" w:rsidRPr="003A40C1" w:rsidRDefault="003A40C1" w:rsidP="003A40C1">
      <w:pPr>
        <w:rPr>
          <w:sz w:val="18"/>
          <w:szCs w:val="18"/>
          <w:lang w:val="es-MX"/>
        </w:rPr>
      </w:pPr>
      <w:r w:rsidRPr="003A40C1">
        <w:rPr>
          <w:b/>
          <w:bCs/>
          <w:i/>
          <w:iCs/>
          <w:sz w:val="18"/>
          <w:szCs w:val="18"/>
          <w:lang w:val="es-MX"/>
        </w:rPr>
        <w:t>Contacto de Prensa:</w:t>
      </w:r>
    </w:p>
    <w:tbl>
      <w:tblPr>
        <w:tblW w:w="1008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1"/>
        <w:gridCol w:w="2421"/>
        <w:gridCol w:w="2446"/>
        <w:gridCol w:w="2269"/>
      </w:tblGrid>
      <w:tr w:rsidR="003A40C1" w:rsidRPr="00BC5FDA" w14:paraId="5444FBD3" w14:textId="77777777" w:rsidTr="003A40C1">
        <w:trPr>
          <w:trHeight w:val="1908"/>
        </w:trPr>
        <w:tc>
          <w:tcPr>
            <w:tcW w:w="2951" w:type="dxa"/>
            <w:tcBorders>
              <w:top w:val="nil"/>
              <w:left w:val="nil"/>
              <w:bottom w:val="nil"/>
              <w:right w:val="nil"/>
            </w:tcBorders>
            <w:hideMark/>
          </w:tcPr>
          <w:p w14:paraId="108219CB" w14:textId="77777777" w:rsidR="003A40C1" w:rsidRPr="003A40C1" w:rsidRDefault="003A40C1" w:rsidP="003A40C1">
            <w:pPr>
              <w:rPr>
                <w:rFonts w:ascii="Calibri" w:hAnsi="Calibri" w:cs="Calibri"/>
                <w:sz w:val="18"/>
                <w:szCs w:val="18"/>
                <w:lang w:val="es-MX"/>
              </w:rPr>
            </w:pPr>
            <w:r w:rsidRPr="003A40C1">
              <w:rPr>
                <w:rFonts w:ascii="Calibri" w:hAnsi="Calibri" w:cs="Calibri"/>
                <w:b/>
                <w:bCs/>
                <w:i/>
                <w:iCs/>
                <w:sz w:val="18"/>
                <w:szCs w:val="18"/>
                <w:lang w:val="es-MX"/>
              </w:rPr>
              <w:t xml:space="preserve">LG </w:t>
            </w:r>
            <w:proofErr w:type="spellStart"/>
            <w:r w:rsidRPr="003A40C1">
              <w:rPr>
                <w:rFonts w:ascii="Calibri" w:hAnsi="Calibri" w:cs="Calibri"/>
                <w:b/>
                <w:bCs/>
                <w:i/>
                <w:iCs/>
                <w:sz w:val="18"/>
                <w:szCs w:val="18"/>
                <w:lang w:val="es-MX"/>
              </w:rPr>
              <w:t>Electronics</w:t>
            </w:r>
            <w:proofErr w:type="spellEnd"/>
            <w:r w:rsidRPr="003A40C1">
              <w:rPr>
                <w:rFonts w:ascii="Calibri" w:hAnsi="Calibri" w:cs="Calibri"/>
                <w:b/>
                <w:bCs/>
                <w:i/>
                <w:iCs/>
                <w:sz w:val="18"/>
                <w:szCs w:val="18"/>
                <w:lang w:val="es-MX"/>
              </w:rPr>
              <w:t xml:space="preserve"> México </w:t>
            </w:r>
            <w:r w:rsidRPr="003A40C1">
              <w:rPr>
                <w:rFonts w:ascii="Calibri" w:hAnsi="Calibri" w:cs="Calibri"/>
                <w:sz w:val="18"/>
                <w:szCs w:val="18"/>
                <w:lang w:val="es-MX"/>
              </w:rPr>
              <w:t>     </w:t>
            </w:r>
          </w:p>
          <w:p w14:paraId="6A24381E" w14:textId="77777777" w:rsidR="003A40C1" w:rsidRPr="003A40C1" w:rsidRDefault="003A40C1" w:rsidP="003A40C1">
            <w:pPr>
              <w:rPr>
                <w:rFonts w:ascii="Calibri" w:hAnsi="Calibri" w:cs="Calibri"/>
                <w:sz w:val="18"/>
                <w:szCs w:val="18"/>
                <w:lang w:val="es-MX"/>
              </w:rPr>
            </w:pPr>
            <w:r w:rsidRPr="003A40C1">
              <w:rPr>
                <w:rFonts w:ascii="Calibri" w:hAnsi="Calibri" w:cs="Calibri"/>
                <w:sz w:val="18"/>
                <w:szCs w:val="18"/>
                <w:lang w:val="es-MX"/>
              </w:rPr>
              <w:t>Daniel Aguilar Gallego     </w:t>
            </w:r>
          </w:p>
          <w:p w14:paraId="0A89B9A8" w14:textId="77777777" w:rsidR="003A40C1" w:rsidRPr="003A40C1" w:rsidRDefault="003A40C1" w:rsidP="003A40C1">
            <w:pPr>
              <w:rPr>
                <w:rFonts w:ascii="Calibri" w:hAnsi="Calibri" w:cs="Calibri"/>
                <w:sz w:val="18"/>
                <w:szCs w:val="18"/>
                <w:lang w:val="es-MX"/>
              </w:rPr>
            </w:pPr>
            <w:r w:rsidRPr="003A40C1">
              <w:rPr>
                <w:rFonts w:ascii="Calibri" w:hAnsi="Calibri" w:cs="Calibri"/>
                <w:sz w:val="18"/>
                <w:szCs w:val="18"/>
                <w:lang w:val="es-MX"/>
              </w:rPr>
              <w:t>Media &amp; PR      </w:t>
            </w:r>
          </w:p>
          <w:p w14:paraId="60A424F1" w14:textId="77777777" w:rsidR="003A40C1" w:rsidRPr="003A40C1" w:rsidRDefault="003A40C1" w:rsidP="003A40C1">
            <w:pPr>
              <w:rPr>
                <w:rFonts w:ascii="Calibri" w:hAnsi="Calibri" w:cs="Calibri"/>
                <w:sz w:val="18"/>
                <w:szCs w:val="18"/>
                <w:lang w:val="es-MX"/>
              </w:rPr>
            </w:pPr>
            <w:r w:rsidRPr="003A40C1">
              <w:rPr>
                <w:rFonts w:ascii="Calibri" w:hAnsi="Calibri" w:cs="Calibri"/>
                <w:sz w:val="18"/>
                <w:szCs w:val="18"/>
                <w:lang w:val="es-MX"/>
              </w:rPr>
              <w:t>Tel.  555321-1977           </w:t>
            </w:r>
          </w:p>
          <w:p w14:paraId="142A1343" w14:textId="77777777" w:rsidR="003A40C1" w:rsidRPr="003A40C1" w:rsidRDefault="003A40C1" w:rsidP="003A40C1">
            <w:pPr>
              <w:rPr>
                <w:rFonts w:ascii="Calibri" w:hAnsi="Calibri" w:cs="Calibri"/>
                <w:sz w:val="18"/>
                <w:szCs w:val="18"/>
                <w:lang w:val="es-MX"/>
              </w:rPr>
            </w:pPr>
            <w:hyperlink r:id="rId12" w:tgtFrame="_blank" w:history="1">
              <w:r w:rsidRPr="003A40C1">
                <w:rPr>
                  <w:rStyle w:val="Hipervnculo"/>
                  <w:rFonts w:ascii="Calibri" w:hAnsi="Calibri" w:cs="Calibri"/>
                  <w:b/>
                  <w:bCs/>
                  <w:sz w:val="18"/>
                  <w:szCs w:val="18"/>
                  <w:lang w:val="es-MX"/>
                </w:rPr>
                <w:t>daniel.aguilar@lge.com</w:t>
              </w:r>
            </w:hyperlink>
            <w:r w:rsidRPr="003A40C1">
              <w:rPr>
                <w:rFonts w:ascii="Calibri" w:hAnsi="Calibri" w:cs="Calibri"/>
                <w:sz w:val="18"/>
                <w:szCs w:val="18"/>
                <w:lang w:val="es-MX"/>
              </w:rPr>
              <w:t>     </w:t>
            </w:r>
          </w:p>
        </w:tc>
        <w:tc>
          <w:tcPr>
            <w:tcW w:w="2421" w:type="dxa"/>
            <w:tcBorders>
              <w:top w:val="nil"/>
              <w:left w:val="nil"/>
              <w:bottom w:val="nil"/>
              <w:right w:val="nil"/>
            </w:tcBorders>
            <w:hideMark/>
          </w:tcPr>
          <w:p w14:paraId="2D319F6C" w14:textId="2142FEE5" w:rsidR="003A40C1" w:rsidRPr="00BC5FDA" w:rsidRDefault="003A40C1" w:rsidP="003A40C1">
            <w:pPr>
              <w:rPr>
                <w:rFonts w:ascii="Calibri" w:hAnsi="Calibri" w:cs="Calibri"/>
                <w:sz w:val="18"/>
                <w:szCs w:val="18"/>
                <w:lang w:val="es-MX"/>
              </w:rPr>
            </w:pPr>
            <w:proofErr w:type="spellStart"/>
            <w:r w:rsidRPr="00BC5FDA">
              <w:rPr>
                <w:rFonts w:ascii="Calibri" w:hAnsi="Calibri" w:cs="Calibri"/>
                <w:b/>
                <w:bCs/>
                <w:sz w:val="18"/>
                <w:szCs w:val="18"/>
                <w:lang w:val="es-MX"/>
              </w:rPr>
              <w:t>Burson</w:t>
            </w:r>
            <w:proofErr w:type="spellEnd"/>
            <w:r w:rsidRPr="00BC5FDA">
              <w:rPr>
                <w:rFonts w:ascii="Calibri" w:hAnsi="Calibri" w:cs="Calibri"/>
                <w:sz w:val="18"/>
                <w:szCs w:val="18"/>
                <w:lang w:val="es-MX"/>
              </w:rPr>
              <w:t xml:space="preserve">     </w:t>
            </w:r>
          </w:p>
          <w:p w14:paraId="63BDC0E8" w14:textId="77777777" w:rsidR="003A40C1" w:rsidRPr="00BC5FDA" w:rsidRDefault="003A40C1" w:rsidP="003A40C1">
            <w:pPr>
              <w:rPr>
                <w:rFonts w:ascii="Calibri" w:hAnsi="Calibri" w:cs="Calibri"/>
                <w:sz w:val="18"/>
                <w:szCs w:val="18"/>
                <w:lang w:val="es-MX"/>
              </w:rPr>
            </w:pPr>
            <w:r w:rsidRPr="003A40C1">
              <w:rPr>
                <w:rFonts w:ascii="Calibri" w:hAnsi="Calibri" w:cs="Calibri"/>
                <w:sz w:val="18"/>
                <w:szCs w:val="18"/>
                <w:lang w:val="pt-BR"/>
              </w:rPr>
              <w:t xml:space="preserve">Ana </w:t>
            </w:r>
            <w:proofErr w:type="spellStart"/>
            <w:r w:rsidRPr="003A40C1">
              <w:rPr>
                <w:rFonts w:ascii="Calibri" w:hAnsi="Calibri" w:cs="Calibri"/>
                <w:sz w:val="18"/>
                <w:szCs w:val="18"/>
                <w:lang w:val="pt-BR"/>
              </w:rPr>
              <w:t>Muñoz</w:t>
            </w:r>
            <w:proofErr w:type="spellEnd"/>
          </w:p>
          <w:p w14:paraId="019E79D9" w14:textId="77777777" w:rsidR="003A40C1" w:rsidRPr="00BC5FDA" w:rsidRDefault="003A40C1" w:rsidP="003A40C1">
            <w:pPr>
              <w:rPr>
                <w:rFonts w:ascii="Calibri" w:hAnsi="Calibri" w:cs="Calibri"/>
                <w:sz w:val="18"/>
                <w:szCs w:val="18"/>
                <w:lang w:val="es-MX"/>
              </w:rPr>
            </w:pPr>
            <w:proofErr w:type="spellStart"/>
            <w:r w:rsidRPr="00BC5FDA">
              <w:rPr>
                <w:rFonts w:ascii="Calibri" w:hAnsi="Calibri" w:cs="Calibri"/>
                <w:sz w:val="18"/>
                <w:szCs w:val="18"/>
                <w:lang w:val="es-MX"/>
              </w:rPr>
              <w:t>Account</w:t>
            </w:r>
            <w:proofErr w:type="spellEnd"/>
            <w:r w:rsidRPr="00BC5FDA">
              <w:rPr>
                <w:rFonts w:ascii="Calibri" w:hAnsi="Calibri" w:cs="Calibri"/>
                <w:sz w:val="18"/>
                <w:szCs w:val="18"/>
                <w:lang w:val="es-MX"/>
              </w:rPr>
              <w:t xml:space="preserve"> Executive    </w:t>
            </w:r>
          </w:p>
          <w:p w14:paraId="37B52D15" w14:textId="77777777" w:rsidR="003A40C1" w:rsidRPr="003A40C1" w:rsidRDefault="003A40C1" w:rsidP="003A40C1">
            <w:pPr>
              <w:rPr>
                <w:rFonts w:ascii="Calibri" w:hAnsi="Calibri" w:cs="Calibri"/>
                <w:sz w:val="18"/>
                <w:szCs w:val="18"/>
                <w:lang w:val="de-DE"/>
              </w:rPr>
            </w:pPr>
            <w:hyperlink r:id="rId13" w:history="1">
              <w:r w:rsidRPr="00BC5FDA">
                <w:rPr>
                  <w:rStyle w:val="Hipervnculo"/>
                  <w:rFonts w:ascii="Calibri" w:hAnsi="Calibri" w:cs="Calibri"/>
                  <w:b/>
                  <w:bCs/>
                  <w:sz w:val="18"/>
                  <w:szCs w:val="18"/>
                  <w:lang w:val="es-MX"/>
                </w:rPr>
                <w:t>ana.munoz@bcw-global.com</w:t>
              </w:r>
            </w:hyperlink>
          </w:p>
        </w:tc>
        <w:tc>
          <w:tcPr>
            <w:tcW w:w="2446" w:type="dxa"/>
            <w:tcBorders>
              <w:top w:val="nil"/>
              <w:left w:val="nil"/>
              <w:bottom w:val="nil"/>
              <w:right w:val="nil"/>
            </w:tcBorders>
            <w:hideMark/>
          </w:tcPr>
          <w:p w14:paraId="3C8F61C3" w14:textId="77777777" w:rsidR="003A40C1" w:rsidRPr="003A40C1" w:rsidRDefault="003A40C1" w:rsidP="003A40C1">
            <w:pPr>
              <w:rPr>
                <w:rFonts w:ascii="Calibri" w:hAnsi="Calibri" w:cs="Calibri"/>
                <w:sz w:val="18"/>
                <w:szCs w:val="18"/>
                <w:lang w:val="en-US"/>
              </w:rPr>
            </w:pPr>
            <w:r w:rsidRPr="003A40C1">
              <w:rPr>
                <w:rFonts w:ascii="Calibri" w:hAnsi="Calibri" w:cs="Calibri"/>
                <w:b/>
                <w:bCs/>
                <w:sz w:val="18"/>
                <w:szCs w:val="18"/>
                <w:lang w:val="en-US"/>
              </w:rPr>
              <w:t>Burson</w:t>
            </w:r>
            <w:r w:rsidRPr="003A40C1">
              <w:rPr>
                <w:rFonts w:ascii="Calibri" w:hAnsi="Calibri" w:cs="Calibri"/>
                <w:sz w:val="18"/>
                <w:szCs w:val="18"/>
                <w:lang w:val="en-US"/>
              </w:rPr>
              <w:t>  </w:t>
            </w:r>
          </w:p>
          <w:p w14:paraId="63A640B1" w14:textId="77777777" w:rsidR="003A40C1" w:rsidRPr="003A40C1" w:rsidRDefault="003A40C1" w:rsidP="003A40C1">
            <w:pPr>
              <w:rPr>
                <w:rFonts w:ascii="Calibri" w:hAnsi="Calibri" w:cs="Calibri"/>
                <w:sz w:val="18"/>
                <w:szCs w:val="18"/>
                <w:lang w:val="en-US"/>
              </w:rPr>
            </w:pPr>
            <w:r w:rsidRPr="003A40C1">
              <w:rPr>
                <w:rFonts w:ascii="Calibri" w:hAnsi="Calibri" w:cs="Calibri"/>
                <w:sz w:val="18"/>
                <w:szCs w:val="18"/>
                <w:lang w:val="pt-BR"/>
              </w:rPr>
              <w:t>José M. Saavedra</w:t>
            </w:r>
          </w:p>
          <w:p w14:paraId="7C0CB1BF" w14:textId="77777777" w:rsidR="003A40C1" w:rsidRPr="003A40C1" w:rsidRDefault="003A40C1" w:rsidP="003A40C1">
            <w:pPr>
              <w:rPr>
                <w:rFonts w:ascii="Calibri" w:hAnsi="Calibri" w:cs="Calibri"/>
                <w:sz w:val="18"/>
                <w:szCs w:val="18"/>
                <w:lang w:val="en-US"/>
              </w:rPr>
            </w:pPr>
            <w:r w:rsidRPr="003A40C1">
              <w:rPr>
                <w:rFonts w:ascii="Calibri" w:hAnsi="Calibri" w:cs="Calibri"/>
                <w:sz w:val="18"/>
                <w:szCs w:val="18"/>
                <w:lang w:val="en-US"/>
              </w:rPr>
              <w:t>Account Executive    </w:t>
            </w:r>
          </w:p>
          <w:p w14:paraId="0E0BD85D" w14:textId="77777777" w:rsidR="003A40C1" w:rsidRPr="003A40C1" w:rsidRDefault="003A40C1" w:rsidP="003A40C1">
            <w:pPr>
              <w:rPr>
                <w:rFonts w:ascii="Calibri" w:hAnsi="Calibri" w:cs="Calibri"/>
                <w:sz w:val="18"/>
                <w:szCs w:val="18"/>
                <w:lang w:val="de-DE"/>
              </w:rPr>
            </w:pPr>
            <w:hyperlink r:id="rId14" w:history="1">
              <w:r w:rsidRPr="003A40C1">
                <w:rPr>
                  <w:rStyle w:val="Hipervnculo"/>
                  <w:rFonts w:ascii="Calibri" w:hAnsi="Calibri" w:cs="Calibri"/>
                  <w:b/>
                  <w:bCs/>
                  <w:sz w:val="18"/>
                  <w:szCs w:val="18"/>
                  <w:lang w:val="en-US"/>
                </w:rPr>
                <w:t>jose.saavedra@bcw-global.com</w:t>
              </w:r>
            </w:hyperlink>
          </w:p>
        </w:tc>
        <w:tc>
          <w:tcPr>
            <w:tcW w:w="2269" w:type="dxa"/>
            <w:tcBorders>
              <w:top w:val="nil"/>
              <w:left w:val="nil"/>
              <w:bottom w:val="nil"/>
              <w:right w:val="nil"/>
            </w:tcBorders>
            <w:hideMark/>
          </w:tcPr>
          <w:p w14:paraId="77781184" w14:textId="77777777" w:rsidR="003A40C1" w:rsidRPr="003A40C1" w:rsidRDefault="003A40C1" w:rsidP="003A40C1">
            <w:pPr>
              <w:rPr>
                <w:lang w:val="de-DE"/>
              </w:rPr>
            </w:pPr>
          </w:p>
        </w:tc>
      </w:tr>
    </w:tbl>
    <w:p w14:paraId="3C5806DB" w14:textId="77777777" w:rsidR="003B48F7" w:rsidRPr="003A40C1" w:rsidRDefault="003B48F7">
      <w:pPr>
        <w:rPr>
          <w:lang w:val="en-US"/>
        </w:rPr>
      </w:pPr>
    </w:p>
    <w:sectPr w:rsidR="003B48F7" w:rsidRPr="003A40C1">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B064E" w14:textId="77777777" w:rsidR="00570EC2" w:rsidRDefault="00570EC2" w:rsidP="003A40C1">
      <w:pPr>
        <w:spacing w:after="0" w:line="240" w:lineRule="auto"/>
      </w:pPr>
      <w:r>
        <w:separator/>
      </w:r>
    </w:p>
  </w:endnote>
  <w:endnote w:type="continuationSeparator" w:id="0">
    <w:p w14:paraId="1B815B70" w14:textId="77777777" w:rsidR="00570EC2" w:rsidRDefault="00570EC2" w:rsidP="003A4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934B8" w14:textId="77777777" w:rsidR="00570EC2" w:rsidRDefault="00570EC2" w:rsidP="003A40C1">
      <w:pPr>
        <w:spacing w:after="0" w:line="240" w:lineRule="auto"/>
      </w:pPr>
      <w:r>
        <w:separator/>
      </w:r>
    </w:p>
  </w:footnote>
  <w:footnote w:type="continuationSeparator" w:id="0">
    <w:p w14:paraId="628008AE" w14:textId="77777777" w:rsidR="00570EC2" w:rsidRDefault="00570EC2" w:rsidP="003A4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8"/>
      <w:gridCol w:w="2922"/>
      <w:gridCol w:w="2968"/>
    </w:tblGrid>
    <w:tr w:rsidR="003A40C1" w:rsidRPr="003A40C1" w14:paraId="11127F5C" w14:textId="77777777" w:rsidTr="003A40C1">
      <w:trPr>
        <w:trHeight w:val="300"/>
      </w:trPr>
      <w:tc>
        <w:tcPr>
          <w:tcW w:w="3000" w:type="dxa"/>
          <w:tcBorders>
            <w:top w:val="nil"/>
            <w:left w:val="nil"/>
            <w:bottom w:val="nil"/>
            <w:right w:val="nil"/>
          </w:tcBorders>
          <w:shd w:val="clear" w:color="auto" w:fill="auto"/>
          <w:hideMark/>
        </w:tcPr>
        <w:p w14:paraId="53C4D46C" w14:textId="2F18CE45" w:rsidR="003A40C1" w:rsidRPr="003A40C1" w:rsidRDefault="003A40C1" w:rsidP="003A40C1">
          <w:pPr>
            <w:spacing w:after="0" w:line="240" w:lineRule="auto"/>
            <w:ind w:left="-120"/>
            <w:textAlignment w:val="baseline"/>
            <w:rPr>
              <w:rFonts w:ascii="Segoe UI" w:eastAsia="Times New Roman" w:hAnsi="Segoe UI" w:cs="Segoe UI"/>
              <w:kern w:val="0"/>
              <w:sz w:val="18"/>
              <w:szCs w:val="18"/>
              <w:lang w:val="es-MX"/>
              <w14:ligatures w14:val="none"/>
            </w:rPr>
          </w:pPr>
          <w:r w:rsidRPr="003A40C1">
            <w:rPr>
              <w:rFonts w:ascii="Aptos" w:eastAsia="Times New Roman" w:hAnsi="Aptos" w:cs="Segoe UI"/>
              <w:kern w:val="0"/>
              <w:lang w:val="es-MX"/>
              <w14:ligatures w14:val="none"/>
            </w:rPr>
            <w:t> </w:t>
          </w:r>
          <w:r w:rsidRPr="003A40C1">
            <w:rPr>
              <w:rFonts w:ascii="Segoe UI" w:eastAsia="Times New Roman" w:hAnsi="Segoe UI" w:cs="Segoe UI"/>
              <w:noProof/>
              <w:kern w:val="0"/>
              <w:sz w:val="18"/>
              <w:szCs w:val="18"/>
              <w:lang w:val="en-US" w:eastAsia="ko-KR"/>
              <w14:ligatures w14:val="none"/>
            </w:rPr>
            <w:drawing>
              <wp:inline distT="0" distB="0" distL="0" distR="0" wp14:anchorId="65AE040E" wp14:editId="5FDE88DE">
                <wp:extent cx="673100" cy="369119"/>
                <wp:effectExtent l="0" t="0" r="0"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107" cy="374607"/>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41160D60" w14:textId="77777777" w:rsidR="003A40C1" w:rsidRPr="003A40C1" w:rsidRDefault="003A40C1" w:rsidP="003A40C1">
          <w:pPr>
            <w:spacing w:after="0" w:line="240" w:lineRule="auto"/>
            <w:jc w:val="center"/>
            <w:textAlignment w:val="baseline"/>
            <w:rPr>
              <w:rFonts w:ascii="Segoe UI" w:eastAsia="Times New Roman" w:hAnsi="Segoe UI" w:cs="Segoe UI"/>
              <w:kern w:val="0"/>
              <w:sz w:val="18"/>
              <w:szCs w:val="18"/>
              <w:lang w:val="es-MX"/>
              <w14:ligatures w14:val="none"/>
            </w:rPr>
          </w:pPr>
          <w:r w:rsidRPr="003A40C1">
            <w:rPr>
              <w:rFonts w:ascii="Aptos" w:eastAsia="Times New Roman" w:hAnsi="Aptos" w:cs="Segoe UI"/>
              <w:kern w:val="0"/>
              <w:lang w:val="es-MX"/>
              <w14:ligatures w14:val="none"/>
            </w:rPr>
            <w:t> </w:t>
          </w:r>
        </w:p>
      </w:tc>
      <w:tc>
        <w:tcPr>
          <w:tcW w:w="3000" w:type="dxa"/>
          <w:tcBorders>
            <w:top w:val="nil"/>
            <w:left w:val="nil"/>
            <w:bottom w:val="nil"/>
            <w:right w:val="nil"/>
          </w:tcBorders>
          <w:shd w:val="clear" w:color="auto" w:fill="auto"/>
          <w:hideMark/>
        </w:tcPr>
        <w:p w14:paraId="060BE310" w14:textId="77777777" w:rsidR="003A40C1" w:rsidRPr="003A40C1" w:rsidRDefault="003A40C1" w:rsidP="003A40C1">
          <w:pPr>
            <w:spacing w:after="0" w:line="240" w:lineRule="auto"/>
            <w:ind w:right="-120"/>
            <w:jc w:val="right"/>
            <w:textAlignment w:val="baseline"/>
            <w:rPr>
              <w:rFonts w:ascii="Segoe UI" w:eastAsia="Times New Roman" w:hAnsi="Segoe UI" w:cs="Segoe UI"/>
              <w:kern w:val="0"/>
              <w:sz w:val="18"/>
              <w:szCs w:val="18"/>
              <w:lang w:val="es-MX"/>
              <w14:ligatures w14:val="none"/>
            </w:rPr>
          </w:pPr>
          <w:r w:rsidRPr="003A40C1">
            <w:rPr>
              <w:rFonts w:ascii="Segoe UI" w:eastAsia="Times New Roman" w:hAnsi="Segoe UI" w:cs="Segoe UI"/>
              <w:noProof/>
              <w:kern w:val="0"/>
              <w:sz w:val="18"/>
              <w:szCs w:val="18"/>
              <w:lang w:val="en-US" w:eastAsia="ko-KR"/>
              <w14:ligatures w14:val="none"/>
            </w:rPr>
            <w:drawing>
              <wp:inline distT="0" distB="0" distL="0" distR="0" wp14:anchorId="27E30F39" wp14:editId="2AF26390">
                <wp:extent cx="1108605" cy="190500"/>
                <wp:effectExtent l="0" t="0" r="0" b="0"/>
                <wp:docPr id="4"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057" cy="202950"/>
                        </a:xfrm>
                        <a:prstGeom prst="rect">
                          <a:avLst/>
                        </a:prstGeom>
                        <a:noFill/>
                        <a:ln>
                          <a:noFill/>
                        </a:ln>
                      </pic:spPr>
                    </pic:pic>
                  </a:graphicData>
                </a:graphic>
              </wp:inline>
            </w:drawing>
          </w:r>
          <w:r w:rsidRPr="003A40C1">
            <w:rPr>
              <w:rFonts w:ascii="Aptos" w:eastAsia="Times New Roman" w:hAnsi="Aptos" w:cs="Segoe UI"/>
              <w:kern w:val="0"/>
              <w:lang w:val="es-MX"/>
              <w14:ligatures w14:val="none"/>
            </w:rPr>
            <w:t> </w:t>
          </w:r>
        </w:p>
      </w:tc>
    </w:tr>
  </w:tbl>
  <w:p w14:paraId="33678813" w14:textId="77777777" w:rsidR="003A40C1" w:rsidRDefault="003A40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49D725"/>
    <w:multiLevelType w:val="hybridMultilevel"/>
    <w:tmpl w:val="0C3463A8"/>
    <w:lvl w:ilvl="0" w:tplc="9EA80028">
      <w:start w:val="1"/>
      <w:numFmt w:val="bullet"/>
      <w:lvlText w:val=""/>
      <w:lvlJc w:val="left"/>
      <w:pPr>
        <w:ind w:left="720" w:hanging="360"/>
      </w:pPr>
      <w:rPr>
        <w:rFonts w:ascii="Symbol" w:hAnsi="Symbol" w:hint="default"/>
      </w:rPr>
    </w:lvl>
    <w:lvl w:ilvl="1" w:tplc="723A75F6">
      <w:start w:val="1"/>
      <w:numFmt w:val="bullet"/>
      <w:lvlText w:val="o"/>
      <w:lvlJc w:val="left"/>
      <w:pPr>
        <w:ind w:left="1440" w:hanging="360"/>
      </w:pPr>
      <w:rPr>
        <w:rFonts w:ascii="Courier New" w:hAnsi="Courier New" w:hint="default"/>
      </w:rPr>
    </w:lvl>
    <w:lvl w:ilvl="2" w:tplc="DA8499CC">
      <w:start w:val="1"/>
      <w:numFmt w:val="bullet"/>
      <w:lvlText w:val=""/>
      <w:lvlJc w:val="left"/>
      <w:pPr>
        <w:ind w:left="2160" w:hanging="360"/>
      </w:pPr>
      <w:rPr>
        <w:rFonts w:ascii="Wingdings" w:hAnsi="Wingdings" w:hint="default"/>
      </w:rPr>
    </w:lvl>
    <w:lvl w:ilvl="3" w:tplc="9D46FBD8">
      <w:start w:val="1"/>
      <w:numFmt w:val="bullet"/>
      <w:lvlText w:val=""/>
      <w:lvlJc w:val="left"/>
      <w:pPr>
        <w:ind w:left="2880" w:hanging="360"/>
      </w:pPr>
      <w:rPr>
        <w:rFonts w:ascii="Symbol" w:hAnsi="Symbol" w:hint="default"/>
      </w:rPr>
    </w:lvl>
    <w:lvl w:ilvl="4" w:tplc="38B60510">
      <w:start w:val="1"/>
      <w:numFmt w:val="bullet"/>
      <w:lvlText w:val="o"/>
      <w:lvlJc w:val="left"/>
      <w:pPr>
        <w:ind w:left="3600" w:hanging="360"/>
      </w:pPr>
      <w:rPr>
        <w:rFonts w:ascii="Courier New" w:hAnsi="Courier New" w:hint="default"/>
      </w:rPr>
    </w:lvl>
    <w:lvl w:ilvl="5" w:tplc="7B889BC2">
      <w:start w:val="1"/>
      <w:numFmt w:val="bullet"/>
      <w:lvlText w:val=""/>
      <w:lvlJc w:val="left"/>
      <w:pPr>
        <w:ind w:left="4320" w:hanging="360"/>
      </w:pPr>
      <w:rPr>
        <w:rFonts w:ascii="Wingdings" w:hAnsi="Wingdings" w:hint="default"/>
      </w:rPr>
    </w:lvl>
    <w:lvl w:ilvl="6" w:tplc="CFCC3E80">
      <w:start w:val="1"/>
      <w:numFmt w:val="bullet"/>
      <w:lvlText w:val=""/>
      <w:lvlJc w:val="left"/>
      <w:pPr>
        <w:ind w:left="5040" w:hanging="360"/>
      </w:pPr>
      <w:rPr>
        <w:rFonts w:ascii="Symbol" w:hAnsi="Symbol" w:hint="default"/>
      </w:rPr>
    </w:lvl>
    <w:lvl w:ilvl="7" w:tplc="179E897C">
      <w:start w:val="1"/>
      <w:numFmt w:val="bullet"/>
      <w:lvlText w:val="o"/>
      <w:lvlJc w:val="left"/>
      <w:pPr>
        <w:ind w:left="5760" w:hanging="360"/>
      </w:pPr>
      <w:rPr>
        <w:rFonts w:ascii="Courier New" w:hAnsi="Courier New" w:hint="default"/>
      </w:rPr>
    </w:lvl>
    <w:lvl w:ilvl="8" w:tplc="EF58ABA0">
      <w:start w:val="1"/>
      <w:numFmt w:val="bullet"/>
      <w:lvlText w:val=""/>
      <w:lvlJc w:val="left"/>
      <w:pPr>
        <w:ind w:left="6480" w:hanging="360"/>
      </w:pPr>
      <w:rPr>
        <w:rFonts w:ascii="Wingdings" w:hAnsi="Wingdings" w:hint="default"/>
      </w:rPr>
    </w:lvl>
  </w:abstractNum>
  <w:abstractNum w:abstractNumId="1" w15:restartNumberingAfterBreak="0">
    <w:nsid w:val="5A757C13"/>
    <w:multiLevelType w:val="multilevel"/>
    <w:tmpl w:val="8FF4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6529263">
    <w:abstractNumId w:val="0"/>
  </w:num>
  <w:num w:numId="2" w16cid:durableId="4744173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NIEL NICOLAS AGUILAR/Team Leader/LGEMS CORP COMM.HEAD(daniel.aguilar@lge.com)">
    <w15:presenceInfo w15:providerId="AD" w15:userId="S-1-5-21-2543426832-1914326140-3112152631-13544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CF9"/>
    <w:rsid w:val="0007502C"/>
    <w:rsid w:val="00114E11"/>
    <w:rsid w:val="00135C71"/>
    <w:rsid w:val="003A40C1"/>
    <w:rsid w:val="003A4FB2"/>
    <w:rsid w:val="003B48F7"/>
    <w:rsid w:val="00570EC2"/>
    <w:rsid w:val="007D6853"/>
    <w:rsid w:val="00BC5FDA"/>
    <w:rsid w:val="00D73F2C"/>
    <w:rsid w:val="00D90CF9"/>
    <w:rsid w:val="00DF1D22"/>
    <w:rsid w:val="0B55E7EE"/>
    <w:rsid w:val="0C171E1F"/>
    <w:rsid w:val="0E86836D"/>
    <w:rsid w:val="11245625"/>
    <w:rsid w:val="150AF231"/>
    <w:rsid w:val="164F0D36"/>
    <w:rsid w:val="18CB2483"/>
    <w:rsid w:val="22830CA7"/>
    <w:rsid w:val="2801E981"/>
    <w:rsid w:val="296B5411"/>
    <w:rsid w:val="2B640FE1"/>
    <w:rsid w:val="2C091276"/>
    <w:rsid w:val="37643D5B"/>
    <w:rsid w:val="38FB55C9"/>
    <w:rsid w:val="39E47A17"/>
    <w:rsid w:val="3DF4E36A"/>
    <w:rsid w:val="3FCCD944"/>
    <w:rsid w:val="426F2280"/>
    <w:rsid w:val="44759B7C"/>
    <w:rsid w:val="49AE49CC"/>
    <w:rsid w:val="49C9CEAB"/>
    <w:rsid w:val="4B0C8CB2"/>
    <w:rsid w:val="4BAE37CD"/>
    <w:rsid w:val="4E3CCEF0"/>
    <w:rsid w:val="5005B71B"/>
    <w:rsid w:val="549A5C7B"/>
    <w:rsid w:val="54D0985A"/>
    <w:rsid w:val="54D5C908"/>
    <w:rsid w:val="56621752"/>
    <w:rsid w:val="5923D3A7"/>
    <w:rsid w:val="59E2D1F1"/>
    <w:rsid w:val="5A6A01BB"/>
    <w:rsid w:val="5E45E4FD"/>
    <w:rsid w:val="62AC5AE7"/>
    <w:rsid w:val="6C0A3C27"/>
    <w:rsid w:val="6E9CB4AF"/>
    <w:rsid w:val="709BDA03"/>
    <w:rsid w:val="75D72AB6"/>
    <w:rsid w:val="76A1B9FD"/>
    <w:rsid w:val="77734A06"/>
    <w:rsid w:val="7824E188"/>
    <w:rsid w:val="782B42EC"/>
    <w:rsid w:val="7A2E8181"/>
    <w:rsid w:val="7CA0C351"/>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0FE68"/>
  <w15:chartTrackingRefBased/>
  <w15:docId w15:val="{B345F472-1298-4A5D-8765-F413A4E8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90C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90C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90CF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90CF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90CF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90CF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90CF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90CF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90CF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0CF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90CF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90CF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90CF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90CF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90CF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90CF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90CF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90CF9"/>
    <w:rPr>
      <w:rFonts w:eastAsiaTheme="majorEastAsia" w:cstheme="majorBidi"/>
      <w:color w:val="272727" w:themeColor="text1" w:themeTint="D8"/>
    </w:rPr>
  </w:style>
  <w:style w:type="paragraph" w:styleId="Ttulo">
    <w:name w:val="Title"/>
    <w:basedOn w:val="Normal"/>
    <w:next w:val="Normal"/>
    <w:link w:val="TtuloCar"/>
    <w:uiPriority w:val="10"/>
    <w:qFormat/>
    <w:rsid w:val="00D90C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90CF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90CF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90CF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90CF9"/>
    <w:pPr>
      <w:spacing w:before="160"/>
      <w:jc w:val="center"/>
    </w:pPr>
    <w:rPr>
      <w:i/>
      <w:iCs/>
      <w:color w:val="404040" w:themeColor="text1" w:themeTint="BF"/>
    </w:rPr>
  </w:style>
  <w:style w:type="character" w:customStyle="1" w:styleId="CitaCar">
    <w:name w:val="Cita Car"/>
    <w:basedOn w:val="Fuentedeprrafopredeter"/>
    <w:link w:val="Cita"/>
    <w:uiPriority w:val="29"/>
    <w:rsid w:val="00D90CF9"/>
    <w:rPr>
      <w:i/>
      <w:iCs/>
      <w:color w:val="404040" w:themeColor="text1" w:themeTint="BF"/>
    </w:rPr>
  </w:style>
  <w:style w:type="paragraph" w:styleId="Prrafodelista">
    <w:name w:val="List Paragraph"/>
    <w:basedOn w:val="Normal"/>
    <w:uiPriority w:val="34"/>
    <w:qFormat/>
    <w:rsid w:val="00D90CF9"/>
    <w:pPr>
      <w:ind w:left="720"/>
      <w:contextualSpacing/>
    </w:pPr>
  </w:style>
  <w:style w:type="character" w:styleId="nfasisintenso">
    <w:name w:val="Intense Emphasis"/>
    <w:basedOn w:val="Fuentedeprrafopredeter"/>
    <w:uiPriority w:val="21"/>
    <w:qFormat/>
    <w:rsid w:val="00D90CF9"/>
    <w:rPr>
      <w:i/>
      <w:iCs/>
      <w:color w:val="0F4761" w:themeColor="accent1" w:themeShade="BF"/>
    </w:rPr>
  </w:style>
  <w:style w:type="paragraph" w:styleId="Citadestacada">
    <w:name w:val="Intense Quote"/>
    <w:basedOn w:val="Normal"/>
    <w:next w:val="Normal"/>
    <w:link w:val="CitadestacadaCar"/>
    <w:uiPriority w:val="30"/>
    <w:qFormat/>
    <w:rsid w:val="00D90C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90CF9"/>
    <w:rPr>
      <w:i/>
      <w:iCs/>
      <w:color w:val="0F4761" w:themeColor="accent1" w:themeShade="BF"/>
    </w:rPr>
  </w:style>
  <w:style w:type="character" w:styleId="Referenciaintensa">
    <w:name w:val="Intense Reference"/>
    <w:basedOn w:val="Fuentedeprrafopredeter"/>
    <w:uiPriority w:val="32"/>
    <w:qFormat/>
    <w:rsid w:val="00D90CF9"/>
    <w:rPr>
      <w:b/>
      <w:bCs/>
      <w:smallCaps/>
      <w:color w:val="0F4761" w:themeColor="accent1" w:themeShade="BF"/>
      <w:spacing w:val="5"/>
    </w:rPr>
  </w:style>
  <w:style w:type="paragraph" w:styleId="NormalWeb">
    <w:name w:val="Normal (Web)"/>
    <w:basedOn w:val="Normal"/>
    <w:uiPriority w:val="99"/>
    <w:semiHidden/>
    <w:unhideWhenUsed/>
    <w:rsid w:val="00D90CF9"/>
    <w:pPr>
      <w:spacing w:before="100" w:beforeAutospacing="1" w:after="100" w:afterAutospacing="1" w:line="240" w:lineRule="auto"/>
    </w:pPr>
    <w:rPr>
      <w:rFonts w:ascii="Times New Roman" w:eastAsia="Times New Roman" w:hAnsi="Times New Roman" w:cs="Times New Roman"/>
      <w:kern w:val="0"/>
      <w:lang w:val="es-MX"/>
      <w14:ligatures w14:val="none"/>
    </w:rPr>
  </w:style>
  <w:style w:type="character" w:styleId="Textoennegrita">
    <w:name w:val="Strong"/>
    <w:basedOn w:val="Fuentedeprrafopredeter"/>
    <w:uiPriority w:val="22"/>
    <w:qFormat/>
    <w:rsid w:val="00D90CF9"/>
    <w:rPr>
      <w:b/>
      <w:bCs/>
    </w:rPr>
  </w:style>
  <w:style w:type="character" w:styleId="nfasis">
    <w:name w:val="Emphasis"/>
    <w:basedOn w:val="Fuentedeprrafopredeter"/>
    <w:uiPriority w:val="20"/>
    <w:qFormat/>
    <w:rsid w:val="00D90CF9"/>
    <w:rPr>
      <w:i/>
      <w:iCs/>
    </w:rPr>
  </w:style>
  <w:style w:type="character" w:styleId="Hipervnculo">
    <w:name w:val="Hyperlink"/>
    <w:basedOn w:val="Fuentedeprrafopredeter"/>
    <w:uiPriority w:val="99"/>
    <w:unhideWhenUsed/>
    <w:rsid w:val="00D90CF9"/>
    <w:rPr>
      <w:color w:val="467886" w:themeColor="hyperlink"/>
      <w:u w:val="single"/>
    </w:rPr>
  </w:style>
  <w:style w:type="character" w:customStyle="1" w:styleId="Mencinsinresolver1">
    <w:name w:val="Mención sin resolver1"/>
    <w:basedOn w:val="Fuentedeprrafopredeter"/>
    <w:uiPriority w:val="99"/>
    <w:semiHidden/>
    <w:unhideWhenUsed/>
    <w:rsid w:val="00D90CF9"/>
    <w:rPr>
      <w:color w:val="605E5C"/>
      <w:shd w:val="clear" w:color="auto" w:fill="E1DFDD"/>
    </w:rPr>
  </w:style>
  <w:style w:type="paragraph" w:styleId="Encabezado">
    <w:name w:val="header"/>
    <w:basedOn w:val="Normal"/>
    <w:link w:val="EncabezadoCar"/>
    <w:uiPriority w:val="99"/>
    <w:unhideWhenUsed/>
    <w:rsid w:val="003A40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40C1"/>
  </w:style>
  <w:style w:type="paragraph" w:styleId="Piedepgina">
    <w:name w:val="footer"/>
    <w:basedOn w:val="Normal"/>
    <w:link w:val="PiedepginaCar"/>
    <w:uiPriority w:val="99"/>
    <w:unhideWhenUsed/>
    <w:rsid w:val="003A40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40C1"/>
  </w:style>
  <w:style w:type="paragraph" w:styleId="Textodeglobo">
    <w:name w:val="Balloon Text"/>
    <w:basedOn w:val="Normal"/>
    <w:link w:val="TextodegloboCar"/>
    <w:uiPriority w:val="99"/>
    <w:semiHidden/>
    <w:unhideWhenUsed/>
    <w:rsid w:val="00D73F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3F2C"/>
    <w:rPr>
      <w:rFonts w:ascii="Segoe UI" w:hAnsi="Segoe UI" w:cs="Segoe UI"/>
      <w:sz w:val="18"/>
      <w:szCs w:val="18"/>
    </w:rPr>
  </w:style>
  <w:style w:type="paragraph" w:styleId="Revisin">
    <w:name w:val="Revision"/>
    <w:hidden/>
    <w:uiPriority w:val="99"/>
    <w:semiHidden/>
    <w:rsid w:val="00BC5F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985">
      <w:bodyDiv w:val="1"/>
      <w:marLeft w:val="0"/>
      <w:marRight w:val="0"/>
      <w:marTop w:val="0"/>
      <w:marBottom w:val="0"/>
      <w:divBdr>
        <w:top w:val="none" w:sz="0" w:space="0" w:color="auto"/>
        <w:left w:val="none" w:sz="0" w:space="0" w:color="auto"/>
        <w:bottom w:val="none" w:sz="0" w:space="0" w:color="auto"/>
        <w:right w:val="none" w:sz="0" w:space="0" w:color="auto"/>
      </w:divBdr>
    </w:div>
    <w:div w:id="80760671">
      <w:bodyDiv w:val="1"/>
      <w:marLeft w:val="0"/>
      <w:marRight w:val="0"/>
      <w:marTop w:val="0"/>
      <w:marBottom w:val="0"/>
      <w:divBdr>
        <w:top w:val="none" w:sz="0" w:space="0" w:color="auto"/>
        <w:left w:val="none" w:sz="0" w:space="0" w:color="auto"/>
        <w:bottom w:val="none" w:sz="0" w:space="0" w:color="auto"/>
        <w:right w:val="none" w:sz="0" w:space="0" w:color="auto"/>
      </w:divBdr>
      <w:divsChild>
        <w:div w:id="515001962">
          <w:marLeft w:val="0"/>
          <w:marRight w:val="0"/>
          <w:marTop w:val="0"/>
          <w:marBottom w:val="0"/>
          <w:divBdr>
            <w:top w:val="none" w:sz="0" w:space="0" w:color="auto"/>
            <w:left w:val="none" w:sz="0" w:space="0" w:color="auto"/>
            <w:bottom w:val="none" w:sz="0" w:space="0" w:color="auto"/>
            <w:right w:val="none" w:sz="0" w:space="0" w:color="auto"/>
          </w:divBdr>
          <w:divsChild>
            <w:div w:id="561645586">
              <w:marLeft w:val="0"/>
              <w:marRight w:val="0"/>
              <w:marTop w:val="0"/>
              <w:marBottom w:val="0"/>
              <w:divBdr>
                <w:top w:val="none" w:sz="0" w:space="0" w:color="auto"/>
                <w:left w:val="none" w:sz="0" w:space="0" w:color="auto"/>
                <w:bottom w:val="none" w:sz="0" w:space="0" w:color="auto"/>
                <w:right w:val="none" w:sz="0" w:space="0" w:color="auto"/>
              </w:divBdr>
            </w:div>
          </w:divsChild>
        </w:div>
        <w:div w:id="932282168">
          <w:marLeft w:val="0"/>
          <w:marRight w:val="0"/>
          <w:marTop w:val="0"/>
          <w:marBottom w:val="0"/>
          <w:divBdr>
            <w:top w:val="none" w:sz="0" w:space="0" w:color="auto"/>
            <w:left w:val="none" w:sz="0" w:space="0" w:color="auto"/>
            <w:bottom w:val="none" w:sz="0" w:space="0" w:color="auto"/>
            <w:right w:val="none" w:sz="0" w:space="0" w:color="auto"/>
          </w:divBdr>
          <w:divsChild>
            <w:div w:id="1611158559">
              <w:marLeft w:val="0"/>
              <w:marRight w:val="0"/>
              <w:marTop w:val="0"/>
              <w:marBottom w:val="0"/>
              <w:divBdr>
                <w:top w:val="none" w:sz="0" w:space="0" w:color="auto"/>
                <w:left w:val="none" w:sz="0" w:space="0" w:color="auto"/>
                <w:bottom w:val="none" w:sz="0" w:space="0" w:color="auto"/>
                <w:right w:val="none" w:sz="0" w:space="0" w:color="auto"/>
              </w:divBdr>
            </w:div>
          </w:divsChild>
        </w:div>
        <w:div w:id="304546536">
          <w:marLeft w:val="0"/>
          <w:marRight w:val="0"/>
          <w:marTop w:val="0"/>
          <w:marBottom w:val="0"/>
          <w:divBdr>
            <w:top w:val="none" w:sz="0" w:space="0" w:color="auto"/>
            <w:left w:val="none" w:sz="0" w:space="0" w:color="auto"/>
            <w:bottom w:val="none" w:sz="0" w:space="0" w:color="auto"/>
            <w:right w:val="none" w:sz="0" w:space="0" w:color="auto"/>
          </w:divBdr>
          <w:divsChild>
            <w:div w:id="62137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547466">
      <w:bodyDiv w:val="1"/>
      <w:marLeft w:val="0"/>
      <w:marRight w:val="0"/>
      <w:marTop w:val="0"/>
      <w:marBottom w:val="0"/>
      <w:divBdr>
        <w:top w:val="none" w:sz="0" w:space="0" w:color="auto"/>
        <w:left w:val="none" w:sz="0" w:space="0" w:color="auto"/>
        <w:bottom w:val="none" w:sz="0" w:space="0" w:color="auto"/>
        <w:right w:val="none" w:sz="0" w:space="0" w:color="auto"/>
      </w:divBdr>
    </w:div>
    <w:div w:id="566381520">
      <w:bodyDiv w:val="1"/>
      <w:marLeft w:val="0"/>
      <w:marRight w:val="0"/>
      <w:marTop w:val="0"/>
      <w:marBottom w:val="0"/>
      <w:divBdr>
        <w:top w:val="none" w:sz="0" w:space="0" w:color="auto"/>
        <w:left w:val="none" w:sz="0" w:space="0" w:color="auto"/>
        <w:bottom w:val="none" w:sz="0" w:space="0" w:color="auto"/>
        <w:right w:val="none" w:sz="0" w:space="0" w:color="auto"/>
      </w:divBdr>
    </w:div>
    <w:div w:id="572660035">
      <w:bodyDiv w:val="1"/>
      <w:marLeft w:val="0"/>
      <w:marRight w:val="0"/>
      <w:marTop w:val="0"/>
      <w:marBottom w:val="0"/>
      <w:divBdr>
        <w:top w:val="none" w:sz="0" w:space="0" w:color="auto"/>
        <w:left w:val="none" w:sz="0" w:space="0" w:color="auto"/>
        <w:bottom w:val="none" w:sz="0" w:space="0" w:color="auto"/>
        <w:right w:val="none" w:sz="0" w:space="0" w:color="auto"/>
      </w:divBdr>
      <w:divsChild>
        <w:div w:id="1962609807">
          <w:marLeft w:val="0"/>
          <w:marRight w:val="0"/>
          <w:marTop w:val="0"/>
          <w:marBottom w:val="0"/>
          <w:divBdr>
            <w:top w:val="none" w:sz="0" w:space="0" w:color="auto"/>
            <w:left w:val="none" w:sz="0" w:space="0" w:color="auto"/>
            <w:bottom w:val="none" w:sz="0" w:space="0" w:color="auto"/>
            <w:right w:val="none" w:sz="0" w:space="0" w:color="auto"/>
          </w:divBdr>
        </w:div>
        <w:div w:id="1117406634">
          <w:marLeft w:val="0"/>
          <w:marRight w:val="0"/>
          <w:marTop w:val="0"/>
          <w:marBottom w:val="0"/>
          <w:divBdr>
            <w:top w:val="none" w:sz="0" w:space="0" w:color="auto"/>
            <w:left w:val="none" w:sz="0" w:space="0" w:color="auto"/>
            <w:bottom w:val="none" w:sz="0" w:space="0" w:color="auto"/>
            <w:right w:val="none" w:sz="0" w:space="0" w:color="auto"/>
          </w:divBdr>
        </w:div>
        <w:div w:id="916020337">
          <w:marLeft w:val="0"/>
          <w:marRight w:val="0"/>
          <w:marTop w:val="0"/>
          <w:marBottom w:val="0"/>
          <w:divBdr>
            <w:top w:val="none" w:sz="0" w:space="0" w:color="auto"/>
            <w:left w:val="none" w:sz="0" w:space="0" w:color="auto"/>
            <w:bottom w:val="none" w:sz="0" w:space="0" w:color="auto"/>
            <w:right w:val="none" w:sz="0" w:space="0" w:color="auto"/>
          </w:divBdr>
        </w:div>
        <w:div w:id="229117498">
          <w:marLeft w:val="0"/>
          <w:marRight w:val="0"/>
          <w:marTop w:val="0"/>
          <w:marBottom w:val="0"/>
          <w:divBdr>
            <w:top w:val="none" w:sz="0" w:space="0" w:color="auto"/>
            <w:left w:val="none" w:sz="0" w:space="0" w:color="auto"/>
            <w:bottom w:val="none" w:sz="0" w:space="0" w:color="auto"/>
            <w:right w:val="none" w:sz="0" w:space="0" w:color="auto"/>
          </w:divBdr>
        </w:div>
        <w:div w:id="1497959708">
          <w:marLeft w:val="0"/>
          <w:marRight w:val="0"/>
          <w:marTop w:val="0"/>
          <w:marBottom w:val="0"/>
          <w:divBdr>
            <w:top w:val="none" w:sz="0" w:space="0" w:color="auto"/>
            <w:left w:val="none" w:sz="0" w:space="0" w:color="auto"/>
            <w:bottom w:val="none" w:sz="0" w:space="0" w:color="auto"/>
            <w:right w:val="none" w:sz="0" w:space="0" w:color="auto"/>
          </w:divBdr>
        </w:div>
        <w:div w:id="143280032">
          <w:marLeft w:val="0"/>
          <w:marRight w:val="0"/>
          <w:marTop w:val="0"/>
          <w:marBottom w:val="0"/>
          <w:divBdr>
            <w:top w:val="none" w:sz="0" w:space="0" w:color="auto"/>
            <w:left w:val="none" w:sz="0" w:space="0" w:color="auto"/>
            <w:bottom w:val="none" w:sz="0" w:space="0" w:color="auto"/>
            <w:right w:val="none" w:sz="0" w:space="0" w:color="auto"/>
          </w:divBdr>
        </w:div>
        <w:div w:id="1670134936">
          <w:marLeft w:val="0"/>
          <w:marRight w:val="0"/>
          <w:marTop w:val="0"/>
          <w:marBottom w:val="0"/>
          <w:divBdr>
            <w:top w:val="none" w:sz="0" w:space="0" w:color="auto"/>
            <w:left w:val="none" w:sz="0" w:space="0" w:color="auto"/>
            <w:bottom w:val="none" w:sz="0" w:space="0" w:color="auto"/>
            <w:right w:val="none" w:sz="0" w:space="0" w:color="auto"/>
          </w:divBdr>
        </w:div>
      </w:divsChild>
    </w:div>
    <w:div w:id="770860723">
      <w:bodyDiv w:val="1"/>
      <w:marLeft w:val="0"/>
      <w:marRight w:val="0"/>
      <w:marTop w:val="0"/>
      <w:marBottom w:val="0"/>
      <w:divBdr>
        <w:top w:val="none" w:sz="0" w:space="0" w:color="auto"/>
        <w:left w:val="none" w:sz="0" w:space="0" w:color="auto"/>
        <w:bottom w:val="none" w:sz="0" w:space="0" w:color="auto"/>
        <w:right w:val="none" w:sz="0" w:space="0" w:color="auto"/>
      </w:divBdr>
    </w:div>
    <w:div w:id="1326127012">
      <w:bodyDiv w:val="1"/>
      <w:marLeft w:val="0"/>
      <w:marRight w:val="0"/>
      <w:marTop w:val="0"/>
      <w:marBottom w:val="0"/>
      <w:divBdr>
        <w:top w:val="none" w:sz="0" w:space="0" w:color="auto"/>
        <w:left w:val="none" w:sz="0" w:space="0" w:color="auto"/>
        <w:bottom w:val="none" w:sz="0" w:space="0" w:color="auto"/>
        <w:right w:val="none" w:sz="0" w:space="0" w:color="auto"/>
      </w:divBdr>
    </w:div>
    <w:div w:id="1363358048">
      <w:bodyDiv w:val="1"/>
      <w:marLeft w:val="0"/>
      <w:marRight w:val="0"/>
      <w:marTop w:val="0"/>
      <w:marBottom w:val="0"/>
      <w:divBdr>
        <w:top w:val="none" w:sz="0" w:space="0" w:color="auto"/>
        <w:left w:val="none" w:sz="0" w:space="0" w:color="auto"/>
        <w:bottom w:val="none" w:sz="0" w:space="0" w:color="auto"/>
        <w:right w:val="none" w:sz="0" w:space="0" w:color="auto"/>
      </w:divBdr>
      <w:divsChild>
        <w:div w:id="251158939">
          <w:marLeft w:val="0"/>
          <w:marRight w:val="0"/>
          <w:marTop w:val="0"/>
          <w:marBottom w:val="0"/>
          <w:divBdr>
            <w:top w:val="none" w:sz="0" w:space="0" w:color="auto"/>
            <w:left w:val="none" w:sz="0" w:space="0" w:color="auto"/>
            <w:bottom w:val="none" w:sz="0" w:space="0" w:color="auto"/>
            <w:right w:val="none" w:sz="0" w:space="0" w:color="auto"/>
          </w:divBdr>
        </w:div>
        <w:div w:id="353119408">
          <w:marLeft w:val="0"/>
          <w:marRight w:val="0"/>
          <w:marTop w:val="0"/>
          <w:marBottom w:val="0"/>
          <w:divBdr>
            <w:top w:val="none" w:sz="0" w:space="0" w:color="auto"/>
            <w:left w:val="none" w:sz="0" w:space="0" w:color="auto"/>
            <w:bottom w:val="none" w:sz="0" w:space="0" w:color="auto"/>
            <w:right w:val="none" w:sz="0" w:space="0" w:color="auto"/>
          </w:divBdr>
        </w:div>
        <w:div w:id="1591429004">
          <w:marLeft w:val="0"/>
          <w:marRight w:val="0"/>
          <w:marTop w:val="0"/>
          <w:marBottom w:val="0"/>
          <w:divBdr>
            <w:top w:val="none" w:sz="0" w:space="0" w:color="auto"/>
            <w:left w:val="none" w:sz="0" w:space="0" w:color="auto"/>
            <w:bottom w:val="none" w:sz="0" w:space="0" w:color="auto"/>
            <w:right w:val="none" w:sz="0" w:space="0" w:color="auto"/>
          </w:divBdr>
        </w:div>
        <w:div w:id="1661351119">
          <w:marLeft w:val="0"/>
          <w:marRight w:val="0"/>
          <w:marTop w:val="0"/>
          <w:marBottom w:val="0"/>
          <w:divBdr>
            <w:top w:val="none" w:sz="0" w:space="0" w:color="auto"/>
            <w:left w:val="none" w:sz="0" w:space="0" w:color="auto"/>
            <w:bottom w:val="none" w:sz="0" w:space="0" w:color="auto"/>
            <w:right w:val="none" w:sz="0" w:space="0" w:color="auto"/>
          </w:divBdr>
        </w:div>
        <w:div w:id="1896309823">
          <w:marLeft w:val="0"/>
          <w:marRight w:val="0"/>
          <w:marTop w:val="0"/>
          <w:marBottom w:val="0"/>
          <w:divBdr>
            <w:top w:val="none" w:sz="0" w:space="0" w:color="auto"/>
            <w:left w:val="none" w:sz="0" w:space="0" w:color="auto"/>
            <w:bottom w:val="none" w:sz="0" w:space="0" w:color="auto"/>
            <w:right w:val="none" w:sz="0" w:space="0" w:color="auto"/>
          </w:divBdr>
        </w:div>
        <w:div w:id="1749109194">
          <w:marLeft w:val="0"/>
          <w:marRight w:val="0"/>
          <w:marTop w:val="0"/>
          <w:marBottom w:val="0"/>
          <w:divBdr>
            <w:top w:val="none" w:sz="0" w:space="0" w:color="auto"/>
            <w:left w:val="none" w:sz="0" w:space="0" w:color="auto"/>
            <w:bottom w:val="none" w:sz="0" w:space="0" w:color="auto"/>
            <w:right w:val="none" w:sz="0" w:space="0" w:color="auto"/>
          </w:divBdr>
        </w:div>
        <w:div w:id="1617173321">
          <w:marLeft w:val="0"/>
          <w:marRight w:val="0"/>
          <w:marTop w:val="0"/>
          <w:marBottom w:val="0"/>
          <w:divBdr>
            <w:top w:val="none" w:sz="0" w:space="0" w:color="auto"/>
            <w:left w:val="none" w:sz="0" w:space="0" w:color="auto"/>
            <w:bottom w:val="none" w:sz="0" w:space="0" w:color="auto"/>
            <w:right w:val="none" w:sz="0" w:space="0" w:color="auto"/>
          </w:divBdr>
        </w:div>
      </w:divsChild>
    </w:div>
    <w:div w:id="181359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a.munoz@bcw-glob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iel.aguilar@lge.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goledar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lgnewsroo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ose.saavedra@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F99039D493F5D448B1EE34C22A1B8C7" ma:contentTypeVersion="48" ma:contentTypeDescription="Crear nuevo documento." ma:contentTypeScope="" ma:versionID="968ac20fa1e62d8ee66fbc20475fb3c9">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e7d572d4c9d0690de31be58b70105a2f"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Props1.xml><?xml version="1.0" encoding="utf-8"?>
<ds:datastoreItem xmlns:ds="http://schemas.openxmlformats.org/officeDocument/2006/customXml" ds:itemID="{42F2DD97-854A-4636-8A7A-598DD55F1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A43274-4434-40A2-994E-1CB2BA92B60D}">
  <ds:schemaRefs>
    <ds:schemaRef ds:uri="http://schemas.microsoft.com/sharepoint/v3/contenttype/forms"/>
  </ds:schemaRefs>
</ds:datastoreItem>
</file>

<file path=customXml/itemProps3.xml><?xml version="1.0" encoding="utf-8"?>
<ds:datastoreItem xmlns:ds="http://schemas.openxmlformats.org/officeDocument/2006/customXml" ds:itemID="{76F1C48D-4A3B-479C-998B-2F545988F84F}">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804</Words>
  <Characters>4423</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Solís Lugo</dc:creator>
  <cp:keywords/>
  <dc:description/>
  <cp:lastModifiedBy>Michel Solís Lugo</cp:lastModifiedBy>
  <cp:revision>4</cp:revision>
  <dcterms:created xsi:type="dcterms:W3CDTF">2025-02-19T21:01:00Z</dcterms:created>
  <dcterms:modified xsi:type="dcterms:W3CDTF">2025-02-19T22:56:00Z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