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90A7E" w14:textId="77777777" w:rsidR="00D32A76" w:rsidRDefault="00D32A76" w:rsidP="667498F5">
      <w:pPr>
        <w:shd w:val="clear" w:color="auto" w:fill="FFFFFF" w:themeFill="background1"/>
        <w:spacing w:after="0" w:line="240" w:lineRule="auto"/>
        <w:jc w:val="center"/>
        <w:textAlignment w:val="center"/>
        <w:rPr>
          <w:ins w:id="0" w:author="Laura Del Carmen Gonzalez" w:date="2025-02-27T12:20:00Z" w16du:dateUtc="2025-02-27T18:20:00Z"/>
          <w:rFonts w:ascii="Times New Roman" w:eastAsia="Malgun Gothic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1" w:name="_Int_2Lzznlf8"/>
    </w:p>
    <w:p w14:paraId="738891CE" w14:textId="77777777" w:rsidR="00D32A76" w:rsidRDefault="00D32A76" w:rsidP="667498F5">
      <w:pPr>
        <w:shd w:val="clear" w:color="auto" w:fill="FFFFFF" w:themeFill="background1"/>
        <w:spacing w:after="0" w:line="240" w:lineRule="auto"/>
        <w:jc w:val="center"/>
        <w:textAlignment w:val="center"/>
        <w:rPr>
          <w:ins w:id="2" w:author="Laura Del Carmen Gonzalez" w:date="2025-02-27T12:20:00Z" w16du:dateUtc="2025-02-27T18:20:00Z"/>
          <w:rFonts w:ascii="Times New Roman" w:eastAsia="Malgun Gothic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13012539" w14:textId="071609F4" w:rsidR="00280711" w:rsidRPr="00341C90" w:rsidRDefault="00280711" w:rsidP="667498F5">
      <w:pPr>
        <w:shd w:val="clear" w:color="auto" w:fill="FFFFFF" w:themeFill="background1"/>
        <w:spacing w:after="0" w:line="240" w:lineRule="auto"/>
        <w:jc w:val="center"/>
        <w:textAlignment w:val="center"/>
        <w:rPr>
          <w:rFonts w:ascii="Times New Roman" w:eastAsia="Malgun Gothic" w:hAnsi="Times New Roman" w:cs="Times New Roman"/>
          <w:b/>
          <w:bCs/>
          <w:kern w:val="0"/>
          <w:sz w:val="28"/>
          <w:szCs w:val="28"/>
          <w14:ligatures w14:val="none"/>
        </w:rPr>
      </w:pPr>
      <w:r w:rsidRPr="00341C90">
        <w:rPr>
          <w:rFonts w:ascii="Times New Roman" w:eastAsia="Malgun Gothic" w:hAnsi="Times New Roman" w:cs="Times New Roman"/>
          <w:b/>
          <w:bCs/>
          <w:kern w:val="0"/>
          <w:sz w:val="28"/>
          <w:szCs w:val="28"/>
          <w14:ligatures w14:val="none"/>
        </w:rPr>
        <w:t xml:space="preserve">LG INTRODUCE </w:t>
      </w:r>
      <w:r w:rsidR="00D95699">
        <w:rPr>
          <w:rFonts w:ascii="Times New Roman" w:eastAsia="Malgun Gothic" w:hAnsi="Times New Roman" w:cs="Times New Roman"/>
          <w:b/>
          <w:bCs/>
          <w:kern w:val="0"/>
          <w:sz w:val="28"/>
          <w:szCs w:val="28"/>
          <w14:ligatures w14:val="none"/>
        </w:rPr>
        <w:t xml:space="preserve">SOLUCIONES </w:t>
      </w:r>
      <w:r w:rsidRPr="00341C90">
        <w:rPr>
          <w:rFonts w:ascii="Times New Roman" w:eastAsia="Malgun Gothic" w:hAnsi="Times New Roman" w:cs="Times New Roman"/>
          <w:b/>
          <w:bCs/>
          <w:kern w:val="0"/>
          <w:sz w:val="28"/>
          <w:szCs w:val="28"/>
          <w14:ligatures w14:val="none"/>
        </w:rPr>
        <w:t>INNOVADORAS PARA EL HOGAR EN KBIS E IBS 2025</w:t>
      </w:r>
      <w:bookmarkEnd w:id="1"/>
    </w:p>
    <w:p w14:paraId="41D4F7E2" w14:textId="77777777" w:rsidR="00280711" w:rsidRPr="00477B6E" w:rsidRDefault="00280711" w:rsidP="00477B6E">
      <w:pPr>
        <w:shd w:val="clear" w:color="auto" w:fill="FFFFFF"/>
        <w:spacing w:after="0" w:line="240" w:lineRule="auto"/>
        <w:jc w:val="center"/>
        <w:textAlignment w:val="center"/>
        <w:rPr>
          <w:rFonts w:ascii="Times New Roman" w:eastAsia="Malgun Gothic" w:hAnsi="Times New Roman" w:cs="Times New Roman"/>
          <w:kern w:val="0"/>
          <w:sz w:val="20"/>
          <w:szCs w:val="20"/>
          <w:lang w:val="es-MX"/>
          <w14:ligatures w14:val="none"/>
        </w:rPr>
      </w:pPr>
    </w:p>
    <w:p w14:paraId="1B12D9B0" w14:textId="5F107503" w:rsidR="00280711" w:rsidRPr="00477B6E" w:rsidRDefault="00280711" w:rsidP="466BEF90">
      <w:pPr>
        <w:shd w:val="clear" w:color="auto" w:fill="FFFFFF" w:themeFill="background1"/>
        <w:spacing w:after="0" w:line="240" w:lineRule="auto"/>
        <w:jc w:val="center"/>
        <w:textAlignment w:val="center"/>
        <w:rPr>
          <w:rFonts w:ascii="Times New Roman" w:eastAsia="Malgun Gothic" w:hAnsi="Times New Roman" w:cs="Times New Roman"/>
          <w:i/>
          <w:iCs/>
          <w:kern w:val="0"/>
          <w:lang w:val="es-MX"/>
          <w14:ligatures w14:val="none"/>
        </w:rPr>
      </w:pPr>
      <w:r w:rsidRPr="466BEF90">
        <w:rPr>
          <w:rFonts w:ascii="Times New Roman" w:eastAsia="Malgun Gothic" w:hAnsi="Times New Roman" w:cs="Times New Roman"/>
          <w:i/>
          <w:iCs/>
          <w:kern w:val="0"/>
          <w14:ligatures w14:val="none"/>
        </w:rPr>
        <w:t>La empresa presenta una amplia</w:t>
      </w:r>
      <w:r w:rsidR="00FF6CC2" w:rsidRPr="466BEF90">
        <w:rPr>
          <w:rFonts w:ascii="Times New Roman" w:eastAsia="Malgun Gothic" w:hAnsi="Times New Roman" w:cs="Times New Roman"/>
          <w:i/>
          <w:iCs/>
          <w:kern w:val="0"/>
          <w14:ligatures w14:val="none"/>
        </w:rPr>
        <w:t xml:space="preserve"> gama</w:t>
      </w:r>
      <w:r w:rsidRPr="466BEF90">
        <w:rPr>
          <w:rFonts w:ascii="Times New Roman" w:eastAsia="Malgun Gothic" w:hAnsi="Times New Roman" w:cs="Times New Roman"/>
          <w:i/>
          <w:iCs/>
          <w:kern w:val="0"/>
          <w14:ligatures w14:val="none"/>
        </w:rPr>
        <w:t xml:space="preserve"> de soluciones para el diseño del hogar y los mercados de la construcción residencial en importantes ferias de la industria en Las Vegas.</w:t>
      </w:r>
    </w:p>
    <w:p w14:paraId="7EE51A8F" w14:textId="77777777" w:rsidR="00477B6E" w:rsidRPr="00477B6E" w:rsidRDefault="00477B6E" w:rsidP="466BEF90">
      <w:pPr>
        <w:shd w:val="clear" w:color="auto" w:fill="FFFFFF" w:themeFill="background1"/>
        <w:spacing w:after="0" w:line="240" w:lineRule="auto"/>
        <w:jc w:val="both"/>
        <w:textAlignment w:val="center"/>
        <w:rPr>
          <w:rFonts w:ascii="Times New Roman" w:eastAsia="Malgun Gothic" w:hAnsi="Times New Roman" w:cs="Times New Roman"/>
          <w:i/>
          <w:iCs/>
          <w:kern w:val="0"/>
          <w:highlight w:val="yellow"/>
          <w:lang w:val="es-MX"/>
          <w14:ligatures w14:val="none"/>
        </w:rPr>
      </w:pPr>
    </w:p>
    <w:p w14:paraId="3FCDE066" w14:textId="23BE9DB2" w:rsidR="00477B6E" w:rsidRPr="00341C90" w:rsidRDefault="00B21307" w:rsidP="138E2889">
      <w:pPr>
        <w:shd w:val="clear" w:color="auto" w:fill="FFFFFF" w:themeFill="background1"/>
        <w:spacing w:after="0" w:line="300" w:lineRule="atLeast"/>
        <w:jc w:val="both"/>
        <w:textAlignment w:val="center"/>
        <w:rPr>
          <w:rFonts w:ascii="Times New Roman" w:hAnsi="Times New Roman" w:cs="Times New Roman"/>
          <w:lang w:val="es-MX"/>
        </w:rPr>
      </w:pPr>
      <w:r w:rsidRPr="138E2889">
        <w:rPr>
          <w:rFonts w:ascii="Times New Roman" w:eastAsia="Malgun Gothic" w:hAnsi="Times New Roman" w:cs="Times New Roman"/>
          <w:b/>
          <w:bCs/>
          <w:kern w:val="0"/>
          <w:lang w:val="es-MX"/>
          <w14:ligatures w14:val="none"/>
        </w:rPr>
        <w:t xml:space="preserve">Ciudad de México, </w:t>
      </w:r>
      <w:r w:rsidR="1E150243" w:rsidRPr="138E2889">
        <w:rPr>
          <w:rFonts w:ascii="Times New Roman" w:eastAsia="Malgun Gothic" w:hAnsi="Times New Roman" w:cs="Times New Roman"/>
          <w:b/>
          <w:bCs/>
          <w:kern w:val="0"/>
          <w:lang w:val="es-MX"/>
          <w14:ligatures w14:val="none"/>
        </w:rPr>
        <w:t xml:space="preserve">a </w:t>
      </w:r>
      <w:r w:rsidRPr="138E2889">
        <w:rPr>
          <w:rFonts w:ascii="Times New Roman" w:eastAsia="Malgun Gothic" w:hAnsi="Times New Roman" w:cs="Times New Roman"/>
          <w:b/>
          <w:bCs/>
          <w:kern w:val="0"/>
          <w:lang w:val="es-MX"/>
          <w14:ligatures w14:val="none"/>
        </w:rPr>
        <w:t>2</w:t>
      </w:r>
      <w:ins w:id="3" w:author="Laura Del Carmen Gonzalez" w:date="2025-02-27T12:19:00Z" w16du:dateUtc="2025-02-27T18:19:00Z">
        <w:r w:rsidR="00D32A76">
          <w:rPr>
            <w:rFonts w:ascii="Times New Roman" w:eastAsia="Malgun Gothic" w:hAnsi="Times New Roman" w:cs="Times New Roman"/>
            <w:b/>
            <w:bCs/>
            <w:kern w:val="0"/>
            <w:lang w:val="es-MX"/>
            <w14:ligatures w14:val="none"/>
          </w:rPr>
          <w:t>7</w:t>
        </w:r>
      </w:ins>
      <w:del w:id="4" w:author="Laura Del Carmen Gonzalez" w:date="2025-02-27T12:19:00Z" w16du:dateUtc="2025-02-27T18:19:00Z">
        <w:r w:rsidRPr="138E2889" w:rsidDel="00D32A76">
          <w:rPr>
            <w:rFonts w:ascii="Times New Roman" w:eastAsia="Malgun Gothic" w:hAnsi="Times New Roman" w:cs="Times New Roman"/>
            <w:b/>
            <w:bCs/>
            <w:kern w:val="0"/>
            <w:lang w:val="es-MX"/>
            <w14:ligatures w14:val="none"/>
          </w:rPr>
          <w:delText>6</w:delText>
        </w:r>
      </w:del>
      <w:r w:rsidRPr="138E2889">
        <w:rPr>
          <w:rFonts w:ascii="Times New Roman" w:eastAsia="Malgun Gothic" w:hAnsi="Times New Roman" w:cs="Times New Roman"/>
          <w:b/>
          <w:bCs/>
          <w:kern w:val="0"/>
          <w:lang w:val="es-MX"/>
          <w14:ligatures w14:val="none"/>
        </w:rPr>
        <w:t xml:space="preserve"> de febrero 2025</w:t>
      </w:r>
      <w:r w:rsidR="00477B6E" w:rsidRPr="138E2889">
        <w:rPr>
          <w:rFonts w:ascii="Times New Roman" w:eastAsia="Malgun Gothic" w:hAnsi="Times New Roman" w:cs="Times New Roman"/>
          <w:kern w:val="0"/>
          <w:lang w:val="es-MX"/>
          <w14:ligatures w14:val="none"/>
        </w:rPr>
        <w:t> </w:t>
      </w:r>
      <w:r w:rsidRPr="138E2889">
        <w:rPr>
          <w:rFonts w:ascii="Times New Roman" w:hAnsi="Times New Roman" w:cs="Times New Roman"/>
          <w:lang w:val="es-MX"/>
        </w:rPr>
        <w:t xml:space="preserve">— LG </w:t>
      </w:r>
      <w:proofErr w:type="spellStart"/>
      <w:r w:rsidRPr="138E2889">
        <w:rPr>
          <w:rFonts w:ascii="Times New Roman" w:hAnsi="Times New Roman" w:cs="Times New Roman"/>
          <w:lang w:val="es-MX"/>
        </w:rPr>
        <w:t>Electronics</w:t>
      </w:r>
      <w:proofErr w:type="spellEnd"/>
      <w:r w:rsidRPr="138E2889">
        <w:rPr>
          <w:rFonts w:ascii="Times New Roman" w:hAnsi="Times New Roman" w:cs="Times New Roman"/>
          <w:lang w:val="es-MX"/>
        </w:rPr>
        <w:t xml:space="preserve"> (LG) está presentando sus soluciones de vanguardia para espacios residenciales en la Feria de la Industria de Cocina y Baño 2025 (KBIS) y en la Feria Internacional de Constructores 2025 (IBS), que se llevan a cabo en Las Vegas del 25 al 27 de febrero.</w:t>
      </w:r>
    </w:p>
    <w:p w14:paraId="3473AAD6" w14:textId="77777777" w:rsidR="00B21307" w:rsidRPr="00477B6E" w:rsidRDefault="00B21307" w:rsidP="138E2889">
      <w:pPr>
        <w:shd w:val="clear" w:color="auto" w:fill="FFFFFF" w:themeFill="background1"/>
        <w:spacing w:after="0" w:line="300" w:lineRule="atLeast"/>
        <w:jc w:val="both"/>
        <w:textAlignment w:val="center"/>
        <w:rPr>
          <w:rFonts w:ascii="Times New Roman" w:eastAsia="Malgun Gothic" w:hAnsi="Times New Roman" w:cs="Times New Roman"/>
          <w:kern w:val="0"/>
          <w:highlight w:val="yellow"/>
          <w:lang w:val="es-MX"/>
          <w14:ligatures w14:val="none"/>
        </w:rPr>
      </w:pPr>
    </w:p>
    <w:p w14:paraId="594FF32A" w14:textId="3BF9A293" w:rsidR="00477B6E" w:rsidRPr="00477B6E" w:rsidRDefault="50947C99" w:rsidP="4881B1AE">
      <w:pPr>
        <w:shd w:val="clear" w:color="auto" w:fill="FFFFFF" w:themeFill="background1"/>
        <w:spacing w:after="0" w:line="300" w:lineRule="atLeast"/>
        <w:jc w:val="both"/>
        <w:textAlignment w:val="center"/>
        <w:rPr>
          <w:ins w:id="5" w:author="Laura Del Carmen Gonzalez" w:date="2025-02-27T17:37:00Z" w16du:dateUtc="2025-02-27T17:37:30Z"/>
          <w:rFonts w:ascii="Times New Roman" w:hAnsi="Times New Roman" w:cs="Times New Roman"/>
          <w:kern w:val="0"/>
          <w:lang w:val="es-MX"/>
          <w14:ligatures w14:val="none"/>
        </w:rPr>
      </w:pPr>
      <w:r w:rsidRPr="466BEF90">
        <w:rPr>
          <w:rFonts w:ascii="Times New Roman" w:hAnsi="Times New Roman" w:cs="Times New Roman"/>
          <w:lang w:val="es-MX"/>
        </w:rPr>
        <w:t>LG</w:t>
      </w:r>
      <w:r w:rsidR="221A34C2" w:rsidRPr="466BEF90">
        <w:rPr>
          <w:rFonts w:ascii="Times New Roman" w:hAnsi="Times New Roman" w:cs="Times New Roman"/>
          <w:lang w:val="es-MX"/>
        </w:rPr>
        <w:t xml:space="preserve"> es</w:t>
      </w:r>
      <w:r w:rsidR="6F2FE59B" w:rsidRPr="466BEF90">
        <w:rPr>
          <w:rFonts w:ascii="Times New Roman" w:hAnsi="Times New Roman" w:cs="Times New Roman"/>
          <w:lang w:val="es-MX"/>
        </w:rPr>
        <w:t xml:space="preserve"> expositor habitual en KBIS y participante por primera vez de la feria de productos</w:t>
      </w:r>
      <w:r w:rsidR="317FF624" w:rsidRPr="466BEF90">
        <w:rPr>
          <w:rFonts w:ascii="Times New Roman" w:hAnsi="Times New Roman" w:cs="Times New Roman"/>
          <w:lang w:val="es-MX"/>
        </w:rPr>
        <w:t xml:space="preserve"> B2B de construcción más grande del mundo, IBS,</w:t>
      </w:r>
      <w:r w:rsidRPr="466BEF90">
        <w:rPr>
          <w:rFonts w:ascii="Times New Roman" w:hAnsi="Times New Roman" w:cs="Times New Roman"/>
          <w:lang w:val="es-MX"/>
        </w:rPr>
        <w:t xml:space="preserve"> </w:t>
      </w:r>
      <w:r w:rsidR="4DD3B013" w:rsidRPr="466BEF90">
        <w:rPr>
          <w:rFonts w:ascii="Times New Roman" w:hAnsi="Times New Roman" w:cs="Times New Roman"/>
          <w:lang w:val="es-MX"/>
        </w:rPr>
        <w:t xml:space="preserve">y </w:t>
      </w:r>
      <w:r w:rsidRPr="466BEF90">
        <w:rPr>
          <w:rFonts w:ascii="Times New Roman" w:hAnsi="Times New Roman" w:cs="Times New Roman"/>
          <w:lang w:val="es-MX"/>
        </w:rPr>
        <w:t>presenta una gama de productos y soluciones innovadoras diseñadas para satisfacer las crecientes necesidades de los diseñadores de hogares y constructores en el mercado estadounidense</w:t>
      </w:r>
      <w:r w:rsidR="00B21307" w:rsidRPr="466BEF90">
        <w:rPr>
          <w:rFonts w:ascii="Times New Roman" w:hAnsi="Times New Roman" w:cs="Times New Roman"/>
          <w:lang w:val="es-MX"/>
        </w:rPr>
        <w:t xml:space="preserve">. </w:t>
      </w:r>
      <w:r w:rsidR="0D670D24" w:rsidRPr="466BEF90">
        <w:rPr>
          <w:rFonts w:ascii="Times New Roman" w:hAnsi="Times New Roman" w:cs="Times New Roman"/>
          <w:lang w:val="es-MX"/>
        </w:rPr>
        <w:t>Las ofertas de LG combinan un diseño reflexivo con tecnologías de vanguardia, a</w:t>
      </w:r>
      <w:r w:rsidR="00B21307" w:rsidRPr="466BEF90">
        <w:rPr>
          <w:rFonts w:ascii="Times New Roman" w:hAnsi="Times New Roman" w:cs="Times New Roman"/>
          <w:lang w:val="es-MX"/>
        </w:rPr>
        <w:t>lineadas con las últimas tendencias de estilo de vida y vivienda en Estados Unidos</w:t>
      </w:r>
      <w:r w:rsidR="035C7BD2" w:rsidRPr="466BEF90">
        <w:rPr>
          <w:rFonts w:ascii="Times New Roman" w:hAnsi="Times New Roman" w:cs="Times New Roman"/>
          <w:lang w:val="es-MX"/>
        </w:rPr>
        <w:t>.</w:t>
      </w:r>
    </w:p>
    <w:p w14:paraId="66D997C1" w14:textId="0E28CA60" w:rsidR="6DB4B957" w:rsidRDefault="6DB4B957" w:rsidP="6DB4B957">
      <w:pPr>
        <w:shd w:val="clear" w:color="auto" w:fill="FFFFFF" w:themeFill="background1"/>
        <w:spacing w:after="0" w:line="300" w:lineRule="atLeast"/>
        <w:jc w:val="both"/>
        <w:rPr>
          <w:rFonts w:ascii="Times New Roman" w:hAnsi="Times New Roman" w:cs="Times New Roman"/>
          <w:lang w:val="es-MX"/>
        </w:rPr>
      </w:pPr>
    </w:p>
    <w:p w14:paraId="128F9B2B" w14:textId="27556F55" w:rsidR="00B21307" w:rsidRPr="00B21307" w:rsidRDefault="00B21307" w:rsidP="4E808ECF">
      <w:pPr>
        <w:shd w:val="clear" w:color="auto" w:fill="FFFFFF" w:themeFill="background1"/>
        <w:spacing w:after="0" w:line="300" w:lineRule="atLeast"/>
        <w:jc w:val="both"/>
        <w:rPr>
          <w:rFonts w:ascii="Times New Roman" w:hAnsi="Times New Roman" w:cs="Times New Roman"/>
          <w:lang w:val="es-MX"/>
        </w:rPr>
      </w:pPr>
      <w:r w:rsidRPr="466BEF90">
        <w:rPr>
          <w:rFonts w:ascii="Times New Roman" w:hAnsi="Times New Roman" w:cs="Times New Roman"/>
          <w:lang w:val="es-MX"/>
        </w:rPr>
        <w:t xml:space="preserve">LG cautivará e inspirará a los asistentes </w:t>
      </w:r>
      <w:r w:rsidR="64188B42" w:rsidRPr="466BEF90">
        <w:rPr>
          <w:rFonts w:ascii="Times New Roman" w:hAnsi="Times New Roman" w:cs="Times New Roman"/>
          <w:lang w:val="es-MX"/>
        </w:rPr>
        <w:t xml:space="preserve">del evento </w:t>
      </w:r>
      <w:r w:rsidRPr="466BEF90">
        <w:rPr>
          <w:rFonts w:ascii="Times New Roman" w:hAnsi="Times New Roman" w:cs="Times New Roman"/>
          <w:lang w:val="es-MX"/>
        </w:rPr>
        <w:t>con</w:t>
      </w:r>
      <w:r w:rsidR="77310844" w:rsidRPr="466BEF90">
        <w:rPr>
          <w:rFonts w:ascii="Times New Roman" w:hAnsi="Times New Roman" w:cs="Times New Roman"/>
          <w:lang w:val="es-MX"/>
        </w:rPr>
        <w:t xml:space="preserve"> las recientemente renombradas</w:t>
      </w:r>
      <w:r w:rsidRPr="466BEF90">
        <w:rPr>
          <w:rFonts w:ascii="Times New Roman" w:hAnsi="Times New Roman" w:cs="Times New Roman"/>
          <w:lang w:val="es-MX"/>
        </w:rPr>
        <w:t xml:space="preserve"> soluciones de cocina ultra premium de SKS (SIGNATURE KITCHEN SUITE)</w:t>
      </w:r>
      <w:r w:rsidR="3943BCF2" w:rsidRPr="466BEF90">
        <w:rPr>
          <w:rFonts w:ascii="Times New Roman" w:hAnsi="Times New Roman" w:cs="Times New Roman"/>
          <w:lang w:val="es-MX"/>
        </w:rPr>
        <w:t xml:space="preserve"> en KBIS 2025</w:t>
      </w:r>
      <w:r w:rsidRPr="466BEF90">
        <w:rPr>
          <w:rFonts w:ascii="Times New Roman" w:hAnsi="Times New Roman" w:cs="Times New Roman"/>
          <w:lang w:val="es-MX"/>
        </w:rPr>
        <w:t xml:space="preserve">. Los visitantes podrán experimentar la pasión y autenticidad detrás de la filosofía "True </w:t>
      </w:r>
      <w:proofErr w:type="spellStart"/>
      <w:r w:rsidRPr="466BEF90">
        <w:rPr>
          <w:rFonts w:ascii="Times New Roman" w:hAnsi="Times New Roman" w:cs="Times New Roman"/>
          <w:lang w:val="es-MX"/>
        </w:rPr>
        <w:t>to</w:t>
      </w:r>
      <w:proofErr w:type="spellEnd"/>
      <w:r w:rsidRPr="466BEF90">
        <w:rPr>
          <w:rFonts w:ascii="Times New Roman" w:hAnsi="Times New Roman" w:cs="Times New Roman"/>
          <w:lang w:val="es-MX"/>
        </w:rPr>
        <w:t xml:space="preserve"> </w:t>
      </w:r>
      <w:proofErr w:type="spellStart"/>
      <w:r w:rsidRPr="466BEF90">
        <w:rPr>
          <w:rFonts w:ascii="Times New Roman" w:hAnsi="Times New Roman" w:cs="Times New Roman"/>
          <w:lang w:val="es-MX"/>
        </w:rPr>
        <w:t>Food</w:t>
      </w:r>
      <w:proofErr w:type="spellEnd"/>
      <w:r w:rsidRPr="466BEF90">
        <w:rPr>
          <w:rFonts w:ascii="Times New Roman" w:hAnsi="Times New Roman" w:cs="Times New Roman"/>
          <w:lang w:val="es-MX"/>
        </w:rPr>
        <w:t xml:space="preserve">" de SKS a través de las últimas innovaciones de la marca, que incluyen el </w:t>
      </w:r>
      <w:r w:rsidR="19D806AD" w:rsidRPr="466BEF90">
        <w:rPr>
          <w:rFonts w:ascii="Times New Roman" w:hAnsi="Times New Roman" w:cs="Times New Roman"/>
          <w:lang w:val="es-MX"/>
        </w:rPr>
        <w:t xml:space="preserve">Pro </w:t>
      </w:r>
      <w:proofErr w:type="spellStart"/>
      <w:r w:rsidR="19D806AD" w:rsidRPr="466BEF90">
        <w:rPr>
          <w:rFonts w:ascii="Times New Roman" w:hAnsi="Times New Roman" w:cs="Times New Roman"/>
          <w:lang w:val="es-MX"/>
        </w:rPr>
        <w:t>Range</w:t>
      </w:r>
      <w:proofErr w:type="spellEnd"/>
      <w:r w:rsidR="19D806AD" w:rsidRPr="466BEF90">
        <w:rPr>
          <w:rFonts w:ascii="Times New Roman" w:hAnsi="Times New Roman" w:cs="Times New Roman"/>
          <w:lang w:val="es-MX"/>
        </w:rPr>
        <w:t xml:space="preserve"> de </w:t>
      </w:r>
      <w:proofErr w:type="spellStart"/>
      <w:r w:rsidR="19D806AD" w:rsidRPr="466BEF90">
        <w:rPr>
          <w:rFonts w:ascii="Times New Roman" w:hAnsi="Times New Roman" w:cs="Times New Roman"/>
          <w:lang w:val="es-MX"/>
        </w:rPr>
        <w:t>indución</w:t>
      </w:r>
      <w:proofErr w:type="spellEnd"/>
      <w:r w:rsidRPr="466BEF90">
        <w:rPr>
          <w:rFonts w:ascii="Times New Roman" w:hAnsi="Times New Roman" w:cs="Times New Roman"/>
          <w:lang w:val="es-MX"/>
        </w:rPr>
        <w:t xml:space="preserve"> de 36 pulgadas sin zona de cocción y el concepto revolucionario Island </w:t>
      </w:r>
      <w:proofErr w:type="spellStart"/>
      <w:r w:rsidRPr="466BEF90">
        <w:rPr>
          <w:rFonts w:ascii="Times New Roman" w:hAnsi="Times New Roman" w:cs="Times New Roman"/>
          <w:lang w:val="es-MX"/>
        </w:rPr>
        <w:t>System</w:t>
      </w:r>
      <w:proofErr w:type="spellEnd"/>
      <w:r w:rsidRPr="466BEF90">
        <w:rPr>
          <w:rFonts w:ascii="Times New Roman" w:hAnsi="Times New Roman" w:cs="Times New Roman"/>
          <w:lang w:val="es-MX"/>
        </w:rPr>
        <w:t>.</w:t>
      </w:r>
    </w:p>
    <w:p w14:paraId="3B4B3148" w14:textId="2A408E66" w:rsidR="00477B6E" w:rsidRPr="00477B6E" w:rsidRDefault="00477B6E" w:rsidP="138E2889">
      <w:pPr>
        <w:shd w:val="clear" w:color="auto" w:fill="FFFFFF" w:themeFill="background1"/>
        <w:spacing w:after="0" w:line="300" w:lineRule="atLeast"/>
        <w:jc w:val="both"/>
        <w:textAlignment w:val="center"/>
        <w:rPr>
          <w:rFonts w:ascii="Times New Roman" w:eastAsia="Malgun Gothic" w:hAnsi="Times New Roman" w:cs="Times New Roman"/>
          <w:kern w:val="0"/>
          <w:highlight w:val="yellow"/>
          <w:lang w:val="es-MX"/>
          <w14:ligatures w14:val="none"/>
        </w:rPr>
      </w:pPr>
    </w:p>
    <w:p w14:paraId="0BD070A1" w14:textId="57C9757C" w:rsidR="00B21307" w:rsidRPr="00B21307" w:rsidRDefault="00B21307" w:rsidP="399B2FE2">
      <w:pPr>
        <w:shd w:val="clear" w:color="auto" w:fill="FFFFFF" w:themeFill="background1"/>
        <w:spacing w:after="0" w:line="300" w:lineRule="atLeast"/>
        <w:jc w:val="both"/>
        <w:rPr>
          <w:rFonts w:ascii="Times New Roman" w:hAnsi="Times New Roman" w:cs="Times New Roman"/>
          <w:lang w:val="es-MX"/>
        </w:rPr>
      </w:pPr>
      <w:r w:rsidRPr="466BEF90">
        <w:rPr>
          <w:rFonts w:ascii="Times New Roman" w:hAnsi="Times New Roman" w:cs="Times New Roman"/>
          <w:lang w:val="es-MX"/>
        </w:rPr>
        <w:t xml:space="preserve">El chef ejecutivo Nick Ritchie, del SKS </w:t>
      </w:r>
      <w:proofErr w:type="spellStart"/>
      <w:r w:rsidRPr="466BEF90">
        <w:rPr>
          <w:rFonts w:ascii="Times New Roman" w:hAnsi="Times New Roman" w:cs="Times New Roman"/>
          <w:lang w:val="es-MX"/>
        </w:rPr>
        <w:t>Experience</w:t>
      </w:r>
      <w:proofErr w:type="spellEnd"/>
      <w:r w:rsidRPr="466BEF90">
        <w:rPr>
          <w:rFonts w:ascii="Times New Roman" w:hAnsi="Times New Roman" w:cs="Times New Roman"/>
          <w:lang w:val="es-MX"/>
        </w:rPr>
        <w:t xml:space="preserve"> &amp; </w:t>
      </w:r>
      <w:proofErr w:type="spellStart"/>
      <w:r w:rsidRPr="466BEF90">
        <w:rPr>
          <w:rFonts w:ascii="Times New Roman" w:hAnsi="Times New Roman" w:cs="Times New Roman"/>
          <w:lang w:val="es-MX"/>
        </w:rPr>
        <w:t>Design</w:t>
      </w:r>
      <w:proofErr w:type="spellEnd"/>
      <w:r w:rsidRPr="466BEF90">
        <w:rPr>
          <w:rFonts w:ascii="Times New Roman" w:hAnsi="Times New Roman" w:cs="Times New Roman"/>
          <w:lang w:val="es-MX"/>
        </w:rPr>
        <w:t xml:space="preserve"> Center en Napa Valley, California, realizará demostraciones culinarias en vivo con el SKS Pro </w:t>
      </w:r>
      <w:proofErr w:type="spellStart"/>
      <w:r w:rsidRPr="466BEF90">
        <w:rPr>
          <w:rFonts w:ascii="Times New Roman" w:hAnsi="Times New Roman" w:cs="Times New Roman"/>
          <w:lang w:val="es-MX"/>
        </w:rPr>
        <w:t>Range</w:t>
      </w:r>
      <w:proofErr w:type="spellEnd"/>
      <w:r w:rsidRPr="466BEF90">
        <w:rPr>
          <w:rFonts w:ascii="Times New Roman" w:hAnsi="Times New Roman" w:cs="Times New Roman"/>
          <w:lang w:val="es-MX"/>
        </w:rPr>
        <w:t xml:space="preserve"> y el horno de pared Combi. Estos electrodomésticos de vanguardia cuentan con Gourmet AI™, que analiza los ingredientes disponibles y sugiere recetas y modos de cocción óptimos para una experiencia culinaria mejorada.</w:t>
      </w:r>
    </w:p>
    <w:p w14:paraId="13C1C8DE" w14:textId="567D884F" w:rsidR="00477B6E" w:rsidRPr="00477B6E" w:rsidRDefault="00477B6E" w:rsidP="138E2889">
      <w:pPr>
        <w:shd w:val="clear" w:color="auto" w:fill="FFFFFF" w:themeFill="background1"/>
        <w:spacing w:after="0" w:line="300" w:lineRule="atLeast"/>
        <w:jc w:val="both"/>
        <w:textAlignment w:val="center"/>
        <w:rPr>
          <w:rFonts w:ascii="Times New Roman" w:eastAsia="Malgun Gothic" w:hAnsi="Times New Roman" w:cs="Times New Roman"/>
          <w:kern w:val="0"/>
          <w:highlight w:val="yellow"/>
          <w:lang w:val="es-MX"/>
          <w14:ligatures w14:val="none"/>
        </w:rPr>
      </w:pPr>
    </w:p>
    <w:p w14:paraId="17E18EA1" w14:textId="55A03817" w:rsidR="00477B6E" w:rsidRPr="00477B6E" w:rsidRDefault="00B21307" w:rsidP="486C4DC9">
      <w:pPr>
        <w:shd w:val="clear" w:color="auto" w:fill="FFFFFF" w:themeFill="background1"/>
        <w:spacing w:after="0" w:line="300" w:lineRule="atLeast"/>
        <w:jc w:val="both"/>
        <w:textAlignment w:val="center"/>
        <w:rPr>
          <w:rFonts w:ascii="Times New Roman" w:eastAsia="Malgun Gothic" w:hAnsi="Times New Roman" w:cs="Times New Roman"/>
          <w:kern w:val="0"/>
          <w:highlight w:val="yellow"/>
          <w:lang w:val="es-MX"/>
          <w14:ligatures w14:val="none"/>
        </w:rPr>
      </w:pPr>
      <w:r w:rsidRPr="466BEF90">
        <w:rPr>
          <w:rFonts w:ascii="Times New Roman" w:hAnsi="Times New Roman" w:cs="Times New Roman"/>
          <w:lang w:val="es-MX"/>
        </w:rPr>
        <w:t>La exhibición de SKS también destacará cocinas "</w:t>
      </w:r>
      <w:proofErr w:type="spellStart"/>
      <w:r w:rsidRPr="466BEF90">
        <w:rPr>
          <w:rFonts w:ascii="Times New Roman" w:hAnsi="Times New Roman" w:cs="Times New Roman"/>
          <w:lang w:val="es-MX"/>
        </w:rPr>
        <w:t>Technicurean</w:t>
      </w:r>
      <w:proofErr w:type="spellEnd"/>
      <w:r w:rsidRPr="466BEF90">
        <w:rPr>
          <w:rFonts w:ascii="Times New Roman" w:hAnsi="Times New Roman" w:cs="Times New Roman"/>
          <w:lang w:val="es-MX"/>
        </w:rPr>
        <w:t xml:space="preserve">", donde la experiencia culinaria se encuentra con la tecnología avanzada. </w:t>
      </w:r>
      <w:r w:rsidR="72E993CF" w:rsidRPr="466BEF90">
        <w:rPr>
          <w:rFonts w:ascii="Times New Roman" w:hAnsi="Times New Roman" w:cs="Times New Roman"/>
          <w:lang w:val="es-MX"/>
        </w:rPr>
        <w:t>E</w:t>
      </w:r>
      <w:r w:rsidRPr="466BEF90">
        <w:rPr>
          <w:rFonts w:ascii="Times New Roman" w:hAnsi="Times New Roman" w:cs="Times New Roman"/>
          <w:lang w:val="es-MX"/>
        </w:rPr>
        <w:t xml:space="preserve">stas cocinas integran perfectamente las últimas innovaciones de SKS, como la cava de vino </w:t>
      </w:r>
      <w:r w:rsidR="5A73EAB0" w:rsidRPr="466BEF90">
        <w:rPr>
          <w:rFonts w:ascii="Times New Roman" w:hAnsi="Times New Roman" w:cs="Times New Roman"/>
          <w:lang w:val="es-MX"/>
        </w:rPr>
        <w:t xml:space="preserve">de </w:t>
      </w:r>
      <w:r w:rsidRPr="466BEF90">
        <w:rPr>
          <w:rFonts w:ascii="Times New Roman" w:hAnsi="Times New Roman" w:cs="Times New Roman"/>
          <w:lang w:val="es-MX"/>
        </w:rPr>
        <w:t xml:space="preserve">columna de 24 pulgadas con curaduría de vino habilitada con LG </w:t>
      </w:r>
      <w:proofErr w:type="spellStart"/>
      <w:r w:rsidRPr="466BEF90">
        <w:rPr>
          <w:rFonts w:ascii="Times New Roman" w:hAnsi="Times New Roman" w:cs="Times New Roman"/>
          <w:lang w:val="es-MX"/>
        </w:rPr>
        <w:t>ThinQ</w:t>
      </w:r>
      <w:proofErr w:type="spellEnd"/>
      <w:r w:rsidRPr="466BEF90">
        <w:rPr>
          <w:rFonts w:ascii="Times New Roman" w:hAnsi="Times New Roman" w:cs="Times New Roman"/>
          <w:lang w:val="es-MX"/>
        </w:rPr>
        <w:t xml:space="preserve">™ y el elegante paquete SKS </w:t>
      </w:r>
      <w:proofErr w:type="spellStart"/>
      <w:r w:rsidRPr="466BEF90">
        <w:rPr>
          <w:rFonts w:ascii="Times New Roman" w:hAnsi="Times New Roman" w:cs="Times New Roman"/>
          <w:lang w:val="es-MX"/>
        </w:rPr>
        <w:t>Transitional</w:t>
      </w:r>
      <w:proofErr w:type="spellEnd"/>
      <w:r w:rsidR="74288A2C" w:rsidRPr="466BEF90">
        <w:rPr>
          <w:rFonts w:ascii="Times New Roman" w:hAnsi="Times New Roman" w:cs="Times New Roman"/>
          <w:lang w:val="es-MX"/>
        </w:rPr>
        <w:t xml:space="preserve">, y han sido diseñadas para diferentes facetas del estilo de vida </w:t>
      </w:r>
      <w:proofErr w:type="spellStart"/>
      <w:r w:rsidR="74288A2C" w:rsidRPr="466BEF90">
        <w:rPr>
          <w:rFonts w:ascii="Times New Roman" w:hAnsi="Times New Roman" w:cs="Times New Roman"/>
          <w:lang w:val="es-MX"/>
        </w:rPr>
        <w:t>Technicurean</w:t>
      </w:r>
      <w:proofErr w:type="spellEnd"/>
      <w:r w:rsidR="7550E951" w:rsidRPr="466BEF90">
        <w:rPr>
          <w:rFonts w:ascii="Times New Roman" w:hAnsi="Times New Roman" w:cs="Times New Roman"/>
          <w:lang w:val="es-MX"/>
        </w:rPr>
        <w:t>.</w:t>
      </w:r>
    </w:p>
    <w:p w14:paraId="4C3A4506" w14:textId="4F8D5B64" w:rsidR="466BEF90" w:rsidRDefault="466BEF90" w:rsidP="466BEF90">
      <w:pPr>
        <w:jc w:val="both"/>
        <w:rPr>
          <w:rFonts w:ascii="Times New Roman" w:hAnsi="Times New Roman" w:cs="Times New Roman"/>
          <w:lang w:val="es-MX"/>
        </w:rPr>
      </w:pPr>
    </w:p>
    <w:p w14:paraId="00F41889" w14:textId="204421D4" w:rsidR="00B21307" w:rsidRPr="00B21307" w:rsidRDefault="00B21307" w:rsidP="4CACCE79">
      <w:pPr>
        <w:shd w:val="clear" w:color="auto" w:fill="FFFFFF" w:themeFill="background1"/>
        <w:spacing w:after="0" w:line="300" w:lineRule="atLeast"/>
        <w:jc w:val="both"/>
        <w:rPr>
          <w:ins w:id="6" w:author="Laura Del Carmen Gonzalez" w:date="2025-02-27T17:45:00Z" w16du:dateUtc="2025-02-27T17:45:11Z"/>
          <w:rFonts w:ascii="Times New Roman" w:hAnsi="Times New Roman" w:cs="Times New Roman"/>
          <w:lang w:val="es-MX"/>
        </w:rPr>
      </w:pPr>
      <w:r w:rsidRPr="466BEF90">
        <w:rPr>
          <w:rFonts w:ascii="Times New Roman" w:hAnsi="Times New Roman" w:cs="Times New Roman"/>
          <w:b/>
          <w:bCs/>
          <w:lang w:val="es-MX"/>
        </w:rPr>
        <w:t>Maximizando el espacio, la eficiencia energética y la comodidad diaria con LG</w:t>
      </w:r>
      <w:r>
        <w:br/>
      </w:r>
      <w:r w:rsidRPr="466BEF90">
        <w:rPr>
          <w:rFonts w:ascii="Times New Roman" w:hAnsi="Times New Roman" w:cs="Times New Roman"/>
          <w:lang w:val="es-MX"/>
        </w:rPr>
        <w:t xml:space="preserve">Más allá de SKS, la exhibición de LG en KBIS presenta una variedad de soluciones premium con la marca LG, diseñadas exclusivamente para el mercado estadounidense. </w:t>
      </w:r>
    </w:p>
    <w:p w14:paraId="4499F643" w14:textId="1F760BB1" w:rsidR="00B21307" w:rsidRPr="00B21307" w:rsidRDefault="00B21307" w:rsidP="160C5016">
      <w:pPr>
        <w:shd w:val="clear" w:color="auto" w:fill="FFFFFF" w:themeFill="background1"/>
        <w:spacing w:after="0" w:line="300" w:lineRule="atLeast"/>
        <w:jc w:val="both"/>
        <w:rPr>
          <w:ins w:id="7" w:author="Laura Del Carmen Gonzalez" w:date="2025-02-27T17:45:00Z" w16du:dateUtc="2025-02-27T17:45:12Z"/>
          <w:rFonts w:ascii="Times New Roman" w:hAnsi="Times New Roman" w:cs="Times New Roman"/>
          <w:lang w:val="es-MX"/>
        </w:rPr>
      </w:pPr>
    </w:p>
    <w:p w14:paraId="1D6FA935" w14:textId="4AA232F6" w:rsidR="00B21307" w:rsidRPr="00B21307" w:rsidRDefault="00B21307" w:rsidP="65A5ABF0">
      <w:pPr>
        <w:shd w:val="clear" w:color="auto" w:fill="FFFFFF" w:themeFill="background1"/>
        <w:spacing w:after="0" w:line="300" w:lineRule="atLeast"/>
        <w:jc w:val="both"/>
        <w:rPr>
          <w:rFonts w:ascii="Times New Roman" w:hAnsi="Times New Roman" w:cs="Times New Roman"/>
          <w:lang w:val="es-MX"/>
        </w:rPr>
      </w:pPr>
      <w:r w:rsidRPr="466BEF90">
        <w:rPr>
          <w:rFonts w:ascii="Times New Roman" w:hAnsi="Times New Roman" w:cs="Times New Roman"/>
          <w:lang w:val="es-MX"/>
        </w:rPr>
        <w:lastRenderedPageBreak/>
        <w:t xml:space="preserve">Los visitantes podrán explorar electrodomésticos de </w:t>
      </w:r>
      <w:r w:rsidR="74F30D43" w:rsidRPr="466BEF90">
        <w:rPr>
          <w:rFonts w:ascii="Times New Roman" w:hAnsi="Times New Roman" w:cs="Times New Roman"/>
          <w:lang w:val="es-MX"/>
        </w:rPr>
        <w:t>alta capacidad y eficiencia</w:t>
      </w:r>
      <w:r w:rsidRPr="466BEF90">
        <w:rPr>
          <w:rFonts w:ascii="Times New Roman" w:hAnsi="Times New Roman" w:cs="Times New Roman"/>
          <w:lang w:val="es-MX"/>
        </w:rPr>
        <w:t xml:space="preserve"> a través de cuatro zonas dedicadas: Zero </w:t>
      </w:r>
      <w:proofErr w:type="spellStart"/>
      <w:r w:rsidRPr="466BEF90">
        <w:rPr>
          <w:rFonts w:ascii="Times New Roman" w:hAnsi="Times New Roman" w:cs="Times New Roman"/>
          <w:lang w:val="es-MX"/>
        </w:rPr>
        <w:t>Clearance</w:t>
      </w:r>
      <w:proofErr w:type="spellEnd"/>
      <w:r w:rsidRPr="466BEF90">
        <w:rPr>
          <w:rFonts w:ascii="Times New Roman" w:hAnsi="Times New Roman" w:cs="Times New Roman"/>
          <w:lang w:val="es-MX"/>
        </w:rPr>
        <w:t xml:space="preserve">, Zero Gas, Zero </w:t>
      </w:r>
      <w:proofErr w:type="spellStart"/>
      <w:r w:rsidRPr="466BEF90">
        <w:rPr>
          <w:rFonts w:ascii="Times New Roman" w:hAnsi="Times New Roman" w:cs="Times New Roman"/>
          <w:lang w:val="es-MX"/>
        </w:rPr>
        <w:t>Venting</w:t>
      </w:r>
      <w:proofErr w:type="spellEnd"/>
      <w:r w:rsidRPr="466BEF90">
        <w:rPr>
          <w:rFonts w:ascii="Times New Roman" w:hAnsi="Times New Roman" w:cs="Times New Roman"/>
          <w:lang w:val="es-MX"/>
        </w:rPr>
        <w:t xml:space="preserve"> y Zero </w:t>
      </w:r>
      <w:proofErr w:type="spellStart"/>
      <w:r w:rsidRPr="466BEF90">
        <w:rPr>
          <w:rFonts w:ascii="Times New Roman" w:hAnsi="Times New Roman" w:cs="Times New Roman"/>
          <w:lang w:val="es-MX"/>
        </w:rPr>
        <w:t>Inefficiency</w:t>
      </w:r>
      <w:proofErr w:type="spellEnd"/>
      <w:r w:rsidRPr="466BEF90">
        <w:rPr>
          <w:rFonts w:ascii="Times New Roman" w:hAnsi="Times New Roman" w:cs="Times New Roman"/>
          <w:lang w:val="es-MX"/>
        </w:rPr>
        <w:t xml:space="preserve">, experimentando </w:t>
      </w:r>
      <w:r w:rsidR="79DA743C" w:rsidRPr="466BEF90">
        <w:rPr>
          <w:rFonts w:ascii="Times New Roman" w:hAnsi="Times New Roman" w:cs="Times New Roman"/>
          <w:lang w:val="es-MX"/>
        </w:rPr>
        <w:t xml:space="preserve">conectividad sin interrupciones </w:t>
      </w:r>
      <w:r w:rsidRPr="466BEF90">
        <w:rPr>
          <w:rFonts w:ascii="Times New Roman" w:hAnsi="Times New Roman" w:cs="Times New Roman"/>
          <w:lang w:val="es-MX"/>
        </w:rPr>
        <w:t xml:space="preserve">y comodidad personalizada habilitada por el </w:t>
      </w:r>
      <w:proofErr w:type="spellStart"/>
      <w:proofErr w:type="gramStart"/>
      <w:r w:rsidRPr="466BEF90">
        <w:rPr>
          <w:rFonts w:ascii="Times New Roman" w:hAnsi="Times New Roman" w:cs="Times New Roman"/>
          <w:lang w:val="es-MX"/>
        </w:rPr>
        <w:t>hub</w:t>
      </w:r>
      <w:proofErr w:type="spellEnd"/>
      <w:proofErr w:type="gramEnd"/>
      <w:r w:rsidRPr="466BEF90">
        <w:rPr>
          <w:rFonts w:ascii="Times New Roman" w:hAnsi="Times New Roman" w:cs="Times New Roman"/>
          <w:lang w:val="es-MX"/>
        </w:rPr>
        <w:t xml:space="preserve"> LG AI Home, </w:t>
      </w:r>
      <w:proofErr w:type="spellStart"/>
      <w:r w:rsidRPr="466BEF90">
        <w:rPr>
          <w:rFonts w:ascii="Times New Roman" w:hAnsi="Times New Roman" w:cs="Times New Roman"/>
          <w:lang w:val="es-MX"/>
        </w:rPr>
        <w:t>ThinQ</w:t>
      </w:r>
      <w:proofErr w:type="spellEnd"/>
      <w:r w:rsidRPr="466BEF90">
        <w:rPr>
          <w:rFonts w:ascii="Times New Roman" w:hAnsi="Times New Roman" w:cs="Times New Roman"/>
          <w:lang w:val="es-MX"/>
        </w:rPr>
        <w:t xml:space="preserve"> ON™ y soluciones de vida inteligente, como </w:t>
      </w:r>
      <w:proofErr w:type="spellStart"/>
      <w:r w:rsidRPr="466BEF90">
        <w:rPr>
          <w:rFonts w:ascii="Times New Roman" w:hAnsi="Times New Roman" w:cs="Times New Roman"/>
          <w:lang w:val="es-MX"/>
        </w:rPr>
        <w:t>ThinQ</w:t>
      </w:r>
      <w:proofErr w:type="spellEnd"/>
      <w:r w:rsidRPr="466BEF90">
        <w:rPr>
          <w:rFonts w:ascii="Times New Roman" w:hAnsi="Times New Roman" w:cs="Times New Roman"/>
          <w:lang w:val="es-MX"/>
        </w:rPr>
        <w:t xml:space="preserve"> UP™ y </w:t>
      </w:r>
      <w:proofErr w:type="spellStart"/>
      <w:r w:rsidRPr="466BEF90">
        <w:rPr>
          <w:rFonts w:ascii="Times New Roman" w:hAnsi="Times New Roman" w:cs="Times New Roman"/>
          <w:lang w:val="es-MX"/>
        </w:rPr>
        <w:t>ThinQ</w:t>
      </w:r>
      <w:proofErr w:type="spellEnd"/>
      <w:r w:rsidRPr="466BEF90">
        <w:rPr>
          <w:rFonts w:ascii="Times New Roman" w:hAnsi="Times New Roman" w:cs="Times New Roman"/>
          <w:lang w:val="es-MX"/>
        </w:rPr>
        <w:t xml:space="preserve"> Care™.</w:t>
      </w:r>
    </w:p>
    <w:p w14:paraId="74C62D60" w14:textId="5FBB07B4" w:rsidR="00477B6E" w:rsidRPr="00477B6E" w:rsidRDefault="00477B6E" w:rsidP="138E2889">
      <w:pPr>
        <w:shd w:val="clear" w:color="auto" w:fill="FFFFFF" w:themeFill="background1"/>
        <w:spacing w:after="0" w:line="300" w:lineRule="atLeast"/>
        <w:jc w:val="both"/>
        <w:textAlignment w:val="center"/>
        <w:rPr>
          <w:rFonts w:ascii="Times New Roman" w:eastAsia="Malgun Gothic" w:hAnsi="Times New Roman" w:cs="Times New Roman"/>
          <w:kern w:val="0"/>
          <w:highlight w:val="yellow"/>
          <w:lang w:val="es-MX"/>
          <w14:ligatures w14:val="none"/>
        </w:rPr>
      </w:pPr>
    </w:p>
    <w:p w14:paraId="144B16AD" w14:textId="7232F579" w:rsidR="00477B6E" w:rsidRDefault="00B21307" w:rsidP="138E2889">
      <w:pPr>
        <w:shd w:val="clear" w:color="auto" w:fill="FFFFFF" w:themeFill="background1"/>
        <w:spacing w:after="0" w:line="300" w:lineRule="atLeast"/>
        <w:jc w:val="both"/>
        <w:textAlignment w:val="center"/>
        <w:rPr>
          <w:rFonts w:ascii="Times New Roman" w:eastAsia="Malgun Gothic" w:hAnsi="Times New Roman" w:cs="Times New Roman"/>
          <w:kern w:val="0"/>
          <w:highlight w:val="yellow"/>
          <w:lang w:val="es-MX"/>
          <w14:ligatures w14:val="none"/>
        </w:rPr>
      </w:pPr>
      <w:r w:rsidRPr="466BEF90">
        <w:rPr>
          <w:rFonts w:ascii="Times New Roman" w:hAnsi="Times New Roman" w:cs="Times New Roman"/>
          <w:lang w:val="es-MX"/>
        </w:rPr>
        <w:t xml:space="preserve">Enfocándose en el tema "Zero", LG presenta innovaciones diseñadas para optimizar los espacios del hogar. La </w:t>
      </w:r>
      <w:r w:rsidRPr="466BEF90">
        <w:rPr>
          <w:rFonts w:ascii="Times New Roman" w:hAnsi="Times New Roman" w:cs="Times New Roman"/>
          <w:i/>
          <w:iCs/>
          <w:lang w:val="es-MX"/>
        </w:rPr>
        <w:t xml:space="preserve">Zona Zero </w:t>
      </w:r>
      <w:proofErr w:type="spellStart"/>
      <w:r w:rsidRPr="466BEF90">
        <w:rPr>
          <w:rFonts w:ascii="Times New Roman" w:hAnsi="Times New Roman" w:cs="Times New Roman"/>
          <w:i/>
          <w:iCs/>
          <w:lang w:val="es-MX"/>
        </w:rPr>
        <w:t>Clearance</w:t>
      </w:r>
      <w:proofErr w:type="spellEnd"/>
      <w:r w:rsidRPr="466BEF90">
        <w:rPr>
          <w:rFonts w:ascii="Times New Roman" w:hAnsi="Times New Roman" w:cs="Times New Roman"/>
          <w:lang w:val="es-MX"/>
        </w:rPr>
        <w:t xml:space="preserve">, estilizada como un ambiente de vida moderno y elegante, presenta electrodomésticos que incorporan la tecnología Zero </w:t>
      </w:r>
      <w:proofErr w:type="spellStart"/>
      <w:r w:rsidRPr="466BEF90">
        <w:rPr>
          <w:rFonts w:ascii="Times New Roman" w:hAnsi="Times New Roman" w:cs="Times New Roman"/>
          <w:lang w:val="es-MX"/>
        </w:rPr>
        <w:t>Clearance</w:t>
      </w:r>
      <w:proofErr w:type="spellEnd"/>
      <w:r w:rsidRPr="466BEF90">
        <w:rPr>
          <w:rFonts w:ascii="Times New Roman" w:hAnsi="Times New Roman" w:cs="Times New Roman"/>
          <w:lang w:val="es-MX"/>
        </w:rPr>
        <w:t xml:space="preserve">™ de LG, que optimiza el espacio. </w:t>
      </w:r>
      <w:r w:rsidR="660C86D6" w:rsidRPr="466BEF90">
        <w:rPr>
          <w:rFonts w:ascii="Times New Roman" w:hAnsi="Times New Roman" w:cs="Times New Roman"/>
          <w:lang w:val="es-MX"/>
        </w:rPr>
        <w:t>L</w:t>
      </w:r>
      <w:r w:rsidRPr="466BEF90">
        <w:rPr>
          <w:rFonts w:ascii="Times New Roman" w:hAnsi="Times New Roman" w:cs="Times New Roman"/>
          <w:lang w:val="es-MX"/>
        </w:rPr>
        <w:t xml:space="preserve">a </w:t>
      </w:r>
      <w:r w:rsidRPr="466BEF90">
        <w:rPr>
          <w:rFonts w:ascii="Times New Roman" w:hAnsi="Times New Roman" w:cs="Times New Roman"/>
          <w:i/>
          <w:iCs/>
          <w:lang w:val="es-MX"/>
        </w:rPr>
        <w:t>Zona Zero Gas</w:t>
      </w:r>
      <w:r w:rsidRPr="466BEF90">
        <w:rPr>
          <w:rFonts w:ascii="Times New Roman" w:hAnsi="Times New Roman" w:cs="Times New Roman"/>
          <w:lang w:val="es-MX"/>
        </w:rPr>
        <w:t xml:space="preserve"> destaca una variedad de electrodomésticos eléctricos para cocina y lavandería, como estufas de inducción y hornos</w:t>
      </w:r>
      <w:r w:rsidR="18FAF025" w:rsidRPr="466BEF90">
        <w:rPr>
          <w:rFonts w:ascii="Times New Roman" w:hAnsi="Times New Roman" w:cs="Times New Roman"/>
          <w:lang w:val="es-MX"/>
        </w:rPr>
        <w:t>, mostrando los beneficios de la electrificación</w:t>
      </w:r>
      <w:r w:rsidRPr="466BEF90">
        <w:rPr>
          <w:rFonts w:ascii="Times New Roman" w:hAnsi="Times New Roman" w:cs="Times New Roman"/>
          <w:lang w:val="es-MX"/>
        </w:rPr>
        <w:t xml:space="preserve">. La </w:t>
      </w:r>
      <w:r w:rsidRPr="466BEF90">
        <w:rPr>
          <w:rFonts w:ascii="Times New Roman" w:hAnsi="Times New Roman" w:cs="Times New Roman"/>
          <w:i/>
          <w:iCs/>
          <w:lang w:val="es-MX"/>
        </w:rPr>
        <w:t xml:space="preserve">Zona Zero </w:t>
      </w:r>
      <w:proofErr w:type="spellStart"/>
      <w:r w:rsidRPr="466BEF90">
        <w:rPr>
          <w:rFonts w:ascii="Times New Roman" w:hAnsi="Times New Roman" w:cs="Times New Roman"/>
          <w:i/>
          <w:iCs/>
          <w:lang w:val="es-MX"/>
        </w:rPr>
        <w:t>Venting</w:t>
      </w:r>
      <w:proofErr w:type="spellEnd"/>
      <w:r w:rsidRPr="466BEF90">
        <w:rPr>
          <w:rFonts w:ascii="Times New Roman" w:hAnsi="Times New Roman" w:cs="Times New Roman"/>
          <w:lang w:val="es-MX"/>
        </w:rPr>
        <w:t xml:space="preserve"> demuestra el liderazgo de LG en secador</w:t>
      </w:r>
      <w:r w:rsidR="0A621A29" w:rsidRPr="466BEF90">
        <w:rPr>
          <w:rFonts w:ascii="Times New Roman" w:hAnsi="Times New Roman" w:cs="Times New Roman"/>
          <w:lang w:val="es-MX"/>
        </w:rPr>
        <w:t>a</w:t>
      </w:r>
      <w:r w:rsidRPr="466BEF90">
        <w:rPr>
          <w:rFonts w:ascii="Times New Roman" w:hAnsi="Times New Roman" w:cs="Times New Roman"/>
          <w:lang w:val="es-MX"/>
        </w:rPr>
        <w:t xml:space="preserve">s con bomba de calor. </w:t>
      </w:r>
      <w:r w:rsidRPr="011C75EC">
        <w:rPr>
          <w:rFonts w:ascii="Times New Roman" w:hAnsi="Times New Roman" w:cs="Times New Roman"/>
          <w:lang w:val="es-MX"/>
        </w:rPr>
        <w:t>Est</w:t>
      </w:r>
      <w:r w:rsidR="02B795F2" w:rsidRPr="011C75EC">
        <w:rPr>
          <w:rFonts w:ascii="Times New Roman" w:hAnsi="Times New Roman" w:cs="Times New Roman"/>
          <w:lang w:val="es-MX"/>
        </w:rPr>
        <w:t>a</w:t>
      </w:r>
      <w:r w:rsidRPr="011C75EC">
        <w:rPr>
          <w:rFonts w:ascii="Times New Roman" w:hAnsi="Times New Roman" w:cs="Times New Roman"/>
          <w:lang w:val="es-MX"/>
        </w:rPr>
        <w:t>s</w:t>
      </w:r>
      <w:r w:rsidRPr="466BEF90">
        <w:rPr>
          <w:rFonts w:ascii="Times New Roman" w:hAnsi="Times New Roman" w:cs="Times New Roman"/>
          <w:lang w:val="es-MX"/>
        </w:rPr>
        <w:t xml:space="preserve"> secador</w:t>
      </w:r>
      <w:r w:rsidR="2538ADA3" w:rsidRPr="466BEF90">
        <w:rPr>
          <w:rFonts w:ascii="Times New Roman" w:hAnsi="Times New Roman" w:cs="Times New Roman"/>
          <w:lang w:val="es-MX"/>
        </w:rPr>
        <w:t>a</w:t>
      </w:r>
      <w:r w:rsidRPr="466BEF90">
        <w:rPr>
          <w:rFonts w:ascii="Times New Roman" w:hAnsi="Times New Roman" w:cs="Times New Roman"/>
          <w:lang w:val="es-MX"/>
        </w:rPr>
        <w:t xml:space="preserve">s proporcionan una mayor eficiencia con la bomba de calor DUAL </w:t>
      </w:r>
      <w:proofErr w:type="spellStart"/>
      <w:r w:rsidRPr="466BEF90">
        <w:rPr>
          <w:rFonts w:ascii="Times New Roman" w:hAnsi="Times New Roman" w:cs="Times New Roman"/>
          <w:lang w:val="es-MX"/>
        </w:rPr>
        <w:t>Inverter</w:t>
      </w:r>
      <w:proofErr w:type="spellEnd"/>
      <w:r w:rsidRPr="466BEF90">
        <w:rPr>
          <w:rFonts w:ascii="Times New Roman" w:hAnsi="Times New Roman" w:cs="Times New Roman"/>
          <w:lang w:val="es-MX"/>
        </w:rPr>
        <w:t xml:space="preserve"> de la compañía y un análisis preciso del tipo de tela y el peso de la carga con el Motor AI </w:t>
      </w:r>
      <w:proofErr w:type="spellStart"/>
      <w:r w:rsidRPr="466BEF90">
        <w:rPr>
          <w:rFonts w:ascii="Times New Roman" w:hAnsi="Times New Roman" w:cs="Times New Roman"/>
          <w:lang w:val="es-MX"/>
        </w:rPr>
        <w:t>DirectDrive</w:t>
      </w:r>
      <w:proofErr w:type="spellEnd"/>
      <w:r w:rsidRPr="466BEF90">
        <w:rPr>
          <w:rFonts w:ascii="Times New Roman" w:hAnsi="Times New Roman" w:cs="Times New Roman"/>
          <w:lang w:val="es-MX"/>
        </w:rPr>
        <w:t xml:space="preserve">™ (AI DD™) y la tecnología 6 </w:t>
      </w:r>
      <w:proofErr w:type="spellStart"/>
      <w:r w:rsidRPr="466BEF90">
        <w:rPr>
          <w:rFonts w:ascii="Times New Roman" w:hAnsi="Times New Roman" w:cs="Times New Roman"/>
          <w:lang w:val="es-MX"/>
        </w:rPr>
        <w:t>Motion</w:t>
      </w:r>
      <w:proofErr w:type="spellEnd"/>
      <w:r w:rsidRPr="466BEF90">
        <w:rPr>
          <w:rFonts w:ascii="Times New Roman" w:hAnsi="Times New Roman" w:cs="Times New Roman"/>
          <w:lang w:val="es-MX"/>
        </w:rPr>
        <w:t>™. Un modelo a escala permite ver de cerca la mecánica avanzada del secador con bomba de calor de LG.</w:t>
      </w:r>
    </w:p>
    <w:p w14:paraId="22AC5EE6" w14:textId="77777777" w:rsidR="00341C90" w:rsidRPr="00477B6E" w:rsidRDefault="00341C90" w:rsidP="138E2889">
      <w:pPr>
        <w:shd w:val="clear" w:color="auto" w:fill="FFFFFF" w:themeFill="background1"/>
        <w:spacing w:after="0" w:line="300" w:lineRule="atLeast"/>
        <w:jc w:val="both"/>
        <w:textAlignment w:val="center"/>
        <w:rPr>
          <w:rFonts w:ascii="Times New Roman" w:eastAsia="Malgun Gothic" w:hAnsi="Times New Roman" w:cs="Times New Roman"/>
          <w:kern w:val="0"/>
          <w:highlight w:val="yellow"/>
          <w:lang w:val="es-MX"/>
          <w14:ligatures w14:val="none"/>
        </w:rPr>
      </w:pPr>
    </w:p>
    <w:p w14:paraId="7E300F82" w14:textId="33852B3A" w:rsidR="00477B6E" w:rsidRPr="00341C90" w:rsidRDefault="00280711" w:rsidP="138E2889">
      <w:pPr>
        <w:shd w:val="clear" w:color="auto" w:fill="FFFFFF" w:themeFill="background1"/>
        <w:spacing w:after="0" w:line="300" w:lineRule="atLeast"/>
        <w:jc w:val="both"/>
        <w:textAlignment w:val="center"/>
        <w:rPr>
          <w:rFonts w:ascii="Times New Roman" w:hAnsi="Times New Roman" w:cs="Times New Roman"/>
          <w:lang w:val="es-MX"/>
        </w:rPr>
      </w:pPr>
      <w:r w:rsidRPr="466BEF90">
        <w:rPr>
          <w:rFonts w:ascii="Times New Roman" w:hAnsi="Times New Roman" w:cs="Times New Roman"/>
          <w:lang w:val="es-MX"/>
        </w:rPr>
        <w:t xml:space="preserve">La </w:t>
      </w:r>
      <w:r w:rsidRPr="23C0D4E0">
        <w:rPr>
          <w:rFonts w:ascii="Times New Roman" w:hAnsi="Times New Roman" w:cs="Times New Roman"/>
          <w:i/>
          <w:iCs/>
          <w:lang w:val="es-MX"/>
        </w:rPr>
        <w:t xml:space="preserve">Zona Zero </w:t>
      </w:r>
      <w:proofErr w:type="spellStart"/>
      <w:r w:rsidRPr="23C0D4E0">
        <w:rPr>
          <w:rFonts w:ascii="Times New Roman" w:hAnsi="Times New Roman" w:cs="Times New Roman"/>
          <w:i/>
          <w:iCs/>
          <w:lang w:val="es-MX"/>
        </w:rPr>
        <w:t>Inefficiency</w:t>
      </w:r>
      <w:proofErr w:type="spellEnd"/>
      <w:r w:rsidRPr="466BEF90">
        <w:rPr>
          <w:rFonts w:ascii="Times New Roman" w:hAnsi="Times New Roman" w:cs="Times New Roman"/>
          <w:lang w:val="es-MX"/>
        </w:rPr>
        <w:t xml:space="preserve"> presenta el estilo de vida "Zero Labor Home" con el </w:t>
      </w:r>
      <w:proofErr w:type="spellStart"/>
      <w:proofErr w:type="gramStart"/>
      <w:r w:rsidRPr="466BEF90">
        <w:rPr>
          <w:rFonts w:ascii="Times New Roman" w:hAnsi="Times New Roman" w:cs="Times New Roman"/>
          <w:lang w:val="es-MX"/>
        </w:rPr>
        <w:t>hub</w:t>
      </w:r>
      <w:proofErr w:type="spellEnd"/>
      <w:proofErr w:type="gramEnd"/>
      <w:r w:rsidRPr="466BEF90">
        <w:rPr>
          <w:rFonts w:ascii="Times New Roman" w:hAnsi="Times New Roman" w:cs="Times New Roman"/>
          <w:lang w:val="es-MX"/>
        </w:rPr>
        <w:t xml:space="preserve"> LG </w:t>
      </w:r>
      <w:proofErr w:type="spellStart"/>
      <w:r w:rsidRPr="466BEF90">
        <w:rPr>
          <w:rFonts w:ascii="Times New Roman" w:hAnsi="Times New Roman" w:cs="Times New Roman"/>
          <w:lang w:val="es-MX"/>
        </w:rPr>
        <w:t>ThinQ</w:t>
      </w:r>
      <w:proofErr w:type="spellEnd"/>
      <w:r w:rsidRPr="466BEF90">
        <w:rPr>
          <w:rFonts w:ascii="Times New Roman" w:hAnsi="Times New Roman" w:cs="Times New Roman"/>
          <w:lang w:val="es-MX"/>
        </w:rPr>
        <w:t xml:space="preserve"> ON AI Home y una gama de electrodomésticos impulsados </w:t>
      </w:r>
      <w:proofErr w:type="spellStart"/>
      <w:r w:rsidRPr="23C0D4E0">
        <w:rPr>
          <w:rFonts w:ascii="Times New Roman" w:hAnsi="Times New Roman" w:cs="Times New Roman"/>
          <w:lang w:val="es-MX"/>
        </w:rPr>
        <w:t>por</w:t>
      </w:r>
      <w:r w:rsidR="0A096F32" w:rsidRPr="23C0D4E0">
        <w:rPr>
          <w:rFonts w:ascii="Times New Roman" w:hAnsi="Times New Roman" w:cs="Times New Roman"/>
          <w:lang w:val="es-MX"/>
        </w:rPr>
        <w:t>IA</w:t>
      </w:r>
      <w:proofErr w:type="spellEnd"/>
      <w:r w:rsidRPr="23C0D4E0">
        <w:rPr>
          <w:rFonts w:ascii="Times New Roman" w:hAnsi="Times New Roman" w:cs="Times New Roman"/>
          <w:lang w:val="es-MX"/>
        </w:rPr>
        <w:t>.</w:t>
      </w:r>
      <w:r w:rsidRPr="466BEF90">
        <w:rPr>
          <w:rFonts w:ascii="Times New Roman" w:hAnsi="Times New Roman" w:cs="Times New Roman"/>
          <w:lang w:val="es-MX"/>
        </w:rPr>
        <w:t xml:space="preserve"> Esto incluye soluciones espaciosas y de alta capacidad</w:t>
      </w:r>
      <w:r w:rsidR="5F1F2A3E" w:rsidRPr="466BEF90">
        <w:rPr>
          <w:rFonts w:ascii="Times New Roman" w:hAnsi="Times New Roman" w:cs="Times New Roman"/>
          <w:lang w:val="es-MX"/>
        </w:rPr>
        <w:t>,</w:t>
      </w:r>
      <w:r w:rsidRPr="466BEF90">
        <w:rPr>
          <w:rFonts w:ascii="Times New Roman" w:hAnsi="Times New Roman" w:cs="Times New Roman"/>
          <w:lang w:val="es-MX"/>
        </w:rPr>
        <w:t xml:space="preserve"> ideales para hogares más grandes, como el </w:t>
      </w:r>
      <w:r w:rsidR="3C5324EF" w:rsidRPr="466BEF90">
        <w:rPr>
          <w:rFonts w:ascii="Times New Roman" w:hAnsi="Times New Roman" w:cs="Times New Roman"/>
          <w:lang w:val="es-MX"/>
        </w:rPr>
        <w:t xml:space="preserve">combo </w:t>
      </w:r>
      <w:r w:rsidRPr="466BEF90">
        <w:rPr>
          <w:rFonts w:ascii="Times New Roman" w:hAnsi="Times New Roman" w:cs="Times New Roman"/>
          <w:lang w:val="es-MX"/>
        </w:rPr>
        <w:t xml:space="preserve">de lavadora y secadora LG SIGNATURE de 29 pulgadas y la </w:t>
      </w:r>
      <w:proofErr w:type="spellStart"/>
      <w:r w:rsidRPr="466BEF90">
        <w:rPr>
          <w:rFonts w:ascii="Times New Roman" w:hAnsi="Times New Roman" w:cs="Times New Roman"/>
          <w:lang w:val="es-MX"/>
        </w:rPr>
        <w:t>WashTower</w:t>
      </w:r>
      <w:proofErr w:type="spellEnd"/>
      <w:r w:rsidRPr="466BEF90">
        <w:rPr>
          <w:rFonts w:ascii="Times New Roman" w:hAnsi="Times New Roman" w:cs="Times New Roman"/>
          <w:lang w:val="es-MX"/>
        </w:rPr>
        <w:t xml:space="preserve">™ de 29 pulgadas. LG </w:t>
      </w:r>
      <w:proofErr w:type="spellStart"/>
      <w:r w:rsidRPr="466BEF90">
        <w:rPr>
          <w:rFonts w:ascii="Times New Roman" w:hAnsi="Times New Roman" w:cs="Times New Roman"/>
          <w:lang w:val="es-MX"/>
        </w:rPr>
        <w:t>ThinQ</w:t>
      </w:r>
      <w:proofErr w:type="spellEnd"/>
      <w:r w:rsidRPr="466BEF90">
        <w:rPr>
          <w:rFonts w:ascii="Times New Roman" w:hAnsi="Times New Roman" w:cs="Times New Roman"/>
          <w:lang w:val="es-MX"/>
        </w:rPr>
        <w:t xml:space="preserve"> ON simplifica la gestión del hogar, </w:t>
      </w:r>
      <w:proofErr w:type="spellStart"/>
      <w:r w:rsidRPr="466BEF90">
        <w:rPr>
          <w:rFonts w:ascii="Times New Roman" w:hAnsi="Times New Roman" w:cs="Times New Roman"/>
          <w:lang w:val="es-MX"/>
        </w:rPr>
        <w:t>ThinQ</w:t>
      </w:r>
      <w:proofErr w:type="spellEnd"/>
      <w:r w:rsidRPr="466BEF90">
        <w:rPr>
          <w:rFonts w:ascii="Times New Roman" w:hAnsi="Times New Roman" w:cs="Times New Roman"/>
          <w:lang w:val="es-MX"/>
        </w:rPr>
        <w:t xml:space="preserve"> UP ofrece actualizaciones continuas de servicio y </w:t>
      </w:r>
      <w:proofErr w:type="spellStart"/>
      <w:r w:rsidRPr="466BEF90">
        <w:rPr>
          <w:rFonts w:ascii="Times New Roman" w:hAnsi="Times New Roman" w:cs="Times New Roman"/>
          <w:lang w:val="es-MX"/>
        </w:rPr>
        <w:t>ThinQ</w:t>
      </w:r>
      <w:proofErr w:type="spellEnd"/>
      <w:r w:rsidRPr="466BEF90">
        <w:rPr>
          <w:rFonts w:ascii="Times New Roman" w:hAnsi="Times New Roman" w:cs="Times New Roman"/>
          <w:lang w:val="es-MX"/>
        </w:rPr>
        <w:t xml:space="preserve"> Care ofrece soporte proactivo de alta calidad, creando una experiencia de vida más inteligente y eficiente</w:t>
      </w:r>
      <w:r w:rsidR="1313C8B0" w:rsidRPr="466BEF90">
        <w:rPr>
          <w:rFonts w:ascii="Times New Roman" w:hAnsi="Times New Roman" w:cs="Times New Roman"/>
          <w:lang w:val="es-MX"/>
        </w:rPr>
        <w:t>, y mejorando la comodidad diaria</w:t>
      </w:r>
      <w:r w:rsidRPr="466BEF90" w:rsidDel="00280711">
        <w:rPr>
          <w:rFonts w:ascii="Times New Roman" w:hAnsi="Times New Roman" w:cs="Times New Roman"/>
          <w:lang w:val="es-MX"/>
        </w:rPr>
        <w:t>.</w:t>
      </w:r>
    </w:p>
    <w:p w14:paraId="3783CC17" w14:textId="77777777" w:rsidR="00280711" w:rsidRPr="00477B6E" w:rsidRDefault="00280711" w:rsidP="138E2889">
      <w:pPr>
        <w:shd w:val="clear" w:color="auto" w:fill="FFFFFF" w:themeFill="background1"/>
        <w:spacing w:after="0" w:line="300" w:lineRule="atLeast"/>
        <w:jc w:val="both"/>
        <w:textAlignment w:val="center"/>
        <w:rPr>
          <w:rFonts w:ascii="Times New Roman" w:eastAsia="Malgun Gothic" w:hAnsi="Times New Roman" w:cs="Times New Roman"/>
          <w:kern w:val="0"/>
          <w:highlight w:val="yellow"/>
          <w:lang w:val="es-MX"/>
          <w14:ligatures w14:val="none"/>
        </w:rPr>
      </w:pPr>
    </w:p>
    <w:p w14:paraId="2F69901B" w14:textId="65631FC9" w:rsidR="00280711" w:rsidRPr="00B21307" w:rsidRDefault="00280711" w:rsidP="138E2889">
      <w:pPr>
        <w:shd w:val="clear" w:color="auto" w:fill="FFFFFF" w:themeFill="background1"/>
        <w:spacing w:after="0" w:line="300" w:lineRule="atLeast"/>
        <w:jc w:val="both"/>
        <w:textAlignment w:val="center"/>
        <w:rPr>
          <w:rFonts w:ascii="Times New Roman" w:hAnsi="Times New Roman" w:cs="Times New Roman"/>
          <w:lang w:val="es-MX"/>
        </w:rPr>
      </w:pPr>
      <w:r w:rsidRPr="01CF43D9">
        <w:rPr>
          <w:rFonts w:ascii="Times New Roman" w:hAnsi="Times New Roman" w:cs="Times New Roman"/>
          <w:b/>
          <w:bCs/>
          <w:lang w:val="es-MX"/>
        </w:rPr>
        <w:t>Acelerando la expansión en el mercado de constructores de EE. UU. con soluciones integrales para el espacio</w:t>
      </w:r>
      <w:r>
        <w:br/>
      </w:r>
      <w:r w:rsidRPr="466BEF90">
        <w:rPr>
          <w:rFonts w:ascii="Times New Roman" w:hAnsi="Times New Roman" w:cs="Times New Roman"/>
          <w:lang w:val="es-MX"/>
        </w:rPr>
        <w:t>Debutando en IBS, LG presenta una gama de soluciones para constructores, diseñadas para satisfacer las necesidades cambiantes de los constructores de viviendas y las demandas únicas de sus clientes. La exhibición integral de LG en IBS presenta espacios conceptuales diseñados para adaptarse a varios estilos de vida y preferencias, cada uno ofreciendo un paquete optimizado que refleja el profundo conocimiento y comprensión de la empresa sobre las últimas tendencias en viviendas de EE. UU.</w:t>
      </w:r>
    </w:p>
    <w:p w14:paraId="110AFEB4" w14:textId="154912F9" w:rsidR="00477B6E" w:rsidRPr="00477B6E" w:rsidRDefault="00477B6E" w:rsidP="138E2889">
      <w:pPr>
        <w:shd w:val="clear" w:color="auto" w:fill="FFFFFF" w:themeFill="background1"/>
        <w:spacing w:after="0" w:line="300" w:lineRule="atLeast"/>
        <w:jc w:val="both"/>
        <w:textAlignment w:val="center"/>
        <w:rPr>
          <w:rFonts w:ascii="Times New Roman" w:eastAsia="Malgun Gothic" w:hAnsi="Times New Roman" w:cs="Times New Roman"/>
          <w:kern w:val="0"/>
          <w:highlight w:val="yellow"/>
          <w:lang w:val="es-MX"/>
          <w14:ligatures w14:val="none"/>
        </w:rPr>
      </w:pPr>
    </w:p>
    <w:p w14:paraId="6B983DAE" w14:textId="49F85068" w:rsidR="00280711" w:rsidRPr="00B21307" w:rsidRDefault="00280711" w:rsidP="138E2889">
      <w:pPr>
        <w:shd w:val="clear" w:color="auto" w:fill="FFFFFF" w:themeFill="background1"/>
        <w:spacing w:after="0" w:line="300" w:lineRule="atLeast"/>
        <w:jc w:val="both"/>
        <w:textAlignment w:val="center"/>
        <w:rPr>
          <w:rFonts w:ascii="Times New Roman" w:hAnsi="Times New Roman" w:cs="Times New Roman"/>
          <w:lang w:val="es-MX"/>
        </w:rPr>
      </w:pPr>
      <w:r w:rsidRPr="466BEF90">
        <w:rPr>
          <w:rFonts w:ascii="Times New Roman" w:hAnsi="Times New Roman" w:cs="Times New Roman"/>
          <w:lang w:val="es-MX"/>
        </w:rPr>
        <w:t xml:space="preserve">Los constructores pueden explorar </w:t>
      </w:r>
      <w:r w:rsidR="1C70C9F7" w:rsidRPr="01CF43D9">
        <w:rPr>
          <w:rFonts w:ascii="Times New Roman" w:hAnsi="Times New Roman" w:cs="Times New Roman"/>
          <w:lang w:val="es-MX"/>
        </w:rPr>
        <w:t>diferentes</w:t>
      </w:r>
      <w:r w:rsidRPr="01CF43D9">
        <w:rPr>
          <w:rFonts w:ascii="Times New Roman" w:hAnsi="Times New Roman" w:cs="Times New Roman"/>
          <w:lang w:val="es-MX"/>
        </w:rPr>
        <w:t xml:space="preserve"> colecciones</w:t>
      </w:r>
      <w:r w:rsidRPr="466BEF90" w:rsidDel="00280711">
        <w:rPr>
          <w:rFonts w:ascii="Times New Roman" w:hAnsi="Times New Roman" w:cs="Times New Roman"/>
          <w:lang w:val="es-MX"/>
        </w:rPr>
        <w:t xml:space="preserve"> </w:t>
      </w:r>
      <w:r w:rsidRPr="466BEF90">
        <w:rPr>
          <w:rFonts w:ascii="Times New Roman" w:hAnsi="Times New Roman" w:cs="Times New Roman"/>
          <w:lang w:val="es-MX"/>
        </w:rPr>
        <w:t>de soluciones para el hogar</w:t>
      </w:r>
      <w:r w:rsidR="0DC634D8" w:rsidRPr="466BEF90">
        <w:rPr>
          <w:rFonts w:ascii="Times New Roman" w:hAnsi="Times New Roman" w:cs="Times New Roman"/>
          <w:lang w:val="es-MX"/>
        </w:rPr>
        <w:t xml:space="preserve"> atractivas</w:t>
      </w:r>
      <w:r w:rsidRPr="466BEF90">
        <w:rPr>
          <w:rFonts w:ascii="Times New Roman" w:hAnsi="Times New Roman" w:cs="Times New Roman"/>
          <w:lang w:val="es-MX"/>
        </w:rPr>
        <w:t xml:space="preserve">, </w:t>
      </w:r>
      <w:r w:rsidRPr="2DDAC22A">
        <w:rPr>
          <w:rFonts w:ascii="Times New Roman" w:hAnsi="Times New Roman" w:cs="Times New Roman"/>
          <w:lang w:val="es-MX"/>
        </w:rPr>
        <w:t>inclu</w:t>
      </w:r>
      <w:r w:rsidR="14B61F2A" w:rsidRPr="2DDAC22A">
        <w:rPr>
          <w:rFonts w:ascii="Times New Roman" w:hAnsi="Times New Roman" w:cs="Times New Roman"/>
          <w:lang w:val="es-MX"/>
        </w:rPr>
        <w:t>yendo</w:t>
      </w:r>
      <w:r w:rsidRPr="466BEF90">
        <w:rPr>
          <w:rFonts w:ascii="Times New Roman" w:hAnsi="Times New Roman" w:cs="Times New Roman"/>
          <w:lang w:val="es-MX"/>
        </w:rPr>
        <w:t xml:space="preserve"> paquetes con electrodomésticos certificados ENERGY STAR con tecnología de bomba de calor y paquetes premium integrados personalizados para viviendas unifamiliares y multifamiliares. El área central de reuniones de la exhibición permite a los asistentes conectarse con LG Pro </w:t>
      </w:r>
      <w:proofErr w:type="spellStart"/>
      <w:r w:rsidRPr="466BEF90">
        <w:rPr>
          <w:rFonts w:ascii="Times New Roman" w:hAnsi="Times New Roman" w:cs="Times New Roman"/>
          <w:lang w:val="es-MX"/>
        </w:rPr>
        <w:t>Builders</w:t>
      </w:r>
      <w:proofErr w:type="spellEnd"/>
      <w:r w:rsidRPr="466BEF90">
        <w:rPr>
          <w:rFonts w:ascii="Times New Roman" w:hAnsi="Times New Roman" w:cs="Times New Roman"/>
          <w:lang w:val="es-MX"/>
        </w:rPr>
        <w:t>, el equipo de ventas dedicado de LG para el mercado de constructores, para discutir las soluciones residenciales exhibidas.</w:t>
      </w:r>
    </w:p>
    <w:p w14:paraId="60775B97" w14:textId="49C16EDA" w:rsidR="00477B6E" w:rsidRPr="00477B6E" w:rsidRDefault="00477B6E" w:rsidP="138E2889">
      <w:pPr>
        <w:shd w:val="clear" w:color="auto" w:fill="FFFFFF" w:themeFill="background1"/>
        <w:spacing w:after="0" w:line="300" w:lineRule="atLeast"/>
        <w:jc w:val="both"/>
        <w:textAlignment w:val="center"/>
        <w:rPr>
          <w:rFonts w:ascii="Times New Roman" w:eastAsia="Malgun Gothic" w:hAnsi="Times New Roman" w:cs="Times New Roman"/>
          <w:kern w:val="0"/>
          <w:highlight w:val="yellow"/>
          <w:lang w:val="es-MX"/>
          <w14:ligatures w14:val="none"/>
        </w:rPr>
      </w:pPr>
    </w:p>
    <w:p w14:paraId="366A4590" w14:textId="257AE752" w:rsidR="00280711" w:rsidRPr="00B21307" w:rsidRDefault="00280711" w:rsidP="138E2889">
      <w:pPr>
        <w:shd w:val="clear" w:color="auto" w:fill="FFFFFF" w:themeFill="background1"/>
        <w:spacing w:after="0" w:line="300" w:lineRule="atLeast"/>
        <w:jc w:val="both"/>
        <w:textAlignment w:val="center"/>
        <w:rPr>
          <w:del w:id="8" w:author="Laura Del Carmen Gonzalez" w:date="2025-02-27T17:44:00Z" w16du:dateUtc="2025-02-27T17:44:00Z"/>
          <w:rFonts w:ascii="Times New Roman" w:hAnsi="Times New Roman" w:cs="Times New Roman"/>
          <w:lang w:val="es-MX"/>
        </w:rPr>
      </w:pPr>
      <w:r w:rsidRPr="466BEF90">
        <w:rPr>
          <w:rFonts w:ascii="Times New Roman" w:hAnsi="Times New Roman" w:cs="Times New Roman"/>
          <w:lang w:val="es-MX"/>
        </w:rPr>
        <w:t xml:space="preserve">La exhibición de LG en IBS también resalta los beneficios de sus soluciones de gestión de hogares inteligentes. LG </w:t>
      </w:r>
      <w:proofErr w:type="spellStart"/>
      <w:r w:rsidRPr="466BEF90">
        <w:rPr>
          <w:rFonts w:ascii="Times New Roman" w:hAnsi="Times New Roman" w:cs="Times New Roman"/>
          <w:lang w:val="es-MX"/>
        </w:rPr>
        <w:t>ThinQ</w:t>
      </w:r>
      <w:proofErr w:type="spellEnd"/>
      <w:r w:rsidRPr="466BEF90">
        <w:rPr>
          <w:rFonts w:ascii="Times New Roman" w:hAnsi="Times New Roman" w:cs="Times New Roman"/>
          <w:lang w:val="es-MX"/>
        </w:rPr>
        <w:t xml:space="preserve"> integra electrodomésticos inteligentes y dispositivos </w:t>
      </w:r>
      <w:proofErr w:type="spellStart"/>
      <w:r w:rsidRPr="466BEF90">
        <w:rPr>
          <w:rFonts w:ascii="Times New Roman" w:hAnsi="Times New Roman" w:cs="Times New Roman"/>
          <w:lang w:val="es-MX"/>
        </w:rPr>
        <w:t>IoT</w:t>
      </w:r>
      <w:proofErr w:type="spellEnd"/>
      <w:r w:rsidRPr="466BEF90">
        <w:rPr>
          <w:rFonts w:ascii="Times New Roman" w:hAnsi="Times New Roman" w:cs="Times New Roman"/>
          <w:lang w:val="es-MX"/>
        </w:rPr>
        <w:t xml:space="preserve"> en </w:t>
      </w:r>
      <w:r w:rsidRPr="466BEF90">
        <w:rPr>
          <w:rFonts w:ascii="Times New Roman" w:hAnsi="Times New Roman" w:cs="Times New Roman"/>
          <w:lang w:val="es-MX"/>
        </w:rPr>
        <w:lastRenderedPageBreak/>
        <w:t xml:space="preserve">un sistema unificado de hogar inteligente, mejorando la conveniencia y seguridad para los propietarios. Además, LG </w:t>
      </w:r>
      <w:proofErr w:type="spellStart"/>
      <w:r w:rsidRPr="466BEF90">
        <w:rPr>
          <w:rFonts w:ascii="Times New Roman" w:hAnsi="Times New Roman" w:cs="Times New Roman"/>
          <w:lang w:val="es-MX"/>
        </w:rPr>
        <w:t>ThinQ</w:t>
      </w:r>
      <w:proofErr w:type="spellEnd"/>
      <w:r w:rsidRPr="466BEF90">
        <w:rPr>
          <w:rFonts w:ascii="Times New Roman" w:hAnsi="Times New Roman" w:cs="Times New Roman"/>
          <w:lang w:val="es-MX"/>
        </w:rPr>
        <w:t xml:space="preserve"> Care ofrece soporte proactivo, protegiendo inteligentemente el rendimiento y la fiabilidad de los electrodomésticos, mientras ayuda a prevenir visitas costosas e inconvenientes al servicio </w:t>
      </w:r>
      <w:proofErr w:type="spellStart"/>
      <w:r w:rsidRPr="466BEF90">
        <w:rPr>
          <w:rFonts w:ascii="Times New Roman" w:hAnsi="Times New Roman" w:cs="Times New Roman"/>
          <w:lang w:val="es-MX"/>
        </w:rPr>
        <w:t>técnico.</w:t>
      </w:r>
    </w:p>
    <w:p w14:paraId="7ED52342" w14:textId="2680CDF7" w:rsidR="00477B6E" w:rsidRPr="00477B6E" w:rsidRDefault="00477B6E" w:rsidP="138E2889">
      <w:pPr>
        <w:shd w:val="clear" w:color="auto" w:fill="FFFFFF" w:themeFill="background1"/>
        <w:spacing w:after="0" w:line="300" w:lineRule="atLeast"/>
        <w:jc w:val="both"/>
        <w:textAlignment w:val="center"/>
        <w:rPr>
          <w:del w:id="9" w:author="Laura Del Carmen Gonzalez" w:date="2025-02-27T17:43:00Z" w16du:dateUtc="2025-02-27T17:43:57Z"/>
          <w:rFonts w:ascii="Times New Roman" w:eastAsia="Malgun Gothic" w:hAnsi="Times New Roman" w:cs="Times New Roman"/>
          <w:kern w:val="0"/>
          <w:highlight w:val="yellow"/>
          <w:lang w:val="es-MX"/>
          <w14:ligatures w14:val="none"/>
        </w:rPr>
      </w:pPr>
    </w:p>
    <w:p w14:paraId="51B6A884" w14:textId="77777777" w:rsidR="00477B6E" w:rsidRPr="00341C90" w:rsidRDefault="00477B6E" w:rsidP="138E2889">
      <w:pPr>
        <w:shd w:val="clear" w:color="auto" w:fill="FFFFFF" w:themeFill="background1"/>
        <w:spacing w:after="0" w:line="300" w:lineRule="atLeast"/>
        <w:jc w:val="both"/>
        <w:textAlignment w:val="center"/>
        <w:rPr>
          <w:del w:id="10" w:author="Laura Del Carmen Gonzalez" w:date="2025-02-27T17:45:00Z" w16du:dateUtc="2025-02-27T17:45:21Z"/>
          <w:rFonts w:ascii="Times New Roman" w:eastAsia="Malgun Gothic" w:hAnsi="Times New Roman" w:cs="Times New Roman"/>
          <w:kern w:val="0"/>
          <w:highlight w:val="yellow"/>
          <w:lang w:val="en-US"/>
          <w14:ligatures w14:val="none"/>
        </w:rPr>
      </w:pPr>
    </w:p>
    <w:p w14:paraId="10FFB972" w14:textId="62B71F91" w:rsidR="00280711" w:rsidRPr="00B21307" w:rsidRDefault="00280711" w:rsidP="2DDAC22A">
      <w:pPr>
        <w:shd w:val="clear" w:color="auto" w:fill="FFFFFF" w:themeFill="background1"/>
        <w:spacing w:after="0" w:line="300" w:lineRule="atLeast"/>
        <w:jc w:val="both"/>
        <w:rPr>
          <w:rFonts w:ascii="Times New Roman" w:hAnsi="Times New Roman" w:cs="Times New Roman"/>
          <w:lang w:val="es-MX"/>
        </w:rPr>
      </w:pPr>
      <w:r w:rsidRPr="466BEF90">
        <w:rPr>
          <w:rFonts w:ascii="Times New Roman" w:hAnsi="Times New Roman" w:cs="Times New Roman"/>
          <w:lang w:val="es-MX"/>
        </w:rPr>
        <w:t>“Al</w:t>
      </w:r>
      <w:proofErr w:type="spellEnd"/>
      <w:r w:rsidRPr="466BEF90">
        <w:rPr>
          <w:rFonts w:ascii="Times New Roman" w:hAnsi="Times New Roman" w:cs="Times New Roman"/>
          <w:lang w:val="es-MX"/>
        </w:rPr>
        <w:t xml:space="preserve"> participar en KBIS e IBS, LG refuerza su compromiso de ofrecer soluciones integrales de alto rendimiento y adaptadas al mercado de electrodomésticos y viviendas de EE. UU.”, dijo </w:t>
      </w:r>
      <w:proofErr w:type="spellStart"/>
      <w:r w:rsidRPr="466BEF90">
        <w:rPr>
          <w:rFonts w:ascii="Times New Roman" w:hAnsi="Times New Roman" w:cs="Times New Roman"/>
          <w:lang w:val="es-MX"/>
        </w:rPr>
        <w:t>Lyu</w:t>
      </w:r>
      <w:proofErr w:type="spellEnd"/>
      <w:r w:rsidRPr="466BEF90">
        <w:rPr>
          <w:rFonts w:ascii="Times New Roman" w:hAnsi="Times New Roman" w:cs="Times New Roman"/>
          <w:lang w:val="es-MX"/>
        </w:rPr>
        <w:t xml:space="preserve"> </w:t>
      </w:r>
      <w:proofErr w:type="spellStart"/>
      <w:r w:rsidRPr="466BEF90">
        <w:rPr>
          <w:rFonts w:ascii="Times New Roman" w:hAnsi="Times New Roman" w:cs="Times New Roman"/>
          <w:lang w:val="es-MX"/>
        </w:rPr>
        <w:t>Jae-cheol</w:t>
      </w:r>
      <w:proofErr w:type="spellEnd"/>
      <w:r w:rsidRPr="466BEF90">
        <w:rPr>
          <w:rFonts w:ascii="Times New Roman" w:hAnsi="Times New Roman" w:cs="Times New Roman"/>
          <w:lang w:val="es-MX"/>
        </w:rPr>
        <w:t xml:space="preserve">, presidente de LG Home </w:t>
      </w:r>
      <w:proofErr w:type="spellStart"/>
      <w:r w:rsidRPr="466BEF90">
        <w:rPr>
          <w:rFonts w:ascii="Times New Roman" w:hAnsi="Times New Roman" w:cs="Times New Roman"/>
          <w:lang w:val="es-MX"/>
        </w:rPr>
        <w:t>Appliance</w:t>
      </w:r>
      <w:proofErr w:type="spellEnd"/>
      <w:r w:rsidRPr="466BEF90">
        <w:rPr>
          <w:rFonts w:ascii="Times New Roman" w:hAnsi="Times New Roman" w:cs="Times New Roman"/>
          <w:lang w:val="es-MX"/>
        </w:rPr>
        <w:t xml:space="preserve"> </w:t>
      </w:r>
      <w:proofErr w:type="spellStart"/>
      <w:r w:rsidRPr="466BEF90">
        <w:rPr>
          <w:rFonts w:ascii="Times New Roman" w:hAnsi="Times New Roman" w:cs="Times New Roman"/>
          <w:lang w:val="es-MX"/>
        </w:rPr>
        <w:t>Solution</w:t>
      </w:r>
      <w:proofErr w:type="spellEnd"/>
      <w:r w:rsidRPr="466BEF90">
        <w:rPr>
          <w:rFonts w:ascii="Times New Roman" w:hAnsi="Times New Roman" w:cs="Times New Roman"/>
          <w:lang w:val="es-MX"/>
        </w:rPr>
        <w:t xml:space="preserve"> Company. “Continuaremos proporcionando soluciones innovadoras que aborden completamente las necesidades de nuestros clientes B2C y B2B”.</w:t>
      </w:r>
    </w:p>
    <w:p w14:paraId="676BAE70" w14:textId="0BEFFE69" w:rsidR="00477B6E" w:rsidRPr="00477B6E" w:rsidRDefault="00477B6E" w:rsidP="138E2889">
      <w:pPr>
        <w:shd w:val="clear" w:color="auto" w:fill="FFFFFF" w:themeFill="background1"/>
        <w:spacing w:after="0" w:line="300" w:lineRule="atLeast"/>
        <w:jc w:val="both"/>
        <w:textAlignment w:val="center"/>
        <w:rPr>
          <w:rFonts w:ascii="Times New Roman" w:eastAsia="Malgun Gothic" w:hAnsi="Times New Roman" w:cs="Times New Roman"/>
          <w:kern w:val="0"/>
          <w:highlight w:val="yellow"/>
          <w:lang w:val="es-MX"/>
          <w14:ligatures w14:val="none"/>
        </w:rPr>
      </w:pPr>
    </w:p>
    <w:p w14:paraId="1FE2ED1D" w14:textId="61602417" w:rsidR="00280711" w:rsidRPr="00B21307" w:rsidRDefault="00280711" w:rsidP="2DDAC22A">
      <w:pPr>
        <w:shd w:val="clear" w:color="auto" w:fill="FFFFFF" w:themeFill="background1"/>
        <w:spacing w:after="0" w:line="300" w:lineRule="atLeast"/>
        <w:jc w:val="both"/>
        <w:rPr>
          <w:rFonts w:ascii="Times New Roman" w:hAnsi="Times New Roman" w:cs="Times New Roman"/>
          <w:lang w:val="es-MX"/>
        </w:rPr>
      </w:pPr>
      <w:r w:rsidRPr="466BEF90">
        <w:rPr>
          <w:rFonts w:ascii="Times New Roman" w:hAnsi="Times New Roman" w:cs="Times New Roman"/>
          <w:lang w:val="es-MX"/>
        </w:rPr>
        <w:t xml:space="preserve">Los visitantes de KBIS 2025 e IBS 2025, pueden experimentar las últimas innovaciones de LG en los stands de la compañía (West Hall #W2417 y #W2931, Las Vegas </w:t>
      </w:r>
      <w:proofErr w:type="spellStart"/>
      <w:r w:rsidRPr="466BEF90">
        <w:rPr>
          <w:rFonts w:ascii="Times New Roman" w:hAnsi="Times New Roman" w:cs="Times New Roman"/>
          <w:lang w:val="es-MX"/>
        </w:rPr>
        <w:t>Convention</w:t>
      </w:r>
      <w:proofErr w:type="spellEnd"/>
      <w:r w:rsidRPr="466BEF90">
        <w:rPr>
          <w:rFonts w:ascii="Times New Roman" w:hAnsi="Times New Roman" w:cs="Times New Roman"/>
          <w:lang w:val="es-MX"/>
        </w:rPr>
        <w:t xml:space="preserve"> Center)</w:t>
      </w:r>
      <w:r w:rsidR="1EAF97BC" w:rsidRPr="466BEF90">
        <w:rPr>
          <w:rFonts w:ascii="Times New Roman" w:hAnsi="Times New Roman" w:cs="Times New Roman"/>
          <w:lang w:val="es-MX"/>
        </w:rPr>
        <w:t xml:space="preserve"> del 25 al 27 de febrero</w:t>
      </w:r>
      <w:r w:rsidRPr="466BEF90" w:rsidDel="00280711">
        <w:rPr>
          <w:rFonts w:ascii="Times New Roman" w:hAnsi="Times New Roman" w:cs="Times New Roman"/>
          <w:lang w:val="es-MX"/>
        </w:rPr>
        <w:t>.</w:t>
      </w:r>
    </w:p>
    <w:p w14:paraId="603A617B" w14:textId="3169750E" w:rsidR="00477B6E" w:rsidRPr="00477B6E" w:rsidRDefault="00477B6E" w:rsidP="138E2889">
      <w:pPr>
        <w:shd w:val="clear" w:color="auto" w:fill="FFFFFF" w:themeFill="background1"/>
        <w:spacing w:after="0" w:line="300" w:lineRule="atLeast"/>
        <w:jc w:val="both"/>
        <w:textAlignment w:val="center"/>
        <w:rPr>
          <w:rFonts w:ascii="Times New Roman" w:eastAsia="Malgun Gothic" w:hAnsi="Times New Roman" w:cs="Times New Roman"/>
          <w:kern w:val="0"/>
          <w:highlight w:val="yellow"/>
          <w:lang w:val="es-MX"/>
          <w14:ligatures w14:val="none"/>
        </w:rPr>
      </w:pPr>
    </w:p>
    <w:p w14:paraId="3ABA9123" w14:textId="4D8924C0" w:rsidR="00477B6E" w:rsidRPr="00D32A76" w:rsidRDefault="00477B6E" w:rsidP="545217D7">
      <w:pPr>
        <w:shd w:val="clear" w:color="auto" w:fill="FFFFFF" w:themeFill="background1"/>
        <w:spacing w:after="0" w:line="240" w:lineRule="auto"/>
        <w:jc w:val="center"/>
        <w:textAlignment w:val="center"/>
        <w:rPr>
          <w:rFonts w:ascii="Times New Roman" w:eastAsia="Malgun Gothic" w:hAnsi="Times New Roman" w:cs="Times New Roman"/>
          <w:kern w:val="0"/>
          <w:lang w:val="es-MX"/>
          <w14:ligatures w14:val="none"/>
          <w:rPrChange w:id="11" w:author="Laura Del Carmen Gonzalez" w:date="2025-02-27T11:46:00Z" w16du:dateUtc="2025-02-27T17:46:00Z">
            <w:rPr>
              <w:rFonts w:ascii="Times New Roman" w:eastAsia="Malgun Gothic" w:hAnsi="Times New Roman" w:cs="Times New Roman"/>
              <w:kern w:val="0"/>
              <w:lang w:val="en-US"/>
              <w14:ligatures w14:val="none"/>
            </w:rPr>
          </w:rPrChange>
        </w:rPr>
      </w:pPr>
      <w:r w:rsidRPr="00D32A76">
        <w:rPr>
          <w:rFonts w:ascii="Times New Roman" w:eastAsia="Malgun Gothic" w:hAnsi="Times New Roman" w:cs="Times New Roman"/>
          <w:kern w:val="0"/>
          <w:lang w:val="es-MX"/>
          <w14:ligatures w14:val="none"/>
          <w:rPrChange w:id="12" w:author="Laura Del Carmen Gonzalez" w:date="2025-02-27T11:46:00Z" w16du:dateUtc="2025-02-27T17:46:00Z">
            <w:rPr>
              <w:rFonts w:ascii="Times New Roman" w:eastAsia="Malgun Gothic" w:hAnsi="Times New Roman" w:cs="Times New Roman"/>
              <w:kern w:val="0"/>
              <w:lang w:val="en-US"/>
              <w14:ligatures w14:val="none"/>
            </w:rPr>
          </w:rPrChange>
        </w:rPr>
        <w:t># # #</w:t>
      </w:r>
    </w:p>
    <w:p w14:paraId="1E93BD3C" w14:textId="05F88421" w:rsidR="00280711" w:rsidRDefault="00280711" w:rsidP="03CE5FB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18"/>
          <w:szCs w:val="18"/>
          <w:lang w:val="es-MX"/>
        </w:rPr>
      </w:pPr>
      <w:r w:rsidRPr="03CE5FB9">
        <w:rPr>
          <w:rFonts w:ascii="Times New Roman" w:hAnsi="Times New Roman" w:cs="Times New Roman"/>
          <w:b/>
          <w:bCs/>
          <w:i/>
          <w:iCs/>
          <w:sz w:val="18"/>
          <w:szCs w:val="18"/>
          <w:lang w:val="es-MX"/>
        </w:rPr>
        <w:t xml:space="preserve">Imágenes disponibles en </w:t>
      </w:r>
      <w:ins w:id="13" w:author="José Maria Saavedra Chimal" w:date="2025-02-27T00:14:00Z">
        <w:r>
          <w:fldChar w:fldCharType="begin"/>
        </w:r>
        <w:r>
          <w:instrText xml:space="preserve">HYPERLINK "https://www.lgnewsroom.com/2025/02/lg-introduces-innovative-total-home-solutions-at-kbis-and-ibs-2025/" </w:instrText>
        </w:r>
        <w:r>
          <w:fldChar w:fldCharType="separate"/>
        </w:r>
        <w:r w:rsidRPr="03CE5FB9">
          <w:rPr>
            <w:lang w:val="es-MX"/>
          </w:rPr>
          <w:t>￼</w:t>
        </w:r>
      </w:ins>
      <w:r w:rsidRPr="03CE5FB9">
        <w:rPr>
          <w:rStyle w:val="Hipervnculo"/>
          <w:rFonts w:ascii="Times New Roman" w:hAnsi="Times New Roman" w:cs="Times New Roman"/>
          <w:b/>
          <w:bCs/>
          <w:i/>
          <w:iCs/>
          <w:sz w:val="18"/>
          <w:szCs w:val="18"/>
          <w:lang w:val="es-MX"/>
        </w:rPr>
        <w:t>www.lgnewsroom.com/2025/02/lg-introduces-innovative-total-home-solutions-at-kbis-and-ibs-2025/</w:t>
      </w:r>
      <w:ins w:id="14" w:author="José Maria Saavedra Chimal" w:date="2025-02-27T00:14:00Z">
        <w:r>
          <w:fldChar w:fldCharType="end"/>
        </w:r>
      </w:ins>
    </w:p>
    <w:p w14:paraId="49509ACA" w14:textId="77777777" w:rsidR="00280711" w:rsidRPr="00477B6E" w:rsidRDefault="00280711" w:rsidP="466BEF90">
      <w:pPr>
        <w:shd w:val="clear" w:color="auto" w:fill="FFFFFF" w:themeFill="background1"/>
        <w:spacing w:after="0" w:line="240" w:lineRule="auto"/>
        <w:jc w:val="both"/>
        <w:textAlignment w:val="center"/>
        <w:rPr>
          <w:rFonts w:ascii="Times New Roman" w:eastAsia="Aptos" w:hAnsi="Times New Roman" w:cs="Times New Roman"/>
          <w:kern w:val="0"/>
          <w:sz w:val="18"/>
          <w:szCs w:val="18"/>
          <w:highlight w:val="yellow"/>
          <w:lang w:val="es-MX"/>
          <w14:ligatures w14:val="none"/>
        </w:rPr>
      </w:pPr>
    </w:p>
    <w:p w14:paraId="136A97FF" w14:textId="603D126A" w:rsidR="00280711" w:rsidRDefault="00280711" w:rsidP="0041711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es-MX"/>
        </w:rPr>
      </w:pPr>
      <w:r w:rsidRPr="466BEF90">
        <w:rPr>
          <w:rFonts w:ascii="Times New Roman" w:hAnsi="Times New Roman" w:cs="Times New Roman"/>
          <w:b/>
          <w:bCs/>
          <w:color w:val="C00000"/>
          <w:sz w:val="18"/>
          <w:szCs w:val="18"/>
          <w:lang w:val="es-MX"/>
        </w:rPr>
        <w:t xml:space="preserve">Acerca de LG </w:t>
      </w:r>
      <w:proofErr w:type="spellStart"/>
      <w:r w:rsidRPr="466BEF90">
        <w:rPr>
          <w:rFonts w:ascii="Times New Roman" w:hAnsi="Times New Roman" w:cs="Times New Roman"/>
          <w:b/>
          <w:bCs/>
          <w:color w:val="C00000"/>
          <w:sz w:val="18"/>
          <w:szCs w:val="18"/>
          <w:lang w:val="es-MX"/>
        </w:rPr>
        <w:t>Electronics</w:t>
      </w:r>
      <w:proofErr w:type="spellEnd"/>
      <w:r w:rsidRPr="466BEF90">
        <w:rPr>
          <w:rFonts w:ascii="Times New Roman" w:hAnsi="Times New Roman" w:cs="Times New Roman"/>
          <w:b/>
          <w:bCs/>
          <w:color w:val="C00000"/>
          <w:sz w:val="18"/>
          <w:szCs w:val="18"/>
          <w:lang w:val="es-MX"/>
        </w:rPr>
        <w:t xml:space="preserve"> Home </w:t>
      </w:r>
      <w:proofErr w:type="spellStart"/>
      <w:r w:rsidRPr="466BEF90">
        <w:rPr>
          <w:rFonts w:ascii="Times New Roman" w:hAnsi="Times New Roman" w:cs="Times New Roman"/>
          <w:b/>
          <w:bCs/>
          <w:color w:val="C00000"/>
          <w:sz w:val="18"/>
          <w:szCs w:val="18"/>
          <w:lang w:val="es-MX"/>
        </w:rPr>
        <w:t>Appliance</w:t>
      </w:r>
      <w:proofErr w:type="spellEnd"/>
      <w:r w:rsidRPr="466BEF90">
        <w:rPr>
          <w:rFonts w:ascii="Times New Roman" w:hAnsi="Times New Roman" w:cs="Times New Roman"/>
          <w:b/>
          <w:bCs/>
          <w:color w:val="C00000"/>
          <w:sz w:val="18"/>
          <w:szCs w:val="18"/>
          <w:lang w:val="es-MX"/>
        </w:rPr>
        <w:t xml:space="preserve"> </w:t>
      </w:r>
      <w:proofErr w:type="spellStart"/>
      <w:r w:rsidRPr="466BEF90">
        <w:rPr>
          <w:rFonts w:ascii="Times New Roman" w:hAnsi="Times New Roman" w:cs="Times New Roman"/>
          <w:b/>
          <w:bCs/>
          <w:color w:val="C00000"/>
          <w:sz w:val="18"/>
          <w:szCs w:val="18"/>
          <w:lang w:val="es-MX"/>
        </w:rPr>
        <w:t>Solution</w:t>
      </w:r>
      <w:proofErr w:type="spellEnd"/>
      <w:r w:rsidRPr="466BEF90">
        <w:rPr>
          <w:rFonts w:ascii="Times New Roman" w:hAnsi="Times New Roman" w:cs="Times New Roman"/>
          <w:b/>
          <w:bCs/>
          <w:color w:val="C00000"/>
          <w:sz w:val="18"/>
          <w:szCs w:val="18"/>
          <w:lang w:val="es-MX"/>
        </w:rPr>
        <w:t xml:space="preserve"> Company</w:t>
      </w:r>
      <w:r>
        <w:br/>
      </w:r>
      <w:r w:rsidRPr="466BEF90">
        <w:rPr>
          <w:rFonts w:ascii="Times New Roman" w:hAnsi="Times New Roman" w:cs="Times New Roman"/>
          <w:sz w:val="18"/>
          <w:szCs w:val="18"/>
          <w:lang w:val="es-MX"/>
        </w:rPr>
        <w:t xml:space="preserve">La LG Home </w:t>
      </w:r>
      <w:proofErr w:type="spellStart"/>
      <w:r w:rsidRPr="466BEF90">
        <w:rPr>
          <w:rFonts w:ascii="Times New Roman" w:hAnsi="Times New Roman" w:cs="Times New Roman"/>
          <w:sz w:val="18"/>
          <w:szCs w:val="18"/>
          <w:lang w:val="es-MX"/>
        </w:rPr>
        <w:t>Appliance</w:t>
      </w:r>
      <w:proofErr w:type="spellEnd"/>
      <w:r w:rsidRPr="466BEF90">
        <w:rPr>
          <w:rFonts w:ascii="Times New Roman" w:hAnsi="Times New Roman" w:cs="Times New Roman"/>
          <w:sz w:val="18"/>
          <w:szCs w:val="18"/>
          <w:lang w:val="es-MX"/>
        </w:rPr>
        <w:t xml:space="preserve"> </w:t>
      </w:r>
      <w:proofErr w:type="spellStart"/>
      <w:r w:rsidRPr="466BEF90">
        <w:rPr>
          <w:rFonts w:ascii="Times New Roman" w:hAnsi="Times New Roman" w:cs="Times New Roman"/>
          <w:sz w:val="18"/>
          <w:szCs w:val="18"/>
          <w:lang w:val="es-MX"/>
        </w:rPr>
        <w:t>Solution</w:t>
      </w:r>
      <w:proofErr w:type="spellEnd"/>
      <w:r w:rsidRPr="466BEF90">
        <w:rPr>
          <w:rFonts w:ascii="Times New Roman" w:hAnsi="Times New Roman" w:cs="Times New Roman"/>
          <w:sz w:val="18"/>
          <w:szCs w:val="18"/>
          <w:lang w:val="es-MX"/>
        </w:rPr>
        <w:t xml:space="preserve"> Company (HS) es líder mundial en electrodomésticos y soluciones de hogar inteligente con inteligencia artificial. Aprovechando las tecnologías clave líderes en la industria, la compañía HS está comprometida en mejorar la calidad de vida de los consumidores y promover la sostenibilidad. Desarrolla soluciones de electrodomésticos para cocina y vida, y recientemente integró la división de Robótica de LG para incorporar tecnologías avanzadas de robots en sus soluciones para el hogar. Juntos, estos productos ofrecen conveniencia mejorada, rendimiento excepcional, operación eficiente y soluciones sostenibles para el estilo de vida. Para más noticias sobre LG, visita </w:t>
      </w:r>
      <w:ins w:id="15" w:author="José Maria Saavedra Chimal" w:date="2025-02-27T00:14:00Z">
        <w:r>
          <w:fldChar w:fldCharType="begin"/>
        </w:r>
        <w:r>
          <w:instrText xml:space="preserve">HYPERLINK "https://www.LGnewsroom.com" </w:instrText>
        </w:r>
        <w:r>
          <w:fldChar w:fldCharType="separate"/>
        </w:r>
      </w:ins>
      <w:r w:rsidRPr="466BEF90">
        <w:rPr>
          <w:rStyle w:val="Hipervnculo"/>
          <w:rFonts w:ascii="Times New Roman" w:hAnsi="Times New Roman" w:cs="Times New Roman"/>
          <w:sz w:val="18"/>
          <w:szCs w:val="18"/>
          <w:lang w:val="es-MX"/>
        </w:rPr>
        <w:t>www.LGnewsroom.com</w:t>
      </w:r>
      <w:ins w:id="16" w:author="José Maria Saavedra Chimal" w:date="2025-02-27T00:14:00Z">
        <w:r>
          <w:fldChar w:fldCharType="end"/>
        </w:r>
      </w:ins>
    </w:p>
    <w:p w14:paraId="32540675" w14:textId="77777777" w:rsidR="00280711" w:rsidRPr="00341C90" w:rsidRDefault="00280711" w:rsidP="466BEF90">
      <w:pPr>
        <w:jc w:val="both"/>
        <w:rPr>
          <w:rFonts w:ascii="Times New Roman" w:eastAsia="Malgun Gothic" w:hAnsi="Times New Roman" w:cs="Times New Roman"/>
          <w:kern w:val="0"/>
          <w:sz w:val="22"/>
          <w:szCs w:val="22"/>
          <w:lang w:val="es-MX"/>
          <w14:ligatures w14:val="none"/>
        </w:rPr>
      </w:pPr>
    </w:p>
    <w:p w14:paraId="62A4F465" w14:textId="77777777" w:rsidR="00B21307" w:rsidRPr="00341C90" w:rsidRDefault="00B21307" w:rsidP="00477B6E">
      <w:pPr>
        <w:rPr>
          <w:rFonts w:ascii="Times New Roman" w:hAnsi="Times New Roman" w:cs="Times New Roman"/>
          <w:sz w:val="22"/>
          <w:szCs w:val="22"/>
        </w:rPr>
      </w:pPr>
    </w:p>
    <w:sectPr w:rsidR="00B21307" w:rsidRPr="00341C90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83353" w14:textId="77777777" w:rsidR="00A62F82" w:rsidRDefault="00A62F82" w:rsidP="00D32A76">
      <w:pPr>
        <w:spacing w:after="0" w:line="240" w:lineRule="auto"/>
      </w:pPr>
      <w:r>
        <w:separator/>
      </w:r>
    </w:p>
  </w:endnote>
  <w:endnote w:type="continuationSeparator" w:id="0">
    <w:p w14:paraId="17242861" w14:textId="77777777" w:rsidR="00A62F82" w:rsidRDefault="00A62F82" w:rsidP="00D32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89032" w14:textId="77777777" w:rsidR="00A62F82" w:rsidRDefault="00A62F82" w:rsidP="00D32A76">
      <w:pPr>
        <w:spacing w:after="0" w:line="240" w:lineRule="auto"/>
      </w:pPr>
      <w:r>
        <w:separator/>
      </w:r>
    </w:p>
  </w:footnote>
  <w:footnote w:type="continuationSeparator" w:id="0">
    <w:p w14:paraId="1E973B20" w14:textId="77777777" w:rsidR="00A62F82" w:rsidRDefault="00A62F82" w:rsidP="00D32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A7C55" w14:textId="0BD3FD03" w:rsidR="00D32A76" w:rsidRDefault="00D32A76">
    <w:pPr>
      <w:pStyle w:val="Encabezado"/>
    </w:pPr>
    <w:ins w:id="17" w:author="Laura Del Carmen Gonzalez" w:date="2025-02-27T12:19:00Z" w16du:dateUtc="2025-02-27T18:19:00Z">
      <w:r>
        <w:rPr>
          <w:noProof/>
          <w:lang w:eastAsia="ko-KR"/>
        </w:rPr>
        <w:drawing>
          <wp:anchor distT="0" distB="0" distL="0" distR="0" simplePos="0" relativeHeight="251659264" behindDoc="0" locked="0" layoutInCell="1" hidden="0" allowOverlap="1" wp14:anchorId="08B9A695" wp14:editId="5E9E0B11">
            <wp:simplePos x="0" y="0"/>
            <wp:positionH relativeFrom="margin">
              <wp:align>left</wp:align>
            </wp:positionH>
            <wp:positionV relativeFrom="paragraph">
              <wp:posOffset>185420</wp:posOffset>
            </wp:positionV>
            <wp:extent cx="586105" cy="317500"/>
            <wp:effectExtent l="0" t="0" r="0" b="6350"/>
            <wp:wrapSquare wrapText="bothSides"/>
            <wp:docPr id="4" name="Picture 4" descr="Logotipo&#10;&#10;El contenido generado por IA puede ser incorrecto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tipo&#10;&#10;El contenido generado por IA puede ser incorrecto."/>
                    <pic:cNvPicPr preferRelativeResize="0"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105" cy="317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  <w:ins w:id="18" w:author="Laura Del Carmen Gonzalez" w:date="2025-02-27T12:20:00Z" w16du:dateUtc="2025-02-27T18:20:00Z">
      <w:r>
        <w:rPr>
          <w:noProof/>
          <w:lang w:eastAsia="ko-KR"/>
        </w:rPr>
        <w:drawing>
          <wp:anchor distT="0" distB="0" distL="114300" distR="114300" simplePos="0" relativeHeight="251661312" behindDoc="0" locked="0" layoutInCell="1" allowOverlap="1" wp14:anchorId="730D8DA9" wp14:editId="61522AAA">
            <wp:simplePos x="0" y="0"/>
            <wp:positionH relativeFrom="column">
              <wp:posOffset>5092065</wp:posOffset>
            </wp:positionH>
            <wp:positionV relativeFrom="paragraph">
              <wp:posOffset>274320</wp:posOffset>
            </wp:positionV>
            <wp:extent cx="950595" cy="163195"/>
            <wp:effectExtent l="0" t="0" r="1905" b="8255"/>
            <wp:wrapSquare wrapText="bothSides"/>
            <wp:docPr id="1" name="Picture 1" descr="Un dibujo animado con letras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Un dibujo animado con letras&#10;&#10;El contenido generado por IA puede ser incorrecto.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595" cy="163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                                                                      </w:t>
      </w:r>
    </w:ins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aura Del Carmen Gonzalez">
    <w15:presenceInfo w15:providerId="AD" w15:userId="S::Laura.Gonzalez@bcw-global.com::72cc63d8-eb68-43e2-ae05-9be48d528b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B6E"/>
    <w:rsid w:val="00020992"/>
    <w:rsid w:val="0007502C"/>
    <w:rsid w:val="000C6949"/>
    <w:rsid w:val="000F3EF6"/>
    <w:rsid w:val="00133F81"/>
    <w:rsid w:val="00153B9B"/>
    <w:rsid w:val="001A1257"/>
    <w:rsid w:val="00250B77"/>
    <w:rsid w:val="002527BA"/>
    <w:rsid w:val="00267411"/>
    <w:rsid w:val="00280711"/>
    <w:rsid w:val="002C13D9"/>
    <w:rsid w:val="002E4FEC"/>
    <w:rsid w:val="002F2BF0"/>
    <w:rsid w:val="00316685"/>
    <w:rsid w:val="003318CB"/>
    <w:rsid w:val="00341C90"/>
    <w:rsid w:val="00351898"/>
    <w:rsid w:val="003B48F7"/>
    <w:rsid w:val="00404553"/>
    <w:rsid w:val="00414F39"/>
    <w:rsid w:val="00417110"/>
    <w:rsid w:val="00445513"/>
    <w:rsid w:val="00451118"/>
    <w:rsid w:val="00470A89"/>
    <w:rsid w:val="00477B6E"/>
    <w:rsid w:val="004E446E"/>
    <w:rsid w:val="00562D19"/>
    <w:rsid w:val="005A4E5A"/>
    <w:rsid w:val="005F1EE0"/>
    <w:rsid w:val="005F2DD3"/>
    <w:rsid w:val="00612D51"/>
    <w:rsid w:val="00624D84"/>
    <w:rsid w:val="006D2366"/>
    <w:rsid w:val="006F34A8"/>
    <w:rsid w:val="007554DA"/>
    <w:rsid w:val="00795D0F"/>
    <w:rsid w:val="007B722E"/>
    <w:rsid w:val="007D1708"/>
    <w:rsid w:val="007F5B60"/>
    <w:rsid w:val="0083633F"/>
    <w:rsid w:val="0084098F"/>
    <w:rsid w:val="0089117D"/>
    <w:rsid w:val="0089170F"/>
    <w:rsid w:val="00892095"/>
    <w:rsid w:val="008B0945"/>
    <w:rsid w:val="008C296E"/>
    <w:rsid w:val="008C7103"/>
    <w:rsid w:val="008E1343"/>
    <w:rsid w:val="009A31A4"/>
    <w:rsid w:val="009F26F8"/>
    <w:rsid w:val="00A62F82"/>
    <w:rsid w:val="00B16829"/>
    <w:rsid w:val="00B21307"/>
    <w:rsid w:val="00B25BDF"/>
    <w:rsid w:val="00B80EBB"/>
    <w:rsid w:val="00BC10A4"/>
    <w:rsid w:val="00BD6D1B"/>
    <w:rsid w:val="00C110C8"/>
    <w:rsid w:val="00C114DD"/>
    <w:rsid w:val="00C31C31"/>
    <w:rsid w:val="00C37953"/>
    <w:rsid w:val="00C46873"/>
    <w:rsid w:val="00C630C1"/>
    <w:rsid w:val="00CB78AC"/>
    <w:rsid w:val="00CE7302"/>
    <w:rsid w:val="00D040F5"/>
    <w:rsid w:val="00D26DEC"/>
    <w:rsid w:val="00D32A76"/>
    <w:rsid w:val="00D485BA"/>
    <w:rsid w:val="00D95699"/>
    <w:rsid w:val="00DB2B03"/>
    <w:rsid w:val="00DF1D22"/>
    <w:rsid w:val="00E00F9B"/>
    <w:rsid w:val="00E16392"/>
    <w:rsid w:val="00E57D48"/>
    <w:rsid w:val="00E80976"/>
    <w:rsid w:val="00ED2DE8"/>
    <w:rsid w:val="00EF60DD"/>
    <w:rsid w:val="00F0250A"/>
    <w:rsid w:val="00F54B72"/>
    <w:rsid w:val="00F8259B"/>
    <w:rsid w:val="00FC2CB3"/>
    <w:rsid w:val="00FE4265"/>
    <w:rsid w:val="00FF6CC2"/>
    <w:rsid w:val="011C75EC"/>
    <w:rsid w:val="0189ACA1"/>
    <w:rsid w:val="01CF43D9"/>
    <w:rsid w:val="02B795F2"/>
    <w:rsid w:val="035C7BD2"/>
    <w:rsid w:val="03CE5FB9"/>
    <w:rsid w:val="0435CDA0"/>
    <w:rsid w:val="0559BC48"/>
    <w:rsid w:val="0957A3B7"/>
    <w:rsid w:val="0A096F32"/>
    <w:rsid w:val="0A621A29"/>
    <w:rsid w:val="0D670D24"/>
    <w:rsid w:val="0DC634D8"/>
    <w:rsid w:val="0E8C179B"/>
    <w:rsid w:val="0F1434BA"/>
    <w:rsid w:val="11DF6E44"/>
    <w:rsid w:val="120954D9"/>
    <w:rsid w:val="1313C8B0"/>
    <w:rsid w:val="138E2889"/>
    <w:rsid w:val="14B0C0A7"/>
    <w:rsid w:val="14B61F2A"/>
    <w:rsid w:val="14E49AC3"/>
    <w:rsid w:val="14F93A49"/>
    <w:rsid w:val="160C5016"/>
    <w:rsid w:val="1701DAB0"/>
    <w:rsid w:val="18BE7A11"/>
    <w:rsid w:val="18D5D457"/>
    <w:rsid w:val="18FAF025"/>
    <w:rsid w:val="1913DFE4"/>
    <w:rsid w:val="19D806AD"/>
    <w:rsid w:val="1B1BF69E"/>
    <w:rsid w:val="1C70C9F7"/>
    <w:rsid w:val="1D3E3346"/>
    <w:rsid w:val="1E150243"/>
    <w:rsid w:val="1EAF97BC"/>
    <w:rsid w:val="1F17E7ED"/>
    <w:rsid w:val="221A34C2"/>
    <w:rsid w:val="23A7F82B"/>
    <w:rsid w:val="23BAF31F"/>
    <w:rsid w:val="23C0D4E0"/>
    <w:rsid w:val="2538ADA3"/>
    <w:rsid w:val="26CEF4AA"/>
    <w:rsid w:val="28214686"/>
    <w:rsid w:val="2AF7A2F8"/>
    <w:rsid w:val="2C3A64AC"/>
    <w:rsid w:val="2CC7FF34"/>
    <w:rsid w:val="2D15EA39"/>
    <w:rsid w:val="2DDAC22A"/>
    <w:rsid w:val="317FF624"/>
    <w:rsid w:val="33256DAD"/>
    <w:rsid w:val="34975CC3"/>
    <w:rsid w:val="3701A088"/>
    <w:rsid w:val="3923ED18"/>
    <w:rsid w:val="3943BCF2"/>
    <w:rsid w:val="399B2FE2"/>
    <w:rsid w:val="3C5324EF"/>
    <w:rsid w:val="3EEAB955"/>
    <w:rsid w:val="3F4690BB"/>
    <w:rsid w:val="41896129"/>
    <w:rsid w:val="421F2B12"/>
    <w:rsid w:val="422F67F1"/>
    <w:rsid w:val="42C32FF4"/>
    <w:rsid w:val="42EBF292"/>
    <w:rsid w:val="44ADAD57"/>
    <w:rsid w:val="466BEF90"/>
    <w:rsid w:val="469C1DE3"/>
    <w:rsid w:val="486C4DC9"/>
    <w:rsid w:val="4881B1AE"/>
    <w:rsid w:val="49502BE2"/>
    <w:rsid w:val="49AA3686"/>
    <w:rsid w:val="4CACCE79"/>
    <w:rsid w:val="4DD3B013"/>
    <w:rsid w:val="4E808ECF"/>
    <w:rsid w:val="4F4A06A4"/>
    <w:rsid w:val="50768968"/>
    <w:rsid w:val="50947C99"/>
    <w:rsid w:val="51174A75"/>
    <w:rsid w:val="52543B93"/>
    <w:rsid w:val="536020D6"/>
    <w:rsid w:val="537D895C"/>
    <w:rsid w:val="54256A32"/>
    <w:rsid w:val="545217D7"/>
    <w:rsid w:val="557E20BE"/>
    <w:rsid w:val="56ABB72D"/>
    <w:rsid w:val="5A73EAB0"/>
    <w:rsid w:val="5B084AC0"/>
    <w:rsid w:val="5C55CB98"/>
    <w:rsid w:val="5E16AB9D"/>
    <w:rsid w:val="5E9B3314"/>
    <w:rsid w:val="5F1F2A3E"/>
    <w:rsid w:val="6012B65D"/>
    <w:rsid w:val="63D8CC1D"/>
    <w:rsid w:val="64188B42"/>
    <w:rsid w:val="65A5ABF0"/>
    <w:rsid w:val="660C86D6"/>
    <w:rsid w:val="667498F5"/>
    <w:rsid w:val="674A443C"/>
    <w:rsid w:val="6BA55AF0"/>
    <w:rsid w:val="6DB4B957"/>
    <w:rsid w:val="6E03E4B4"/>
    <w:rsid w:val="6F2FE59B"/>
    <w:rsid w:val="7244C24E"/>
    <w:rsid w:val="7247140F"/>
    <w:rsid w:val="72E993CF"/>
    <w:rsid w:val="74288A2C"/>
    <w:rsid w:val="745AC99C"/>
    <w:rsid w:val="748856AE"/>
    <w:rsid w:val="74F30D43"/>
    <w:rsid w:val="7550E951"/>
    <w:rsid w:val="76FF1EF7"/>
    <w:rsid w:val="77310844"/>
    <w:rsid w:val="7736A65F"/>
    <w:rsid w:val="7818B69F"/>
    <w:rsid w:val="79C76A22"/>
    <w:rsid w:val="79DA743C"/>
    <w:rsid w:val="7A50969C"/>
    <w:rsid w:val="7DA74452"/>
    <w:rsid w:val="7DD42F31"/>
    <w:rsid w:val="7EB15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084FF"/>
  <w15:chartTrackingRefBased/>
  <w15:docId w15:val="{1ABE27E0-AF95-47AE-80C7-A3F09DE56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" w:eastAsia="es-MX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77B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77B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77B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77B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77B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77B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77B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77B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77B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77B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77B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77B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77B6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77B6E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77B6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77B6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77B6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77B6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77B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77B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77B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77B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77B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77B6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77B6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77B6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77B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77B6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77B6E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466BEF90"/>
    <w:rPr>
      <w:color w:val="467886"/>
      <w:u w:val="single"/>
    </w:rPr>
  </w:style>
  <w:style w:type="paragraph" w:styleId="Revisin">
    <w:name w:val="Revision"/>
    <w:hidden/>
    <w:uiPriority w:val="99"/>
    <w:semiHidden/>
    <w:rsid w:val="007D1708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D32A7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32A76"/>
  </w:style>
  <w:style w:type="paragraph" w:styleId="Piedepgina">
    <w:name w:val="footer"/>
    <w:basedOn w:val="Normal"/>
    <w:link w:val="PiedepginaCar"/>
    <w:uiPriority w:val="99"/>
    <w:unhideWhenUsed/>
    <w:rsid w:val="00D32A7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32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8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79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8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30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56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848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31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575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241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820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180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98988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566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34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35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33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68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207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80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598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985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3622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7608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8568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9472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7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05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54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733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04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3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72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818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050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3573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3386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1595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31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0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59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51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91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676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0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373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452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5092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624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7689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925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ee390b9-3d14-4aae-8ccb-729b8de059d6">
      <Terms xmlns="http://schemas.microsoft.com/office/infopath/2007/PartnerControls"/>
    </lcf76f155ced4ddcb4097134ff3c332f>
    <ArchiverLinkFileType xmlns="2ee390b9-3d14-4aae-8ccb-729b8de059d6" xsi:nil="true"/>
    <TaxCatchAll xmlns="356fb7ab-2206-429c-923a-3da7320dc9a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99039D493F5D448B1EE34C22A1B8C7" ma:contentTypeVersion="48" ma:contentTypeDescription="Create a new document." ma:contentTypeScope="" ma:versionID="135a0442a36205cdeebb268454d13638">
  <xsd:schema xmlns:xsd="http://www.w3.org/2001/XMLSchema" xmlns:xs="http://www.w3.org/2001/XMLSchema" xmlns:p="http://schemas.microsoft.com/office/2006/metadata/properties" xmlns:ns2="2ee390b9-3d14-4aae-8ccb-729b8de059d6" xmlns:ns3="615ced4e-a718-4b63-a01e-3863bf450597" xmlns:ns4="356fb7ab-2206-429c-923a-3da7320dc9ae" targetNamespace="http://schemas.microsoft.com/office/2006/metadata/properties" ma:root="true" ma:fieldsID="1b139bd9e64d9fe528ff1315d94dca18" ns2:_="" ns3:_="" ns4:_="">
    <xsd:import namespace="2ee390b9-3d14-4aae-8ccb-729b8de059d6"/>
    <xsd:import namespace="615ced4e-a718-4b63-a01e-3863bf450597"/>
    <xsd:import namespace="356fb7ab-2206-429c-923a-3da7320dc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ArchiverLinkFile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390b9-3d14-4aae-8ccb-729b8de059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373d6a1-87b9-475e-b10a-bb582e919f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rchiverLinkFileType" ma:index="26" nillable="true" ma:displayName="ArchiverLinkFileType" ma:hidden="true" ma:internalName="ArchiverLinkFileTyp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5ced4e-a718-4b63-a01e-3863bf4505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6fb7ab-2206-429c-923a-3da7320dc9a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edcbcbdc-0a5f-4068-ac62-7b5c7544bf29}" ma:internalName="TaxCatchAll" ma:showField="CatchAllData" ma:web="615ced4e-a718-4b63-a01e-3863bf4505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9A3609-56DE-4E97-887E-BEDC8C22BDB7}">
  <ds:schemaRefs>
    <ds:schemaRef ds:uri="http://schemas.microsoft.com/office/2006/metadata/properties"/>
    <ds:schemaRef ds:uri="http://schemas.microsoft.com/office/infopath/2007/PartnerControls"/>
    <ds:schemaRef ds:uri="2ee390b9-3d14-4aae-8ccb-729b8de059d6"/>
    <ds:schemaRef ds:uri="356fb7ab-2206-429c-923a-3da7320dc9ae"/>
  </ds:schemaRefs>
</ds:datastoreItem>
</file>

<file path=customXml/itemProps2.xml><?xml version="1.0" encoding="utf-8"?>
<ds:datastoreItem xmlns:ds="http://schemas.openxmlformats.org/officeDocument/2006/customXml" ds:itemID="{ABF0F33F-6CB7-4924-AFD1-391B5B37A7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69BF39-5F64-4970-B02A-1BA810C9AE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e390b9-3d14-4aae-8ccb-729b8de059d6"/>
    <ds:schemaRef ds:uri="615ced4e-a718-4b63-a01e-3863bf450597"/>
    <ds:schemaRef ds:uri="356fb7ab-2206-429c-923a-3da7320dc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1171</Words>
  <Characters>6445</Characters>
  <Application>Microsoft Office Word</Application>
  <DocSecurity>0</DocSecurity>
  <Lines>53</Lines>
  <Paragraphs>15</Paragraphs>
  <ScaleCrop>false</ScaleCrop>
  <Company/>
  <LinksUpToDate>false</LinksUpToDate>
  <CharactersWithSpaces>7601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Solís Lugo</dc:creator>
  <cp:keywords/>
  <dc:description/>
  <cp:lastModifiedBy>Laura Del Carmen Gonzalez</cp:lastModifiedBy>
  <cp:revision>9</cp:revision>
  <dcterms:created xsi:type="dcterms:W3CDTF">2025-02-26T00:25:00Z</dcterms:created>
  <dcterms:modified xsi:type="dcterms:W3CDTF">2025-02-27T18:20:00Z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0x010100BF99039D493F5D448B1EE34C22A1B8C7</vt:lpwstr>
  </property>
  <property fmtid="{D5CDD505-2E9C-101B-9397-08002B2CF9AE}" pid="3" name="MediaServiceImageTags">
    <vt:lpwstr/>
  </property>
</Properties>
</file>