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563A1" w14:textId="1334D312" w:rsidR="003574F5" w:rsidRPr="00F86DD6" w:rsidDel="009C4CA5" w:rsidRDefault="003574F5" w:rsidP="003574F5">
      <w:pPr>
        <w:suppressAutoHyphens/>
        <w:snapToGrid w:val="0"/>
        <w:contextualSpacing/>
        <w:rPr>
          <w:del w:id="0" w:author="Michel Solís Lugo" w:date="2025-02-19T10:41:00Z" w16du:dateUtc="2025-02-19T16:41:00Z"/>
          <w:rFonts w:eastAsia="Malgun Gothic"/>
          <w:b/>
          <w:sz w:val="28"/>
          <w:szCs w:val="28"/>
          <w:lang w:val="es-MX" w:eastAsia="ko-KR"/>
        </w:rPr>
      </w:pPr>
    </w:p>
    <w:p w14:paraId="0C96247D" w14:textId="77777777" w:rsidR="00573678" w:rsidRPr="00876702" w:rsidRDefault="00573678" w:rsidP="003574F5">
      <w:pPr>
        <w:suppressAutoHyphens/>
        <w:snapToGrid w:val="0"/>
        <w:contextualSpacing/>
        <w:rPr>
          <w:rFonts w:eastAsia="Malgun Gothic"/>
          <w:b/>
          <w:sz w:val="28"/>
          <w:szCs w:val="28"/>
          <w:lang w:val="es-MX" w:eastAsia="ko-KR"/>
        </w:rPr>
      </w:pPr>
    </w:p>
    <w:p w14:paraId="2A368B3F" w14:textId="395B037D" w:rsidR="00876702" w:rsidRPr="00F86DD6" w:rsidDel="0040681B" w:rsidRDefault="00876702" w:rsidP="009C4CA5">
      <w:pPr>
        <w:suppressAutoHyphens/>
        <w:snapToGrid w:val="0"/>
        <w:contextualSpacing/>
        <w:rPr>
          <w:del w:id="1" w:author="Michel Solís Lugo" w:date="2025-02-19T10:36:00Z" w16du:dateUtc="2025-02-19T16:36:00Z"/>
          <w:rFonts w:eastAsia="Malgun Gothic"/>
          <w:b/>
          <w:bCs/>
          <w:sz w:val="28"/>
          <w:szCs w:val="28"/>
          <w:lang w:eastAsia="ko-KR"/>
        </w:rPr>
      </w:pPr>
      <w:bookmarkStart w:id="2" w:name="_Hlk58849070"/>
    </w:p>
    <w:p w14:paraId="2A3BFD64" w14:textId="4A40923A" w:rsidR="003574F5" w:rsidRDefault="00876702" w:rsidP="009C4CA5">
      <w:pPr>
        <w:suppressAutoHyphens/>
        <w:snapToGrid w:val="0"/>
        <w:contextualSpacing/>
        <w:jc w:val="center"/>
        <w:rPr>
          <w:rFonts w:eastAsia="Malgun Gothic"/>
          <w:b/>
          <w:bCs/>
          <w:sz w:val="28"/>
          <w:szCs w:val="28"/>
          <w:lang w:val="es-MX" w:eastAsia="ko-KR"/>
        </w:rPr>
      </w:pPr>
      <w:r w:rsidRPr="00876702">
        <w:rPr>
          <w:rFonts w:eastAsia="Malgun Gothic"/>
          <w:b/>
          <w:bCs/>
          <w:sz w:val="28"/>
          <w:szCs w:val="28"/>
          <w:lang w:val="es-MX" w:eastAsia="ko-KR"/>
        </w:rPr>
        <w:t>LG PRESENTA EN KBIS 2025 UNA AMPLIA SELECCIÓN DE SOLUCIONES PARA LAVANDERÍA, INCLUIDAS LAVADORAS Y SECADORAS CON BOMBA DE CALOR</w:t>
      </w:r>
    </w:p>
    <w:p w14:paraId="3D545B46" w14:textId="77777777" w:rsidR="00876702" w:rsidRPr="00876702" w:rsidRDefault="00876702" w:rsidP="00096472">
      <w:pPr>
        <w:suppressAutoHyphens/>
        <w:snapToGrid w:val="0"/>
        <w:contextualSpacing/>
        <w:jc w:val="center"/>
        <w:rPr>
          <w:rFonts w:eastAsia="Malgun Gothic"/>
          <w:b/>
          <w:bCs/>
          <w:sz w:val="28"/>
          <w:szCs w:val="28"/>
          <w:lang w:val="es-MX" w:eastAsia="ko-KR"/>
        </w:rPr>
      </w:pPr>
    </w:p>
    <w:bookmarkEnd w:id="2"/>
    <w:p w14:paraId="3170299C" w14:textId="06F1535C" w:rsidR="00AD6F43" w:rsidRPr="00876702" w:rsidDel="0040681B" w:rsidRDefault="00AD6F43" w:rsidP="00AD6F43">
      <w:pPr>
        <w:suppressAutoHyphens/>
        <w:snapToGrid w:val="0"/>
        <w:contextualSpacing/>
        <w:jc w:val="center"/>
        <w:rPr>
          <w:del w:id="3" w:author="Michel Solís Lugo" w:date="2025-02-19T10:36:00Z" w16du:dateUtc="2025-02-19T16:36:00Z"/>
          <w:rFonts w:eastAsia="Batang"/>
          <w:i/>
          <w:sz w:val="6"/>
          <w:szCs w:val="6"/>
          <w:lang w:val="es-MX" w:eastAsia="ko-KR"/>
        </w:rPr>
      </w:pPr>
    </w:p>
    <w:p w14:paraId="2453D689" w14:textId="77777777" w:rsidR="00876702" w:rsidRPr="00F86DD6" w:rsidRDefault="00876702" w:rsidP="00876702">
      <w:pPr>
        <w:suppressAutoHyphens/>
        <w:jc w:val="center"/>
        <w:rPr>
          <w:rFonts w:eastAsia="Batang"/>
          <w:i/>
          <w:iCs/>
          <w:lang w:eastAsia="ko-KR"/>
        </w:rPr>
      </w:pPr>
    </w:p>
    <w:p w14:paraId="4C04A439" w14:textId="3AF759E5" w:rsidR="003574F5" w:rsidRPr="00876702" w:rsidRDefault="00876702" w:rsidP="00876702">
      <w:pPr>
        <w:suppressAutoHyphens/>
        <w:jc w:val="center"/>
        <w:rPr>
          <w:rFonts w:eastAsia="Batang"/>
          <w:i/>
          <w:iCs/>
          <w:lang w:val="es-MX" w:eastAsia="ko-KR"/>
        </w:rPr>
      </w:pPr>
      <w:r w:rsidRPr="00876702">
        <w:rPr>
          <w:rFonts w:eastAsia="Batang"/>
          <w:i/>
          <w:iCs/>
          <w:lang w:val="es-MX" w:eastAsia="ko-KR"/>
        </w:rPr>
        <w:t>Los innovadores electrodomésticos</w:t>
      </w:r>
      <w:r w:rsidR="00811FFC">
        <w:rPr>
          <w:rFonts w:eastAsia="Batang"/>
          <w:i/>
          <w:iCs/>
          <w:lang w:val="es-MX" w:eastAsia="ko-KR"/>
        </w:rPr>
        <w:t xml:space="preserve"> de LG</w:t>
      </w:r>
      <w:r w:rsidRPr="00876702">
        <w:rPr>
          <w:rFonts w:eastAsia="Batang"/>
          <w:i/>
          <w:iCs/>
          <w:lang w:val="es-MX" w:eastAsia="ko-KR"/>
        </w:rPr>
        <w:t xml:space="preserve"> aprovechan las tecnologías líderes del sector para</w:t>
      </w:r>
      <w:r>
        <w:rPr>
          <w:rFonts w:eastAsia="Batang"/>
          <w:i/>
          <w:iCs/>
          <w:lang w:val="es-MX" w:eastAsia="ko-KR"/>
        </w:rPr>
        <w:t xml:space="preserve"> o</w:t>
      </w:r>
      <w:r w:rsidRPr="00876702">
        <w:rPr>
          <w:rFonts w:eastAsia="Batang"/>
          <w:i/>
          <w:iCs/>
          <w:lang w:val="es-MX" w:eastAsia="ko-KR"/>
        </w:rPr>
        <w:t>frecer una eficiencia excepcional y una experiencia cómoda para el cliente</w:t>
      </w:r>
    </w:p>
    <w:p w14:paraId="462C5E08" w14:textId="77777777" w:rsidR="00876702" w:rsidRDefault="00876702" w:rsidP="00B04E19">
      <w:pPr>
        <w:suppressAutoHyphens/>
        <w:spacing w:line="360" w:lineRule="auto"/>
        <w:jc w:val="both"/>
        <w:rPr>
          <w:rFonts w:eastAsia="Batang"/>
          <w:lang w:eastAsia="ko-KR" w:bidi="mni-IN"/>
        </w:rPr>
      </w:pPr>
    </w:p>
    <w:p w14:paraId="1C1FBDAD" w14:textId="77777777" w:rsidR="0040681B" w:rsidRDefault="00876702" w:rsidP="0076363D">
      <w:pPr>
        <w:suppressAutoHyphens/>
        <w:spacing w:line="360" w:lineRule="auto"/>
        <w:jc w:val="both"/>
        <w:rPr>
          <w:ins w:id="4" w:author="Michel Solís Lugo" w:date="2025-02-19T10:41:00Z" w16du:dateUtc="2025-02-19T16:41:00Z"/>
          <w:rFonts w:eastAsia="Batang"/>
          <w:lang w:eastAsia="ko-KR" w:bidi="mni-IN"/>
        </w:rPr>
      </w:pPr>
      <w:r w:rsidRPr="4E60CB6C">
        <w:rPr>
          <w:rFonts w:eastAsia="Batang"/>
          <w:b/>
          <w:bCs/>
          <w:lang w:val="es-MX" w:eastAsia="ko-KR" w:bidi="mni-IN"/>
        </w:rPr>
        <w:t>Ciudad de México, a 19 de febrero de 2025 -</w:t>
      </w:r>
      <w:r w:rsidRPr="4E60CB6C">
        <w:rPr>
          <w:rFonts w:eastAsia="Batang"/>
          <w:lang w:val="es-MX" w:eastAsia="ko-KR" w:bidi="mni-IN"/>
        </w:rPr>
        <w:t xml:space="preserve"> LG </w:t>
      </w:r>
      <w:proofErr w:type="spellStart"/>
      <w:r w:rsidRPr="4E60CB6C">
        <w:rPr>
          <w:rFonts w:eastAsia="Batang"/>
          <w:lang w:val="es-MX" w:eastAsia="ko-KR" w:bidi="mni-IN"/>
        </w:rPr>
        <w:t>Electronics</w:t>
      </w:r>
      <w:proofErr w:type="spellEnd"/>
      <w:r w:rsidRPr="4E60CB6C">
        <w:rPr>
          <w:rFonts w:eastAsia="Batang"/>
          <w:lang w:val="es-MX" w:eastAsia="ko-KR" w:bidi="mni-IN"/>
        </w:rPr>
        <w:t xml:space="preserve"> (LG) presenta sus soluciones de lavandería de última generación en la feria </w:t>
      </w:r>
      <w:proofErr w:type="spellStart"/>
      <w:r w:rsidRPr="4E60CB6C">
        <w:rPr>
          <w:rFonts w:eastAsia="Batang"/>
          <w:lang w:val="es-MX" w:eastAsia="ko-KR" w:bidi="mni-IN"/>
        </w:rPr>
        <w:t>Kitchen</w:t>
      </w:r>
      <w:proofErr w:type="spellEnd"/>
      <w:r w:rsidRPr="4E60CB6C">
        <w:rPr>
          <w:rFonts w:eastAsia="Batang"/>
          <w:lang w:val="es-MX" w:eastAsia="ko-KR" w:bidi="mni-IN"/>
        </w:rPr>
        <w:t xml:space="preserve"> and Bath </w:t>
      </w:r>
      <w:proofErr w:type="spellStart"/>
      <w:r w:rsidRPr="4E60CB6C">
        <w:rPr>
          <w:rFonts w:eastAsia="Batang"/>
          <w:lang w:val="es-MX" w:eastAsia="ko-KR" w:bidi="mni-IN"/>
        </w:rPr>
        <w:t>Industry</w:t>
      </w:r>
      <w:proofErr w:type="spellEnd"/>
      <w:r w:rsidRPr="4E60CB6C">
        <w:rPr>
          <w:rFonts w:eastAsia="Batang"/>
          <w:lang w:val="es-MX" w:eastAsia="ko-KR" w:bidi="mni-IN"/>
        </w:rPr>
        <w:t xml:space="preserve"> </w:t>
      </w:r>
      <w:proofErr w:type="gramStart"/>
      <w:r w:rsidRPr="4E60CB6C">
        <w:rPr>
          <w:rFonts w:eastAsia="Batang"/>
          <w:lang w:val="es-MX" w:eastAsia="ko-KR" w:bidi="mni-IN"/>
        </w:rPr>
        <w:t>Show</w:t>
      </w:r>
      <w:proofErr w:type="gramEnd"/>
      <w:r w:rsidRPr="4E60CB6C">
        <w:rPr>
          <w:rFonts w:eastAsia="Batang"/>
          <w:lang w:val="es-MX" w:eastAsia="ko-KR" w:bidi="mni-IN"/>
        </w:rPr>
        <w:t xml:space="preserve"> (KBIS) de 2025. Los nuevos modelos aprovechan la bomba de calor </w:t>
      </w:r>
      <w:proofErr w:type="spellStart"/>
      <w:r w:rsidRPr="4E60CB6C">
        <w:rPr>
          <w:rFonts w:eastAsia="Batang"/>
          <w:lang w:val="es-MX" w:eastAsia="ko-KR" w:bidi="mni-IN"/>
        </w:rPr>
        <w:t>inverter</w:t>
      </w:r>
      <w:proofErr w:type="spellEnd"/>
      <w:r w:rsidRPr="4E60CB6C">
        <w:rPr>
          <w:rFonts w:eastAsia="Batang"/>
          <w:lang w:val="es-MX" w:eastAsia="ko-KR" w:bidi="mni-IN"/>
        </w:rPr>
        <w:t xml:space="preserve"> de </w:t>
      </w:r>
      <w:proofErr w:type="gramStart"/>
      <w:r w:rsidRPr="4E60CB6C">
        <w:rPr>
          <w:rFonts w:eastAsia="Batang"/>
          <w:lang w:val="es-MX" w:eastAsia="ko-KR" w:bidi="mni-IN"/>
        </w:rPr>
        <w:t xml:space="preserve">LG </w:t>
      </w:r>
      <w:r w:rsidR="00811FFC" w:rsidRPr="4E60CB6C">
        <w:rPr>
          <w:rFonts w:eastAsia="Batang"/>
          <w:lang w:val="es-MX" w:eastAsia="ko-KR" w:bidi="mni-IN"/>
        </w:rPr>
        <w:t>,</w:t>
      </w:r>
      <w:r w:rsidRPr="4E60CB6C">
        <w:rPr>
          <w:rFonts w:eastAsia="Batang"/>
          <w:lang w:val="es-MX" w:eastAsia="ko-KR" w:bidi="mni-IN"/>
        </w:rPr>
        <w:t>líder</w:t>
      </w:r>
      <w:proofErr w:type="gramEnd"/>
      <w:r w:rsidRPr="4E60CB6C">
        <w:rPr>
          <w:rFonts w:eastAsia="Batang"/>
          <w:lang w:val="es-MX" w:eastAsia="ko-KR" w:bidi="mni-IN"/>
        </w:rPr>
        <w:t xml:space="preserve"> en la industria y las tecnologías de IA, ofreciendo una mayor eficiencia y una serie de características convenientes de ahorro de energía y tiempo. Encarnando la visión </w:t>
      </w:r>
      <w:r w:rsidRPr="4E60CB6C">
        <w:rPr>
          <w:rFonts w:eastAsia="Batang"/>
          <w:b/>
          <w:bCs/>
          <w:lang w:val="es-MX" w:eastAsia="ko-KR" w:bidi="mni-IN"/>
        </w:rPr>
        <w:t>Zero Labor Home</w:t>
      </w:r>
      <w:r w:rsidRPr="4E60CB6C">
        <w:rPr>
          <w:rFonts w:eastAsia="Batang"/>
          <w:lang w:val="es-MX" w:eastAsia="ko-KR" w:bidi="mni-IN"/>
        </w:rPr>
        <w:t xml:space="preserve"> de LG y personalizada para el mercado norteamericano, la última línea ofrece una amplia gama de opciones para satisfacer las diversas necesidades de los clientes</w:t>
      </w:r>
      <w:ins w:id="5" w:author="Michel Solís Lugo" w:date="2025-02-19T10:39:00Z" w16du:dateUtc="2025-02-19T16:39:00Z">
        <w:r w:rsidR="0040681B">
          <w:rPr>
            <w:rFonts w:eastAsia="Batang"/>
            <w:lang w:val="es-MX" w:eastAsia="ko-KR" w:bidi="mni-IN"/>
          </w:rPr>
          <w:t xml:space="preserve">. </w:t>
        </w:r>
      </w:ins>
    </w:p>
    <w:p w14:paraId="2A201DF4" w14:textId="77777777" w:rsidR="0040681B" w:rsidRDefault="0040681B" w:rsidP="0076363D">
      <w:pPr>
        <w:suppressAutoHyphens/>
        <w:spacing w:line="360" w:lineRule="auto"/>
        <w:jc w:val="both"/>
        <w:rPr>
          <w:ins w:id="6" w:author="Michel Solís Lugo" w:date="2025-02-19T10:41:00Z" w16du:dateUtc="2025-02-19T16:41:00Z"/>
          <w:rFonts w:eastAsia="Batang"/>
          <w:lang w:eastAsia="ko-KR" w:bidi="mni-IN"/>
        </w:rPr>
      </w:pPr>
    </w:p>
    <w:p w14:paraId="780AFE90" w14:textId="6A250AE7" w:rsidR="001E4068" w:rsidRPr="00876702" w:rsidRDefault="00876702" w:rsidP="0076363D">
      <w:pPr>
        <w:suppressAutoHyphens/>
        <w:spacing w:line="360" w:lineRule="auto"/>
        <w:jc w:val="both"/>
        <w:rPr>
          <w:rFonts w:eastAsia="Batang"/>
          <w:lang w:val="es-MX" w:eastAsia="ko-KR" w:bidi="mni-IN"/>
        </w:rPr>
      </w:pPr>
      <w:r w:rsidRPr="4E60CB6C">
        <w:rPr>
          <w:rFonts w:eastAsia="Batang"/>
          <w:lang w:val="es-MX" w:eastAsia="ko-KR" w:bidi="mni-IN"/>
        </w:rPr>
        <w:t xml:space="preserve">La nueva lavadora y secadora, </w:t>
      </w:r>
      <w:r w:rsidR="00811FFC" w:rsidRPr="4E60CB6C">
        <w:rPr>
          <w:rFonts w:eastAsia="Batang"/>
          <w:lang w:val="es-MX" w:eastAsia="ko-KR" w:bidi="mni-IN"/>
        </w:rPr>
        <w:t>integrada con</w:t>
      </w:r>
      <w:r w:rsidRPr="4E60CB6C">
        <w:rPr>
          <w:rFonts w:eastAsia="Batang"/>
          <w:lang w:val="es-MX" w:eastAsia="ko-KR" w:bidi="mni-IN"/>
        </w:rPr>
        <w:t xml:space="preserve"> la bomba de calor </w:t>
      </w:r>
      <w:proofErr w:type="spellStart"/>
      <w:r w:rsidRPr="4E60CB6C">
        <w:rPr>
          <w:rFonts w:eastAsia="Batang"/>
          <w:lang w:val="es-MX" w:eastAsia="ko-KR" w:bidi="mni-IN"/>
        </w:rPr>
        <w:t>inverter</w:t>
      </w:r>
      <w:proofErr w:type="spellEnd"/>
      <w:r w:rsidRPr="4E60CB6C">
        <w:rPr>
          <w:rFonts w:eastAsia="Batang"/>
          <w:lang w:val="es-MX" w:eastAsia="ko-KR" w:bidi="mni-IN"/>
        </w:rPr>
        <w:t xml:space="preserve"> dual de LG, de alta eficiencia energética, se expondrán en la zona Zero </w:t>
      </w:r>
      <w:proofErr w:type="spellStart"/>
      <w:r w:rsidRPr="4E60CB6C">
        <w:rPr>
          <w:rFonts w:eastAsia="Batang"/>
          <w:lang w:val="es-MX" w:eastAsia="ko-KR" w:bidi="mni-IN"/>
        </w:rPr>
        <w:t>Venting</w:t>
      </w:r>
      <w:proofErr w:type="spellEnd"/>
      <w:r w:rsidRPr="4E60CB6C">
        <w:rPr>
          <w:rFonts w:eastAsia="Batang"/>
          <w:lang w:val="es-MX" w:eastAsia="ko-KR" w:bidi="mni-IN"/>
        </w:rPr>
        <w:t xml:space="preserve"> del stand de LG en KBIS. Con un innovador diseño sin ventilación, estas soluciones de lavandería son más fáciles de instalar que los modelos convencionales con ventilación y optimizan el uso del espacio, por lo que son ideales para los hogares más pequeños. Además, las nuevas soluciones de lavandería de LG emplean la tecnología Artificial </w:t>
      </w:r>
      <w:proofErr w:type="spellStart"/>
      <w:r w:rsidRPr="4E60CB6C">
        <w:rPr>
          <w:rFonts w:eastAsia="Batang"/>
          <w:lang w:val="es-MX" w:eastAsia="ko-KR" w:bidi="mni-IN"/>
        </w:rPr>
        <w:t>Intelligence</w:t>
      </w:r>
      <w:proofErr w:type="spellEnd"/>
      <w:r w:rsidRPr="4E60CB6C">
        <w:rPr>
          <w:rFonts w:eastAsia="Batang"/>
          <w:lang w:val="es-MX" w:eastAsia="ko-KR" w:bidi="mni-IN"/>
        </w:rPr>
        <w:t xml:space="preserve"> Direct Drive™ (AI DD™), que analiza el peso de la carga y el tipo de tejido para aplicar automáticamente los movimientos de lavado y secado óptimos para conseguir los mejores resultados.</w:t>
      </w:r>
    </w:p>
    <w:p w14:paraId="29E839BA" w14:textId="77777777" w:rsidR="00A42C9F" w:rsidRPr="00876702" w:rsidRDefault="00A42C9F" w:rsidP="0076363D">
      <w:pPr>
        <w:suppressAutoHyphens/>
        <w:spacing w:line="360" w:lineRule="auto"/>
        <w:jc w:val="both"/>
        <w:rPr>
          <w:rFonts w:eastAsia="Batang"/>
          <w:lang w:val="es-MX" w:eastAsia="ko-KR" w:bidi="mni-IN"/>
        </w:rPr>
      </w:pPr>
    </w:p>
    <w:p w14:paraId="72EA063C" w14:textId="77777777" w:rsidR="00876702" w:rsidRDefault="00876702" w:rsidP="00DD6BAB">
      <w:pPr>
        <w:suppressAutoHyphens/>
        <w:spacing w:line="360" w:lineRule="auto"/>
        <w:jc w:val="both"/>
        <w:rPr>
          <w:rFonts w:eastAsia="Batang"/>
          <w:lang w:eastAsia="ko-KR" w:bidi="mni-IN"/>
        </w:rPr>
      </w:pPr>
    </w:p>
    <w:p w14:paraId="2E865DC9" w14:textId="362890A3" w:rsidR="00876702" w:rsidRPr="00876702" w:rsidRDefault="00876702" w:rsidP="00DD6BAB">
      <w:pPr>
        <w:suppressAutoHyphens/>
        <w:spacing w:line="360" w:lineRule="auto"/>
        <w:jc w:val="both"/>
        <w:rPr>
          <w:rFonts w:eastAsia="Batang"/>
          <w:lang w:val="es-MX" w:eastAsia="ko-KR" w:bidi="mni-IN"/>
        </w:rPr>
      </w:pPr>
      <w:r w:rsidRPr="00876702">
        <w:rPr>
          <w:rFonts w:eastAsia="Batang"/>
          <w:lang w:val="es-MX" w:eastAsia="ko-KR" w:bidi="mni-IN"/>
        </w:rPr>
        <w:t xml:space="preserve">LG también mostrará la línea de soluciones de lavandería SIGNATURE de 29 pulgadas, incluyendo un par de lavadora y secadora y el impresionante </w:t>
      </w:r>
      <w:proofErr w:type="spellStart"/>
      <w:r w:rsidRPr="00876702">
        <w:rPr>
          <w:rFonts w:eastAsia="Batang"/>
          <w:lang w:val="es-MX" w:eastAsia="ko-KR" w:bidi="mni-IN"/>
        </w:rPr>
        <w:t>WashTower</w:t>
      </w:r>
      <w:proofErr w:type="spellEnd"/>
      <w:r w:rsidRPr="00876702">
        <w:rPr>
          <w:rFonts w:eastAsia="Batang"/>
          <w:lang w:val="es-MX" w:eastAsia="ko-KR" w:bidi="mni-IN"/>
        </w:rPr>
        <w:t xml:space="preserve">™. La nueva lavadora y secadora presentan un diseño elegante y lujoso y cuentan con las mayores </w:t>
      </w:r>
      <w:r w:rsidRPr="00876702">
        <w:rPr>
          <w:rFonts w:eastAsia="Batang"/>
          <w:lang w:val="es-MX" w:eastAsia="ko-KR" w:bidi="mni-IN"/>
        </w:rPr>
        <w:lastRenderedPageBreak/>
        <w:t xml:space="preserve">capacidades de sus categorías: 5,8 pies cúbicos para la lavadora y 9,0 pies cúbicos para la secadora. Para aumentar la capacidad sin ocupar espacio adicional en el suelo, la mini lavadora y el pedestal de LG se pueden instalar directamente debajo de la lavadora y la secadora. Tanto la nueva lavadora LG SIGNATURE como la </w:t>
      </w:r>
      <w:proofErr w:type="spellStart"/>
      <w:r w:rsidRPr="00876702">
        <w:rPr>
          <w:rFonts w:eastAsia="Batang"/>
          <w:lang w:val="es-MX" w:eastAsia="ko-KR" w:bidi="mni-IN"/>
        </w:rPr>
        <w:t>WashTower</w:t>
      </w:r>
      <w:proofErr w:type="spellEnd"/>
      <w:r w:rsidRPr="00876702">
        <w:rPr>
          <w:rFonts w:eastAsia="Batang"/>
          <w:lang w:val="es-MX" w:eastAsia="ko-KR" w:bidi="mni-IN"/>
        </w:rPr>
        <w:t xml:space="preserve"> ofrecen un rendimiento y una eficiencia excepcionales gracias a las avanzadas funciones AI </w:t>
      </w:r>
      <w:proofErr w:type="spellStart"/>
      <w:r w:rsidRPr="00876702">
        <w:rPr>
          <w:rFonts w:eastAsia="Batang"/>
          <w:lang w:val="es-MX" w:eastAsia="ko-KR" w:bidi="mni-IN"/>
        </w:rPr>
        <w:t>Wash</w:t>
      </w:r>
      <w:proofErr w:type="spellEnd"/>
      <w:r w:rsidRPr="00876702">
        <w:rPr>
          <w:rFonts w:eastAsia="Batang"/>
          <w:lang w:val="es-MX" w:eastAsia="ko-KR" w:bidi="mni-IN"/>
        </w:rPr>
        <w:t xml:space="preserve">™ y </w:t>
      </w:r>
      <w:proofErr w:type="spellStart"/>
      <w:r w:rsidRPr="00876702">
        <w:rPr>
          <w:rFonts w:eastAsia="Batang"/>
          <w:lang w:val="es-MX" w:eastAsia="ko-KR" w:bidi="mni-IN"/>
        </w:rPr>
        <w:t>TurboWash</w:t>
      </w:r>
      <w:proofErr w:type="spellEnd"/>
      <w:r w:rsidRPr="00876702">
        <w:rPr>
          <w:rFonts w:eastAsia="Batang"/>
          <w:lang w:val="es-MX" w:eastAsia="ko-KR" w:bidi="mni-IN"/>
        </w:rPr>
        <w:t xml:space="preserve">™ 360°, que permiten a los usuarios completar más </w:t>
      </w:r>
      <w:r w:rsidR="001F741D">
        <w:rPr>
          <w:rFonts w:eastAsia="Batang"/>
          <w:lang w:val="es-MX" w:eastAsia="ko-KR" w:bidi="mni-IN"/>
        </w:rPr>
        <w:t>cargas de ropa e</w:t>
      </w:r>
      <w:r w:rsidRPr="00876702">
        <w:rPr>
          <w:rFonts w:eastAsia="Batang"/>
          <w:lang w:val="es-MX" w:eastAsia="ko-KR" w:bidi="mni-IN"/>
        </w:rPr>
        <w:t>n menos tiempo, lo que se traduce en cero ineficiencias en las tareas diarias.</w:t>
      </w:r>
    </w:p>
    <w:p w14:paraId="5E7D75F2" w14:textId="77777777" w:rsidR="0040681B" w:rsidRDefault="0040681B" w:rsidP="00DD6BAB">
      <w:pPr>
        <w:suppressAutoHyphens/>
        <w:spacing w:line="360" w:lineRule="auto"/>
        <w:jc w:val="both"/>
        <w:rPr>
          <w:ins w:id="7" w:author="Michel Solís Lugo" w:date="2025-02-19T10:40:00Z" w16du:dateUtc="2025-02-19T16:40:00Z"/>
          <w:rFonts w:eastAsia="Batang"/>
          <w:lang w:eastAsia="ko-KR" w:bidi="mni-IN"/>
        </w:rPr>
      </w:pPr>
    </w:p>
    <w:p w14:paraId="2FC63658" w14:textId="4B0D763A" w:rsidR="00876702" w:rsidRPr="00876702" w:rsidRDefault="00876702" w:rsidP="00DD6BAB">
      <w:pPr>
        <w:suppressAutoHyphens/>
        <w:spacing w:line="360" w:lineRule="auto"/>
        <w:jc w:val="both"/>
        <w:rPr>
          <w:rFonts w:eastAsia="Batang"/>
          <w:lang w:val="es-MX" w:eastAsia="ko-KR" w:bidi="mni-IN"/>
        </w:rPr>
      </w:pPr>
      <w:r w:rsidRPr="00876702">
        <w:rPr>
          <w:rFonts w:eastAsia="Batang"/>
          <w:lang w:val="es-MX" w:eastAsia="ko-KR" w:bidi="mni-IN"/>
        </w:rPr>
        <w:t xml:space="preserve">En la zona Zero Gas, los visitantes pueden explorar las ventajas de las últimas soluciones de LG para lavanderías equipadas con bomba de calor. A diferencia de las secadoras convencionales con ventilación de gas, las secadoras con bomba de calor de LG utilizan un sistema de circuito cerrado que recircula el aire dentro del tambor. Este innovador sistema no sólo facilita un secado eficaz a baja temperatura, sino que también reduce significativamente el deterioro de los tejidos, aumenta la eficiencia y disminuye la huella de carbono, estableciendo un nuevo punto de referencia para el cuidado sostenible de la ropa. También se expone en la zona la lavadora LG </w:t>
      </w:r>
      <w:proofErr w:type="spellStart"/>
      <w:r w:rsidRPr="00876702">
        <w:rPr>
          <w:rFonts w:eastAsia="Batang"/>
          <w:lang w:val="es-MX" w:eastAsia="ko-KR" w:bidi="mni-IN"/>
        </w:rPr>
        <w:t>WashCombo</w:t>
      </w:r>
      <w:proofErr w:type="spellEnd"/>
      <w:r w:rsidRPr="00876702">
        <w:rPr>
          <w:rFonts w:eastAsia="Batang"/>
          <w:lang w:val="es-MX" w:eastAsia="ko-KR" w:bidi="mni-IN"/>
        </w:rPr>
        <w:t xml:space="preserve">™ de 27 pulgadas. Esta lavadora y secadora todo en uno combina una bomba de calor </w:t>
      </w:r>
      <w:proofErr w:type="spellStart"/>
      <w:r w:rsidRPr="00876702">
        <w:rPr>
          <w:rFonts w:eastAsia="Batang"/>
          <w:lang w:val="es-MX" w:eastAsia="ko-KR" w:bidi="mni-IN"/>
        </w:rPr>
        <w:t>inverter</w:t>
      </w:r>
      <w:proofErr w:type="spellEnd"/>
      <w:r w:rsidRPr="00876702">
        <w:rPr>
          <w:rFonts w:eastAsia="Batang"/>
          <w:lang w:val="es-MX" w:eastAsia="ko-KR" w:bidi="mni-IN"/>
        </w:rPr>
        <w:t xml:space="preserve"> con un diseño sin ventilación y una configuración que ahorra espacio. La </w:t>
      </w:r>
      <w:proofErr w:type="spellStart"/>
      <w:r w:rsidRPr="00876702">
        <w:rPr>
          <w:rFonts w:eastAsia="Batang"/>
          <w:lang w:val="es-MX" w:eastAsia="ko-KR" w:bidi="mni-IN"/>
        </w:rPr>
        <w:t>WashCombo</w:t>
      </w:r>
      <w:proofErr w:type="spellEnd"/>
      <w:r w:rsidRPr="00876702">
        <w:rPr>
          <w:rFonts w:eastAsia="Batang"/>
          <w:lang w:val="es-MX" w:eastAsia="ko-KR" w:bidi="mni-IN"/>
        </w:rPr>
        <w:t>™, cuando se combina con las diversas soluciones de lavandería de LG, proporciona una configuración de lavandería perfecta y elegante para cualquier entorno doméstico.</w:t>
      </w:r>
    </w:p>
    <w:p w14:paraId="5545CA94" w14:textId="77777777" w:rsidR="00067DD5" w:rsidRPr="00876702" w:rsidRDefault="00067DD5" w:rsidP="00DD6BAB">
      <w:pPr>
        <w:suppressAutoHyphens/>
        <w:spacing w:line="360" w:lineRule="auto"/>
        <w:jc w:val="both"/>
        <w:rPr>
          <w:rFonts w:eastAsia="Batang"/>
          <w:color w:val="0070C0"/>
          <w:lang w:val="es-MX" w:eastAsia="ko-KR" w:bidi="mni-IN"/>
        </w:rPr>
      </w:pPr>
    </w:p>
    <w:p w14:paraId="5B75825F" w14:textId="77777777" w:rsidR="00876702" w:rsidDel="0040681B" w:rsidRDefault="00876702" w:rsidP="00047D7A">
      <w:pPr>
        <w:suppressAutoHyphens/>
        <w:spacing w:line="360" w:lineRule="auto"/>
        <w:jc w:val="both"/>
        <w:rPr>
          <w:del w:id="8" w:author="Michel Solís Lugo" w:date="2025-02-19T10:40:00Z" w16du:dateUtc="2025-02-19T16:40:00Z"/>
          <w:rFonts w:eastAsia="Batang"/>
          <w:lang w:eastAsia="ko-KR" w:bidi="mni-IN"/>
        </w:rPr>
      </w:pPr>
    </w:p>
    <w:p w14:paraId="07C2DAC0" w14:textId="1C88AC82" w:rsidR="00876702" w:rsidRPr="00876702" w:rsidRDefault="00876702" w:rsidP="00047D7A">
      <w:pPr>
        <w:suppressAutoHyphens/>
        <w:spacing w:line="360" w:lineRule="auto"/>
        <w:jc w:val="both"/>
        <w:rPr>
          <w:rFonts w:eastAsia="Batang"/>
          <w:lang w:val="es-MX" w:eastAsia="ko-KR" w:bidi="mni-IN"/>
        </w:rPr>
      </w:pPr>
      <w:r w:rsidRPr="00876702">
        <w:rPr>
          <w:rFonts w:eastAsia="Batang"/>
          <w:lang w:val="es-MX" w:eastAsia="ko-KR" w:bidi="mni-IN"/>
        </w:rPr>
        <w:t xml:space="preserve">Para mayor comodidad, todas las nuevas soluciones de lavandería de LG se pueden controlar y supervisar de forma remota a través de la intuitiva aplicación </w:t>
      </w:r>
      <w:proofErr w:type="spellStart"/>
      <w:r w:rsidRPr="00876702">
        <w:rPr>
          <w:rFonts w:eastAsia="Batang"/>
          <w:lang w:val="es-MX" w:eastAsia="ko-KR" w:bidi="mni-IN"/>
        </w:rPr>
        <w:t>ThinQ</w:t>
      </w:r>
      <w:proofErr w:type="spellEnd"/>
      <w:r w:rsidRPr="00876702">
        <w:rPr>
          <w:rFonts w:eastAsia="Batang"/>
          <w:lang w:val="es-MX" w:eastAsia="ko-KR" w:bidi="mni-IN"/>
        </w:rPr>
        <w:t xml:space="preserve">™. La aplicación también permite a los usuarios controlar el consumo de energía de sus electrodomésticos LG y ofrece acceso a </w:t>
      </w:r>
      <w:proofErr w:type="spellStart"/>
      <w:r w:rsidRPr="00876702">
        <w:rPr>
          <w:rFonts w:eastAsia="Batang"/>
          <w:lang w:val="es-MX" w:eastAsia="ko-KR" w:bidi="mni-IN"/>
        </w:rPr>
        <w:t>ThinQ</w:t>
      </w:r>
      <w:proofErr w:type="spellEnd"/>
      <w:r w:rsidRPr="00876702">
        <w:rPr>
          <w:rFonts w:eastAsia="Batang"/>
          <w:lang w:val="es-MX" w:eastAsia="ko-KR" w:bidi="mni-IN"/>
        </w:rPr>
        <w:t xml:space="preserve"> Care™, que ayuda a evitar costosas e incómodas visitas de servicio alertando a los usuarios de posibles problemas antes de que ocurran.</w:t>
      </w:r>
    </w:p>
    <w:p w14:paraId="2F11C44F" w14:textId="77777777" w:rsidR="00DD6BAB" w:rsidRPr="00876702" w:rsidRDefault="00DD6BAB" w:rsidP="00DD6BAB">
      <w:pPr>
        <w:suppressAutoHyphens/>
        <w:spacing w:line="360" w:lineRule="auto"/>
        <w:jc w:val="both"/>
        <w:rPr>
          <w:rFonts w:eastAsia="Batang"/>
          <w:lang w:val="es-MX" w:eastAsia="ko-KR" w:bidi="mni-IN"/>
        </w:rPr>
      </w:pPr>
    </w:p>
    <w:p w14:paraId="67ED03D6" w14:textId="77777777" w:rsidR="00876702" w:rsidDel="0040681B" w:rsidRDefault="00876702" w:rsidP="007043CA">
      <w:pPr>
        <w:suppressAutoHyphens/>
        <w:spacing w:line="360" w:lineRule="auto"/>
        <w:jc w:val="both"/>
        <w:rPr>
          <w:del w:id="9" w:author="Michel Solís Lugo" w:date="2025-02-19T10:40:00Z" w16du:dateUtc="2025-02-19T16:40:00Z"/>
          <w:rFonts w:eastAsiaTheme="minorEastAsia"/>
          <w:lang w:eastAsia="ko-KR"/>
        </w:rPr>
      </w:pPr>
    </w:p>
    <w:p w14:paraId="2DF35F5E" w14:textId="5A0B8C97" w:rsidR="00876702" w:rsidRPr="00876702" w:rsidRDefault="00876702" w:rsidP="007043CA">
      <w:pPr>
        <w:suppressAutoHyphens/>
        <w:spacing w:line="360" w:lineRule="auto"/>
        <w:jc w:val="both"/>
        <w:rPr>
          <w:rFonts w:eastAsiaTheme="minorEastAsia"/>
          <w:lang w:val="es-MX" w:eastAsia="ko-KR"/>
        </w:rPr>
      </w:pPr>
      <w:r>
        <w:rPr>
          <w:rFonts w:eastAsiaTheme="minorEastAsia"/>
          <w:lang w:val="es-MX" w:eastAsia="ko-KR"/>
        </w:rPr>
        <w:lastRenderedPageBreak/>
        <w:t>“</w:t>
      </w:r>
      <w:r w:rsidRPr="00876702">
        <w:rPr>
          <w:rFonts w:eastAsiaTheme="minorEastAsia"/>
          <w:lang w:val="es-MX" w:eastAsia="ko-KR"/>
        </w:rPr>
        <w:t>LG continuará aprovechando su avanzada tecnología de bomba de calor para fortalecer su liderazgo en el mercado norteamericano de electrodomésticos premium</w:t>
      </w:r>
      <w:r>
        <w:rPr>
          <w:rFonts w:eastAsiaTheme="minorEastAsia"/>
          <w:lang w:val="es-MX" w:eastAsia="ko-KR"/>
        </w:rPr>
        <w:t>”</w:t>
      </w:r>
      <w:r w:rsidRPr="00876702">
        <w:rPr>
          <w:rFonts w:eastAsiaTheme="minorEastAsia"/>
          <w:lang w:val="es-MX" w:eastAsia="ko-KR"/>
        </w:rPr>
        <w:t xml:space="preserve">, dijo </w:t>
      </w:r>
      <w:proofErr w:type="spellStart"/>
      <w:r w:rsidRPr="00876702">
        <w:rPr>
          <w:rFonts w:eastAsiaTheme="minorEastAsia"/>
          <w:lang w:val="es-MX" w:eastAsia="ko-KR"/>
        </w:rPr>
        <w:t>Lyu</w:t>
      </w:r>
      <w:proofErr w:type="spellEnd"/>
      <w:r w:rsidRPr="00876702">
        <w:rPr>
          <w:rFonts w:eastAsiaTheme="minorEastAsia"/>
          <w:lang w:val="es-MX" w:eastAsia="ko-KR"/>
        </w:rPr>
        <w:t xml:space="preserve"> </w:t>
      </w:r>
      <w:proofErr w:type="spellStart"/>
      <w:r w:rsidRPr="00876702">
        <w:rPr>
          <w:rFonts w:eastAsiaTheme="minorEastAsia"/>
          <w:lang w:val="es-MX" w:eastAsia="ko-KR"/>
        </w:rPr>
        <w:t>Jae-cheol</w:t>
      </w:r>
      <w:proofErr w:type="spellEnd"/>
      <w:r w:rsidRPr="00876702">
        <w:rPr>
          <w:rFonts w:eastAsiaTheme="minorEastAsia"/>
          <w:lang w:val="es-MX" w:eastAsia="ko-KR"/>
        </w:rPr>
        <w:t xml:space="preserve">, presidente de LG Home </w:t>
      </w:r>
      <w:proofErr w:type="spellStart"/>
      <w:r w:rsidRPr="00876702">
        <w:rPr>
          <w:rFonts w:eastAsiaTheme="minorEastAsia"/>
          <w:lang w:val="es-MX" w:eastAsia="ko-KR"/>
        </w:rPr>
        <w:t>Appliance</w:t>
      </w:r>
      <w:proofErr w:type="spellEnd"/>
      <w:r w:rsidRPr="00876702">
        <w:rPr>
          <w:rFonts w:eastAsiaTheme="minorEastAsia"/>
          <w:lang w:val="es-MX" w:eastAsia="ko-KR"/>
        </w:rPr>
        <w:t xml:space="preserve"> </w:t>
      </w:r>
      <w:proofErr w:type="spellStart"/>
      <w:r w:rsidRPr="00876702">
        <w:rPr>
          <w:rFonts w:eastAsiaTheme="minorEastAsia"/>
          <w:lang w:val="es-MX" w:eastAsia="ko-KR"/>
        </w:rPr>
        <w:t>Solution</w:t>
      </w:r>
      <w:proofErr w:type="spellEnd"/>
      <w:r w:rsidRPr="00876702">
        <w:rPr>
          <w:rFonts w:eastAsiaTheme="minorEastAsia"/>
          <w:lang w:val="es-MX" w:eastAsia="ko-KR"/>
        </w:rPr>
        <w:t xml:space="preserve"> Company. </w:t>
      </w:r>
      <w:r>
        <w:rPr>
          <w:rFonts w:eastAsiaTheme="minorEastAsia"/>
          <w:lang w:val="es-MX" w:eastAsia="ko-KR"/>
        </w:rPr>
        <w:t>“</w:t>
      </w:r>
      <w:r w:rsidRPr="00876702">
        <w:rPr>
          <w:rFonts w:eastAsiaTheme="minorEastAsia"/>
          <w:lang w:val="es-MX" w:eastAsia="ko-KR"/>
        </w:rPr>
        <w:t>Las nuevas soluciones de lavandería que estamos mostrando en KBIS 2025 ilustran nuestro progreso y compromiso en la realización del Zero Labor Home.</w:t>
      </w:r>
      <w:r>
        <w:rPr>
          <w:rFonts w:eastAsiaTheme="minorEastAsia"/>
          <w:lang w:val="es-MX" w:eastAsia="ko-KR"/>
        </w:rPr>
        <w:t>”</w:t>
      </w:r>
    </w:p>
    <w:p w14:paraId="486924AF" w14:textId="77777777" w:rsidR="009838BD" w:rsidRPr="00876702" w:rsidRDefault="009838BD" w:rsidP="007043CA">
      <w:pPr>
        <w:suppressAutoHyphens/>
        <w:spacing w:line="360" w:lineRule="auto"/>
        <w:jc w:val="both"/>
        <w:rPr>
          <w:rFonts w:eastAsia="Batang"/>
          <w:lang w:val="es-MX" w:eastAsia="ko-KR" w:bidi="mni-IN"/>
        </w:rPr>
      </w:pPr>
    </w:p>
    <w:p w14:paraId="2400C74C" w14:textId="77777777" w:rsidR="00876702" w:rsidDel="0040681B" w:rsidRDefault="00876702" w:rsidP="007043CA">
      <w:pPr>
        <w:suppressAutoHyphens/>
        <w:spacing w:line="360" w:lineRule="auto"/>
        <w:jc w:val="both"/>
        <w:rPr>
          <w:del w:id="10" w:author="Michel Solís Lugo" w:date="2025-02-19T10:40:00Z" w16du:dateUtc="2025-02-19T16:40:00Z"/>
          <w:rFonts w:eastAsiaTheme="minorEastAsia"/>
          <w:lang w:eastAsia="ko-KR"/>
        </w:rPr>
      </w:pPr>
    </w:p>
    <w:p w14:paraId="59D5543A" w14:textId="5B322D96" w:rsidR="00876702" w:rsidRPr="00876702" w:rsidRDefault="00876702" w:rsidP="007043CA">
      <w:pPr>
        <w:suppressAutoHyphens/>
        <w:spacing w:line="360" w:lineRule="auto"/>
        <w:jc w:val="both"/>
        <w:rPr>
          <w:rFonts w:eastAsiaTheme="minorEastAsia"/>
          <w:lang w:val="es-MX" w:eastAsia="ko-KR"/>
        </w:rPr>
      </w:pPr>
      <w:r w:rsidRPr="00876702">
        <w:rPr>
          <w:rFonts w:eastAsiaTheme="minorEastAsia"/>
          <w:lang w:val="es-MX" w:eastAsia="ko-KR"/>
        </w:rPr>
        <w:t xml:space="preserve">Los visitantes de KBIS 2025 podrán experimentar de primera mano las nuevas soluciones de lavandería de LG en el stand de la compañía (West Hall #2417, Las Vegas </w:t>
      </w:r>
      <w:proofErr w:type="spellStart"/>
      <w:r w:rsidRPr="00876702">
        <w:rPr>
          <w:rFonts w:eastAsiaTheme="minorEastAsia"/>
          <w:lang w:val="es-MX" w:eastAsia="ko-KR"/>
        </w:rPr>
        <w:t>Convention</w:t>
      </w:r>
      <w:proofErr w:type="spellEnd"/>
      <w:r w:rsidRPr="00876702">
        <w:rPr>
          <w:rFonts w:eastAsiaTheme="minorEastAsia"/>
          <w:lang w:val="es-MX" w:eastAsia="ko-KR"/>
        </w:rPr>
        <w:t xml:space="preserve"> Center).</w:t>
      </w:r>
    </w:p>
    <w:p w14:paraId="1173618E" w14:textId="77777777" w:rsidR="00100917" w:rsidRPr="00876702" w:rsidRDefault="00100917" w:rsidP="007043CA">
      <w:pPr>
        <w:suppressAutoHyphens/>
        <w:spacing w:line="360" w:lineRule="auto"/>
        <w:jc w:val="both"/>
        <w:rPr>
          <w:rFonts w:eastAsiaTheme="minorEastAsia"/>
          <w:lang w:val="es-MX" w:eastAsia="ko-KR"/>
        </w:rPr>
      </w:pPr>
    </w:p>
    <w:p w14:paraId="62CABD2C" w14:textId="6A93B58A" w:rsidR="003574F5" w:rsidRPr="00D9297E" w:rsidRDefault="003574F5" w:rsidP="003574F5">
      <w:pPr>
        <w:kinsoku w:val="0"/>
        <w:overflowPunct w:val="0"/>
        <w:spacing w:line="360" w:lineRule="auto"/>
        <w:jc w:val="center"/>
        <w:rPr>
          <w:rFonts w:eastAsiaTheme="minorEastAsia"/>
          <w:lang w:eastAsia="ko-KR"/>
        </w:rPr>
      </w:pPr>
      <w:r w:rsidRPr="00D9297E">
        <w:rPr>
          <w:rFonts w:eastAsia="Times New Roman"/>
          <w:lang w:eastAsia="ko-KR"/>
        </w:rPr>
        <w:t># # #</w:t>
      </w:r>
    </w:p>
    <w:p w14:paraId="062C1C32" w14:textId="77777777" w:rsidR="000C7F0B" w:rsidRDefault="000C7F0B" w:rsidP="0015792B">
      <w:pPr>
        <w:suppressAutoHyphens/>
        <w:rPr>
          <w:rFonts w:eastAsiaTheme="minorEastAsia"/>
          <w:b/>
          <w:sz w:val="18"/>
          <w:szCs w:val="18"/>
          <w:lang w:eastAsia="ko-KR"/>
        </w:rPr>
      </w:pPr>
    </w:p>
    <w:p w14:paraId="69EAC793" w14:textId="77777777" w:rsidR="00156D5F" w:rsidRDefault="00156D5F" w:rsidP="0015792B">
      <w:pPr>
        <w:widowControl w:val="0"/>
        <w:suppressAutoHyphens/>
        <w:overflowPunct w:val="0"/>
        <w:jc w:val="both"/>
        <w:rPr>
          <w:rFonts w:eastAsia="Malgun Gothic"/>
          <w:color w:val="000000"/>
          <w:sz w:val="18"/>
          <w:szCs w:val="18"/>
        </w:rPr>
      </w:pPr>
    </w:p>
    <w:p w14:paraId="63C68D92" w14:textId="77777777" w:rsidR="00876702" w:rsidRDefault="00876702" w:rsidP="0015792B">
      <w:pPr>
        <w:widowControl w:val="0"/>
        <w:suppressAutoHyphens/>
        <w:overflowPunct w:val="0"/>
        <w:jc w:val="both"/>
        <w:rPr>
          <w:rFonts w:eastAsia="Malgun Gothic"/>
          <w:color w:val="000000"/>
          <w:sz w:val="18"/>
          <w:szCs w:val="18"/>
        </w:rPr>
      </w:pPr>
    </w:p>
    <w:p w14:paraId="5D42796F" w14:textId="77777777" w:rsidR="00876702" w:rsidRPr="00876702" w:rsidRDefault="00876702" w:rsidP="4E60CB6C">
      <w:pPr>
        <w:widowControl w:val="0"/>
        <w:suppressAutoHyphens/>
        <w:overflowPunct w:val="0"/>
        <w:jc w:val="both"/>
        <w:rPr>
          <w:rFonts w:eastAsia="Malgun Gothic"/>
          <w:b/>
          <w:bCs/>
          <w:color w:val="C00000"/>
          <w:sz w:val="18"/>
          <w:szCs w:val="18"/>
        </w:rPr>
      </w:pPr>
      <w:proofErr w:type="spellStart"/>
      <w:r w:rsidRPr="4E60CB6C">
        <w:rPr>
          <w:rFonts w:eastAsia="Malgun Gothic"/>
          <w:b/>
          <w:bCs/>
          <w:color w:val="C00000"/>
          <w:sz w:val="18"/>
          <w:szCs w:val="18"/>
        </w:rPr>
        <w:t>Acerca</w:t>
      </w:r>
      <w:proofErr w:type="spellEnd"/>
      <w:r w:rsidRPr="4E60CB6C">
        <w:rPr>
          <w:rFonts w:eastAsia="Malgun Gothic"/>
          <w:b/>
          <w:bCs/>
          <w:color w:val="C00000"/>
          <w:sz w:val="18"/>
          <w:szCs w:val="18"/>
        </w:rPr>
        <w:t xml:space="preserve"> de LG Electronics Home Appliance Solution Company </w:t>
      </w:r>
    </w:p>
    <w:p w14:paraId="3F93A2D5" w14:textId="38B3C15D" w:rsidR="00876702" w:rsidRPr="007C7C1C" w:rsidRDefault="00876702" w:rsidP="00876702">
      <w:pPr>
        <w:widowControl w:val="0"/>
        <w:suppressAutoHyphens/>
        <w:overflowPunct w:val="0"/>
        <w:jc w:val="both"/>
        <w:rPr>
          <w:rFonts w:eastAsia="Malgun Gothic"/>
          <w:color w:val="000000"/>
          <w:sz w:val="18"/>
          <w:szCs w:val="18"/>
        </w:rPr>
      </w:pPr>
      <w:r w:rsidRPr="00876702">
        <w:rPr>
          <w:rFonts w:eastAsia="Malgun Gothic"/>
          <w:color w:val="000000"/>
          <w:sz w:val="18"/>
          <w:szCs w:val="18"/>
          <w:lang w:val="es-MX"/>
        </w:rPr>
        <w:t xml:space="preserve">LG Home </w:t>
      </w:r>
      <w:proofErr w:type="spellStart"/>
      <w:r w:rsidRPr="00876702">
        <w:rPr>
          <w:rFonts w:eastAsia="Malgun Gothic"/>
          <w:color w:val="000000"/>
          <w:sz w:val="18"/>
          <w:szCs w:val="18"/>
          <w:lang w:val="es-MX"/>
        </w:rPr>
        <w:t>Appliance</w:t>
      </w:r>
      <w:proofErr w:type="spellEnd"/>
      <w:r w:rsidRPr="00876702">
        <w:rPr>
          <w:rFonts w:eastAsia="Malgun Gothic"/>
          <w:color w:val="000000"/>
          <w:sz w:val="18"/>
          <w:szCs w:val="18"/>
          <w:lang w:val="es-MX"/>
        </w:rPr>
        <w:t xml:space="preserve"> </w:t>
      </w:r>
      <w:proofErr w:type="spellStart"/>
      <w:r w:rsidRPr="00876702">
        <w:rPr>
          <w:rFonts w:eastAsia="Malgun Gothic"/>
          <w:color w:val="000000"/>
          <w:sz w:val="18"/>
          <w:szCs w:val="18"/>
          <w:lang w:val="es-MX"/>
        </w:rPr>
        <w:t>Solution</w:t>
      </w:r>
      <w:proofErr w:type="spellEnd"/>
      <w:r w:rsidRPr="00876702">
        <w:rPr>
          <w:rFonts w:eastAsia="Malgun Gothic"/>
          <w:color w:val="000000"/>
          <w:sz w:val="18"/>
          <w:szCs w:val="18"/>
          <w:lang w:val="es-MX"/>
        </w:rPr>
        <w:t xml:space="preserve"> Company (HS) es un líder global en electrodomésticos y soluciones de IA para el hogar. Al aprovechar las tecnologías básicas líderes en la industria, la Compañía HS se compromete a mejorar la calidad de vida de los consumidores y promover la sostenibilidad. La empresa desarrolla soluciones de cocina y electrodomésticos cuidadosamente diseñadas y recientemente ha integrado la División de Negocio de Robots de LG para incorporar tecnologías robóticas avanzadas a sus soluciones para el hogar. Juntos, estos productos ofrecen una mayor comodidad, un rendimiento excepcional, un funcionamiento eficiente y soluciones para un estilo de vida sostenible. </w:t>
      </w:r>
      <w:r w:rsidRPr="00876702">
        <w:rPr>
          <w:rFonts w:eastAsia="Malgun Gothic"/>
          <w:color w:val="000000"/>
          <w:sz w:val="18"/>
          <w:szCs w:val="18"/>
        </w:rPr>
        <w:t xml:space="preserve">Para </w:t>
      </w:r>
      <w:proofErr w:type="spellStart"/>
      <w:r w:rsidRPr="00876702">
        <w:rPr>
          <w:rFonts w:eastAsia="Malgun Gothic"/>
          <w:color w:val="000000"/>
          <w:sz w:val="18"/>
          <w:szCs w:val="18"/>
        </w:rPr>
        <w:t>más</w:t>
      </w:r>
      <w:proofErr w:type="spellEnd"/>
      <w:r w:rsidRPr="00876702">
        <w:rPr>
          <w:rFonts w:eastAsia="Malgun Gothic"/>
          <w:color w:val="000000"/>
          <w:sz w:val="18"/>
          <w:szCs w:val="18"/>
        </w:rPr>
        <w:t xml:space="preserve"> </w:t>
      </w:r>
      <w:proofErr w:type="spellStart"/>
      <w:r w:rsidRPr="00876702">
        <w:rPr>
          <w:rFonts w:eastAsia="Malgun Gothic"/>
          <w:color w:val="000000"/>
          <w:sz w:val="18"/>
          <w:szCs w:val="18"/>
        </w:rPr>
        <w:t>noticias</w:t>
      </w:r>
      <w:proofErr w:type="spellEnd"/>
      <w:r w:rsidRPr="00876702">
        <w:rPr>
          <w:rFonts w:eastAsia="Malgun Gothic"/>
          <w:color w:val="000000"/>
          <w:sz w:val="18"/>
          <w:szCs w:val="18"/>
        </w:rPr>
        <w:t xml:space="preserve"> </w:t>
      </w:r>
      <w:proofErr w:type="spellStart"/>
      <w:r w:rsidRPr="00876702">
        <w:rPr>
          <w:rFonts w:eastAsia="Malgun Gothic"/>
          <w:color w:val="000000"/>
          <w:sz w:val="18"/>
          <w:szCs w:val="18"/>
        </w:rPr>
        <w:t>sobre</w:t>
      </w:r>
      <w:proofErr w:type="spellEnd"/>
      <w:r w:rsidRPr="00876702">
        <w:rPr>
          <w:rFonts w:eastAsia="Malgun Gothic"/>
          <w:color w:val="000000"/>
          <w:sz w:val="18"/>
          <w:szCs w:val="18"/>
        </w:rPr>
        <w:t xml:space="preserve"> LG, </w:t>
      </w:r>
      <w:proofErr w:type="spellStart"/>
      <w:r w:rsidRPr="00876702">
        <w:rPr>
          <w:rFonts w:eastAsia="Malgun Gothic"/>
          <w:color w:val="000000"/>
          <w:sz w:val="18"/>
          <w:szCs w:val="18"/>
        </w:rPr>
        <w:t>visite</w:t>
      </w:r>
      <w:proofErr w:type="spellEnd"/>
      <w:r w:rsidRPr="00876702">
        <w:rPr>
          <w:rFonts w:eastAsia="Malgun Gothic"/>
          <w:color w:val="000000"/>
          <w:sz w:val="18"/>
          <w:szCs w:val="18"/>
        </w:rPr>
        <w:t xml:space="preserve"> </w:t>
      </w:r>
      <w:hyperlink r:id="rId11" w:history="1">
        <w:r w:rsidRPr="00E11F46">
          <w:rPr>
            <w:rStyle w:val="Hipervnculo"/>
            <w:rFonts w:eastAsia="Malgun Gothic"/>
            <w:sz w:val="18"/>
            <w:szCs w:val="18"/>
          </w:rPr>
          <w:t>www.LGnewsroom.com</w:t>
        </w:r>
      </w:hyperlink>
      <w:r w:rsidRPr="00876702">
        <w:rPr>
          <w:rFonts w:eastAsia="Malgun Gothic"/>
          <w:color w:val="000000"/>
          <w:sz w:val="18"/>
          <w:szCs w:val="18"/>
        </w:rPr>
        <w:t>.</w:t>
      </w:r>
      <w:r>
        <w:rPr>
          <w:rFonts w:eastAsia="Malgun Gothic"/>
          <w:color w:val="000000"/>
          <w:sz w:val="18"/>
          <w:szCs w:val="18"/>
        </w:rPr>
        <w:t xml:space="preserve"> </w:t>
      </w:r>
    </w:p>
    <w:p w14:paraId="6EF73C46" w14:textId="77777777" w:rsidR="00156D5F" w:rsidRPr="00784892" w:rsidRDefault="00156D5F" w:rsidP="0015792B">
      <w:pPr>
        <w:pStyle w:val="paragraph"/>
        <w:widowControl w:val="0"/>
        <w:suppressAutoHyphens/>
        <w:overflowPunct w:val="0"/>
        <w:jc w:val="both"/>
        <w:textAlignment w:val="baseline"/>
        <w:rPr>
          <w:rFonts w:ascii="Times New Roman" w:eastAsia="LG스마트체 Regular" w:hAnsi="Times New Roman" w:cs="Times New Roman"/>
          <w:snapToGrid w:val="0"/>
          <w:color w:val="000000" w:themeColor="text1"/>
          <w:sz w:val="18"/>
          <w:szCs w:val="18"/>
        </w:rPr>
      </w:pPr>
    </w:p>
    <w:p w14:paraId="07635E43" w14:textId="2F0BBFC4" w:rsidR="00EB1C80" w:rsidRPr="00EB1C80" w:rsidRDefault="00EB1C80" w:rsidP="0015792B">
      <w:pPr>
        <w:widowControl w:val="0"/>
        <w:tabs>
          <w:tab w:val="left" w:pos="3969"/>
        </w:tabs>
        <w:suppressAutoHyphens/>
        <w:autoSpaceDE w:val="0"/>
        <w:jc w:val="both"/>
        <w:rPr>
          <w:rFonts w:eastAsia="Malgun Gothic"/>
          <w:noProof/>
          <w:kern w:val="2"/>
          <w:sz w:val="18"/>
          <w:szCs w:val="18"/>
          <w:shd w:val="clear" w:color="auto" w:fill="FFFFFF"/>
          <w:lang w:eastAsia="ko-KR"/>
        </w:rPr>
      </w:pPr>
    </w:p>
    <w:sectPr w:rsidR="00EB1C80" w:rsidRPr="00EB1C80" w:rsidSect="002C6928">
      <w:headerReference w:type="default" r:id="rId12"/>
      <w:footerReference w:type="default" r:id="rId13"/>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36278" w14:textId="77777777" w:rsidR="008E76C2" w:rsidRDefault="008E76C2">
      <w:r>
        <w:separator/>
      </w:r>
    </w:p>
  </w:endnote>
  <w:endnote w:type="continuationSeparator" w:id="0">
    <w:p w14:paraId="5CFDC62B" w14:textId="77777777" w:rsidR="008E76C2" w:rsidRDefault="008E76C2">
      <w:r>
        <w:continuationSeparator/>
      </w:r>
    </w:p>
  </w:endnote>
  <w:endnote w:type="continuationNotice" w:id="1">
    <w:p w14:paraId="6674D841" w14:textId="77777777" w:rsidR="008E76C2" w:rsidRDefault="008E76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LG스마트체 Regular">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90DB" w14:textId="59DEA68F" w:rsidR="00506E5A" w:rsidRDefault="00506E5A" w:rsidP="001A1EB3">
    <w:pPr>
      <w:pStyle w:val="Piedepgina"/>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506E5A" w:rsidRDefault="00506E5A">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811FFC">
                            <w:rPr>
                              <w:rStyle w:val="Nmerodepgina"/>
                              <w:noProof/>
                            </w:rPr>
                            <w:t>5</w:t>
                          </w:r>
                          <w:r>
                            <w:rPr>
                              <w:rStyle w:val="Nmerodepgina"/>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62FDA1D8">
              <v:stroke joinstyle="miter"/>
              <v:path gradientshapeok="t" o:connecttype="rect"/>
            </v:shapetype>
            <v:shape id="Text Box 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spid="_x0000_s1028" o:allowincell="f"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">
              <v:path arrowok="t"/>
              <v:textbox inset="0,0,0,0">
                <w:txbxContent>
                  <w:p w:rsidR="00506E5A" w:rsidRDefault="00506E5A" w14:paraId="4A99B511"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811FFC">
                      <w:rPr>
                        <w:rStyle w:val="PageNumber"/>
                        <w:noProof/>
                      </w:rPr>
                      <w:t>5</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C79DE" w14:textId="77777777" w:rsidR="008E76C2" w:rsidRDefault="008E76C2">
      <w:r>
        <w:separator/>
      </w:r>
    </w:p>
  </w:footnote>
  <w:footnote w:type="continuationSeparator" w:id="0">
    <w:p w14:paraId="55B3D698" w14:textId="77777777" w:rsidR="008E76C2" w:rsidRDefault="008E76C2">
      <w:r>
        <w:continuationSeparator/>
      </w:r>
    </w:p>
  </w:footnote>
  <w:footnote w:type="continuationNotice" w:id="1">
    <w:p w14:paraId="7CF1B345" w14:textId="77777777" w:rsidR="008E76C2" w:rsidRDefault="008E76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43F" w14:textId="42289F5E" w:rsidR="00506E5A" w:rsidRDefault="00173339"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114300" distR="114300" simplePos="0" relativeHeight="251660292" behindDoc="0" locked="0" layoutInCell="1" allowOverlap="1" wp14:anchorId="1CC24616" wp14:editId="55147B31">
          <wp:simplePos x="0" y="0"/>
          <wp:positionH relativeFrom="column">
            <wp:posOffset>4511615</wp:posOffset>
          </wp:positionH>
          <wp:positionV relativeFrom="paragraph">
            <wp:posOffset>224431</wp:posOffset>
          </wp:positionV>
          <wp:extent cx="950595" cy="163195"/>
          <wp:effectExtent l="0" t="0" r="1905" b="8255"/>
          <wp:wrapTopAndBottom/>
          <wp:docPr id="1" name="Picture 1" descr="A red letter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letter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sidR="00506E5A">
      <w:rPr>
        <w:noProof/>
        <w:lang w:eastAsia="ko-KR"/>
      </w:rPr>
      <mc:AlternateContent>
        <mc:Choice Requires="wps">
          <w:drawing>
            <wp:anchor distT="0" distB="0" distL="114300" distR="114300" simplePos="0" relativeHeight="251661316" behindDoc="0" locked="0" layoutInCell="0" allowOverlap="1" wp14:anchorId="4C35D239" wp14:editId="3966F759">
              <wp:simplePos x="0" y="0"/>
              <wp:positionH relativeFrom="page">
                <wp:posOffset>0</wp:posOffset>
              </wp:positionH>
              <wp:positionV relativeFrom="page">
                <wp:posOffset>190500</wp:posOffset>
              </wp:positionV>
              <wp:extent cx="7560945" cy="273050"/>
              <wp:effectExtent l="0" t="0" r="0" b="12700"/>
              <wp:wrapNone/>
              <wp:docPr id="5" name="MSIPCM71df42c1836c18834dbe0538"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8D0D7A3" w14:textId="765D4265" w:rsidR="00506E5A" w:rsidRPr="00BD5B57" w:rsidRDefault="00BD5B57" w:rsidP="00BD5B57">
                          <w:pPr>
                            <w:jc w:val="center"/>
                            <w:rPr>
                              <w:rFonts w:ascii="Calibri" w:hAnsi="Calibri" w:cs="Calibri"/>
                              <w:color w:val="000000"/>
                            </w:rPr>
                          </w:pPr>
                          <w:r w:rsidRPr="00BD5B57">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4C35D239">
              <v:stroke joinstyle="miter"/>
              <v:path gradientshapeok="t" o:connecttype="rect"/>
            </v:shapetype>
            <v:shape id="MSIPCM71df42c1836c18834dbe0538" style="position:absolute;left:0;text-align:left;margin-left:0;margin-top:15pt;width:595.35pt;height:21.5pt;z-index:251661316;visibility:visible;mso-wrap-style:square;mso-wrap-distance-left:9pt;mso-wrap-distance-top:0;mso-wrap-distance-right:9pt;mso-wrap-distance-bottom:0;mso-position-horizontal:absolute;mso-position-horizontal-relative:page;mso-position-vertical:absolute;mso-position-vertical-relative:page;v-text-anchor:top" alt="{&quot;HashCode&quot;:966751382,&quot;Height&quot;:842.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">
              <v:textbox inset=",0,,0">
                <w:txbxContent>
                  <w:p w:rsidRPr="00BD5B57" w:rsidR="00506E5A" w:rsidP="00BD5B57" w:rsidRDefault="00BD5B57" w14:paraId="08D0D7A3" w14:textId="765D4265">
                    <w:pPr>
                      <w:jc w:val="center"/>
                      <w:rPr>
                        <w:rFonts w:ascii="Calibri" w:hAnsi="Calibri" w:cs="Calibri"/>
                        <w:color w:val="000000"/>
                      </w:rPr>
                    </w:pPr>
                    <w:r w:rsidRPr="00BD5B57">
                      <w:rPr>
                        <w:rFonts w:ascii="Calibri" w:hAnsi="Calibri" w:cs="Calibri"/>
                        <w:color w:val="000000"/>
                      </w:rPr>
                      <w:t>LGE Internal Use Only</w:t>
                    </w:r>
                  </w:p>
                </w:txbxContent>
              </v:textbox>
              <w10:wrap anchorx="page" anchory="page"/>
            </v:shape>
          </w:pict>
        </mc:Fallback>
      </mc:AlternateContent>
    </w:r>
    <w:r w:rsidR="00506E5A">
      <w:rPr>
        <w:noProof/>
        <w:lang w:eastAsia="ko-KR"/>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7"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506E5A">
      <w:rPr>
        <w:noProof/>
        <w:lang w:eastAsia="ko-KR"/>
      </w:rPr>
      <mc:AlternateContent>
        <mc:Choice Requires="wps">
          <w:drawing>
            <wp:anchor distT="0" distB="0" distL="114300" distR="114300" simplePos="0" relativeHeight="251658243" behindDoc="0" locked="0" layoutInCell="0" allowOverlap="1" wp14:anchorId="25FA5B73" wp14:editId="55810D57">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78138C" w14:textId="5DF236CB" w:rsidR="00506E5A" w:rsidRPr="00804423" w:rsidRDefault="00506E5A" w:rsidP="00804423">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 id="Text Box 3" style="position:absolute;left:0;text-align:left;margin-left:0;margin-top:15pt;width:595.35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top" alt="{&quot;HashCode&quot;:966751382,&quot;Height&quot;:842.0,&quot;Width&quot;:595.0,&quot;Placement&quot;:&quot;Head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" w14:anchorId="25FA5B73">
              <v:textbox inset=",0,,0">
                <w:txbxContent>
                  <w:p w:rsidRPr="00804423" w:rsidR="00506E5A" w:rsidP="00804423" w:rsidRDefault="00506E5A" w14:paraId="6978138C" w14:textId="5DF236CB">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p>
  <w:p w14:paraId="5B527BEE" w14:textId="7A484915" w:rsidR="00506E5A" w:rsidRDefault="00506E5A" w:rsidP="00E25C31">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1373385588">
    <w:abstractNumId w:val="3"/>
  </w:num>
  <w:num w:numId="2" w16cid:durableId="417756068">
    <w:abstractNumId w:val="1"/>
  </w:num>
  <w:num w:numId="3" w16cid:durableId="316735546">
    <w:abstractNumId w:val="4"/>
  </w:num>
  <w:num w:numId="4" w16cid:durableId="321126585">
    <w:abstractNumId w:val="5"/>
  </w:num>
  <w:num w:numId="5" w16cid:durableId="1229459753">
    <w:abstractNumId w:val="2"/>
  </w:num>
  <w:num w:numId="6" w16cid:durableId="7410302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chel Solís Lugo">
    <w15:presenceInfo w15:providerId="AD" w15:userId="S::michel.solis@bcw-global.com::cf321395-351b-4741-942a-75b292d377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2CD1"/>
    <w:rsid w:val="0000402F"/>
    <w:rsid w:val="00004143"/>
    <w:rsid w:val="0000427C"/>
    <w:rsid w:val="00005C79"/>
    <w:rsid w:val="00005C84"/>
    <w:rsid w:val="00005DA8"/>
    <w:rsid w:val="000063EE"/>
    <w:rsid w:val="00006675"/>
    <w:rsid w:val="00007F13"/>
    <w:rsid w:val="00010105"/>
    <w:rsid w:val="00010298"/>
    <w:rsid w:val="000108A7"/>
    <w:rsid w:val="00010954"/>
    <w:rsid w:val="00010ECC"/>
    <w:rsid w:val="00011790"/>
    <w:rsid w:val="00011BB3"/>
    <w:rsid w:val="00011D95"/>
    <w:rsid w:val="00013155"/>
    <w:rsid w:val="00013C68"/>
    <w:rsid w:val="0001414F"/>
    <w:rsid w:val="000146F9"/>
    <w:rsid w:val="000147D9"/>
    <w:rsid w:val="00014B03"/>
    <w:rsid w:val="00014CD9"/>
    <w:rsid w:val="00015250"/>
    <w:rsid w:val="000155C7"/>
    <w:rsid w:val="000163C8"/>
    <w:rsid w:val="00016EF1"/>
    <w:rsid w:val="0001704A"/>
    <w:rsid w:val="00017316"/>
    <w:rsid w:val="0002005B"/>
    <w:rsid w:val="00021593"/>
    <w:rsid w:val="00021680"/>
    <w:rsid w:val="00021C8B"/>
    <w:rsid w:val="00022830"/>
    <w:rsid w:val="00022D2C"/>
    <w:rsid w:val="00023370"/>
    <w:rsid w:val="000237E1"/>
    <w:rsid w:val="000238D9"/>
    <w:rsid w:val="0002397E"/>
    <w:rsid w:val="00023F12"/>
    <w:rsid w:val="00024A0D"/>
    <w:rsid w:val="0002560B"/>
    <w:rsid w:val="000256A4"/>
    <w:rsid w:val="000262F2"/>
    <w:rsid w:val="00026D5C"/>
    <w:rsid w:val="00026D72"/>
    <w:rsid w:val="000276F7"/>
    <w:rsid w:val="0002773D"/>
    <w:rsid w:val="00027D4A"/>
    <w:rsid w:val="0003055A"/>
    <w:rsid w:val="00030724"/>
    <w:rsid w:val="00031AB4"/>
    <w:rsid w:val="00031D09"/>
    <w:rsid w:val="0003254E"/>
    <w:rsid w:val="00033075"/>
    <w:rsid w:val="00033709"/>
    <w:rsid w:val="00033770"/>
    <w:rsid w:val="000338C8"/>
    <w:rsid w:val="00034F6F"/>
    <w:rsid w:val="00035143"/>
    <w:rsid w:val="0003515F"/>
    <w:rsid w:val="00035BF0"/>
    <w:rsid w:val="000364FE"/>
    <w:rsid w:val="000367D1"/>
    <w:rsid w:val="000401BB"/>
    <w:rsid w:val="0004255A"/>
    <w:rsid w:val="00042D40"/>
    <w:rsid w:val="0004312D"/>
    <w:rsid w:val="0004356D"/>
    <w:rsid w:val="000438C7"/>
    <w:rsid w:val="00043986"/>
    <w:rsid w:val="00044059"/>
    <w:rsid w:val="0004411D"/>
    <w:rsid w:val="0004426B"/>
    <w:rsid w:val="0004537B"/>
    <w:rsid w:val="000455D6"/>
    <w:rsid w:val="00045D81"/>
    <w:rsid w:val="00046585"/>
    <w:rsid w:val="00046949"/>
    <w:rsid w:val="000479DD"/>
    <w:rsid w:val="00047D7A"/>
    <w:rsid w:val="00050773"/>
    <w:rsid w:val="00050C9E"/>
    <w:rsid w:val="000514C1"/>
    <w:rsid w:val="00051527"/>
    <w:rsid w:val="0005175A"/>
    <w:rsid w:val="00053001"/>
    <w:rsid w:val="000534D3"/>
    <w:rsid w:val="00053565"/>
    <w:rsid w:val="00053E78"/>
    <w:rsid w:val="00054855"/>
    <w:rsid w:val="000559D2"/>
    <w:rsid w:val="00056845"/>
    <w:rsid w:val="00056865"/>
    <w:rsid w:val="00057059"/>
    <w:rsid w:val="00057B88"/>
    <w:rsid w:val="000606D3"/>
    <w:rsid w:val="000608C3"/>
    <w:rsid w:val="00060A2D"/>
    <w:rsid w:val="00061208"/>
    <w:rsid w:val="00061918"/>
    <w:rsid w:val="00062404"/>
    <w:rsid w:val="00062493"/>
    <w:rsid w:val="00062CAC"/>
    <w:rsid w:val="00063272"/>
    <w:rsid w:val="000632AD"/>
    <w:rsid w:val="000637CD"/>
    <w:rsid w:val="000646B2"/>
    <w:rsid w:val="00065F14"/>
    <w:rsid w:val="000660CB"/>
    <w:rsid w:val="00066AE2"/>
    <w:rsid w:val="00066E88"/>
    <w:rsid w:val="0006735B"/>
    <w:rsid w:val="00067C68"/>
    <w:rsid w:val="00067DD5"/>
    <w:rsid w:val="000708AB"/>
    <w:rsid w:val="00071A9F"/>
    <w:rsid w:val="00071E1B"/>
    <w:rsid w:val="00072959"/>
    <w:rsid w:val="000729AC"/>
    <w:rsid w:val="00073224"/>
    <w:rsid w:val="000733E5"/>
    <w:rsid w:val="00073DDE"/>
    <w:rsid w:val="00073F97"/>
    <w:rsid w:val="000742EE"/>
    <w:rsid w:val="0007449A"/>
    <w:rsid w:val="000745A4"/>
    <w:rsid w:val="000747A7"/>
    <w:rsid w:val="00075189"/>
    <w:rsid w:val="00075748"/>
    <w:rsid w:val="0007576C"/>
    <w:rsid w:val="00075CC2"/>
    <w:rsid w:val="00075CC8"/>
    <w:rsid w:val="00075DEF"/>
    <w:rsid w:val="00076107"/>
    <w:rsid w:val="00076421"/>
    <w:rsid w:val="00076AF8"/>
    <w:rsid w:val="000775A2"/>
    <w:rsid w:val="000777EB"/>
    <w:rsid w:val="000801E4"/>
    <w:rsid w:val="0008085D"/>
    <w:rsid w:val="00080D53"/>
    <w:rsid w:val="0008144C"/>
    <w:rsid w:val="0008208A"/>
    <w:rsid w:val="0008226F"/>
    <w:rsid w:val="000822F6"/>
    <w:rsid w:val="000825AC"/>
    <w:rsid w:val="000826C6"/>
    <w:rsid w:val="00082E31"/>
    <w:rsid w:val="00083026"/>
    <w:rsid w:val="00084AB7"/>
    <w:rsid w:val="00084AEA"/>
    <w:rsid w:val="00084B5F"/>
    <w:rsid w:val="000854DB"/>
    <w:rsid w:val="00085A8B"/>
    <w:rsid w:val="00086045"/>
    <w:rsid w:val="00087927"/>
    <w:rsid w:val="00087B97"/>
    <w:rsid w:val="0009049D"/>
    <w:rsid w:val="0009083A"/>
    <w:rsid w:val="00090AEC"/>
    <w:rsid w:val="000915D0"/>
    <w:rsid w:val="00091983"/>
    <w:rsid w:val="00091C8A"/>
    <w:rsid w:val="00091C9B"/>
    <w:rsid w:val="000921E4"/>
    <w:rsid w:val="000923F6"/>
    <w:rsid w:val="000925DD"/>
    <w:rsid w:val="00092BA9"/>
    <w:rsid w:val="00092D66"/>
    <w:rsid w:val="00094375"/>
    <w:rsid w:val="00095B38"/>
    <w:rsid w:val="00095B8F"/>
    <w:rsid w:val="00095BA8"/>
    <w:rsid w:val="0009618F"/>
    <w:rsid w:val="00096472"/>
    <w:rsid w:val="000966A2"/>
    <w:rsid w:val="00097269"/>
    <w:rsid w:val="00097AB2"/>
    <w:rsid w:val="000A05A8"/>
    <w:rsid w:val="000A083C"/>
    <w:rsid w:val="000A13AF"/>
    <w:rsid w:val="000A166A"/>
    <w:rsid w:val="000A169D"/>
    <w:rsid w:val="000A20A7"/>
    <w:rsid w:val="000A267C"/>
    <w:rsid w:val="000A27E9"/>
    <w:rsid w:val="000A3136"/>
    <w:rsid w:val="000A3595"/>
    <w:rsid w:val="000A36A2"/>
    <w:rsid w:val="000A385B"/>
    <w:rsid w:val="000A3C1A"/>
    <w:rsid w:val="000A3DED"/>
    <w:rsid w:val="000A431A"/>
    <w:rsid w:val="000A45AD"/>
    <w:rsid w:val="000A62F5"/>
    <w:rsid w:val="000A6AB3"/>
    <w:rsid w:val="000A6E0F"/>
    <w:rsid w:val="000A740A"/>
    <w:rsid w:val="000A77DD"/>
    <w:rsid w:val="000B0163"/>
    <w:rsid w:val="000B057F"/>
    <w:rsid w:val="000B1A66"/>
    <w:rsid w:val="000B24BD"/>
    <w:rsid w:val="000B2523"/>
    <w:rsid w:val="000B2C4A"/>
    <w:rsid w:val="000B33B9"/>
    <w:rsid w:val="000B4591"/>
    <w:rsid w:val="000B497B"/>
    <w:rsid w:val="000B4A97"/>
    <w:rsid w:val="000B5647"/>
    <w:rsid w:val="000B56EB"/>
    <w:rsid w:val="000B5952"/>
    <w:rsid w:val="000B5A58"/>
    <w:rsid w:val="000B660F"/>
    <w:rsid w:val="000B6F50"/>
    <w:rsid w:val="000B6FCE"/>
    <w:rsid w:val="000B744C"/>
    <w:rsid w:val="000B7541"/>
    <w:rsid w:val="000B7EA3"/>
    <w:rsid w:val="000C011D"/>
    <w:rsid w:val="000C03C6"/>
    <w:rsid w:val="000C066F"/>
    <w:rsid w:val="000C0799"/>
    <w:rsid w:val="000C0D7D"/>
    <w:rsid w:val="000C11FC"/>
    <w:rsid w:val="000C12DC"/>
    <w:rsid w:val="000C15EF"/>
    <w:rsid w:val="000C1F01"/>
    <w:rsid w:val="000C2267"/>
    <w:rsid w:val="000C301A"/>
    <w:rsid w:val="000C35EF"/>
    <w:rsid w:val="000C538B"/>
    <w:rsid w:val="000C59BD"/>
    <w:rsid w:val="000C62DE"/>
    <w:rsid w:val="000C644E"/>
    <w:rsid w:val="000C65A7"/>
    <w:rsid w:val="000C683B"/>
    <w:rsid w:val="000C727B"/>
    <w:rsid w:val="000C7846"/>
    <w:rsid w:val="000C7B5C"/>
    <w:rsid w:val="000C7F0B"/>
    <w:rsid w:val="000D022A"/>
    <w:rsid w:val="000D0364"/>
    <w:rsid w:val="000D15CE"/>
    <w:rsid w:val="000D3C02"/>
    <w:rsid w:val="000D43B1"/>
    <w:rsid w:val="000D46C3"/>
    <w:rsid w:val="000D4C0C"/>
    <w:rsid w:val="000D5404"/>
    <w:rsid w:val="000D7032"/>
    <w:rsid w:val="000D731E"/>
    <w:rsid w:val="000D7A35"/>
    <w:rsid w:val="000E0AFE"/>
    <w:rsid w:val="000E0CC9"/>
    <w:rsid w:val="000E0D3F"/>
    <w:rsid w:val="000E154F"/>
    <w:rsid w:val="000E3554"/>
    <w:rsid w:val="000E3B04"/>
    <w:rsid w:val="000E42CA"/>
    <w:rsid w:val="000E48EA"/>
    <w:rsid w:val="000E50E4"/>
    <w:rsid w:val="000E57C1"/>
    <w:rsid w:val="000E58F2"/>
    <w:rsid w:val="000E6043"/>
    <w:rsid w:val="000E627B"/>
    <w:rsid w:val="000E69B9"/>
    <w:rsid w:val="000E73E2"/>
    <w:rsid w:val="000F0934"/>
    <w:rsid w:val="000F0A01"/>
    <w:rsid w:val="000F14B1"/>
    <w:rsid w:val="000F1C63"/>
    <w:rsid w:val="000F349B"/>
    <w:rsid w:val="000F3DA4"/>
    <w:rsid w:val="000F3F0F"/>
    <w:rsid w:val="000F421A"/>
    <w:rsid w:val="000F4562"/>
    <w:rsid w:val="000F50D3"/>
    <w:rsid w:val="000F5510"/>
    <w:rsid w:val="000F5873"/>
    <w:rsid w:val="000F58B2"/>
    <w:rsid w:val="000F58DB"/>
    <w:rsid w:val="000F5D31"/>
    <w:rsid w:val="000F6238"/>
    <w:rsid w:val="000F6F6F"/>
    <w:rsid w:val="000F7021"/>
    <w:rsid w:val="000F763D"/>
    <w:rsid w:val="000F7732"/>
    <w:rsid w:val="000F7B64"/>
    <w:rsid w:val="00100917"/>
    <w:rsid w:val="0010114B"/>
    <w:rsid w:val="001021E8"/>
    <w:rsid w:val="00102C35"/>
    <w:rsid w:val="00102F8F"/>
    <w:rsid w:val="001046C1"/>
    <w:rsid w:val="001048D6"/>
    <w:rsid w:val="0010514D"/>
    <w:rsid w:val="00105268"/>
    <w:rsid w:val="0010595B"/>
    <w:rsid w:val="0010599A"/>
    <w:rsid w:val="0010618B"/>
    <w:rsid w:val="0010651A"/>
    <w:rsid w:val="001067A8"/>
    <w:rsid w:val="00106DF1"/>
    <w:rsid w:val="00106FC4"/>
    <w:rsid w:val="001074BE"/>
    <w:rsid w:val="001076B9"/>
    <w:rsid w:val="00107F07"/>
    <w:rsid w:val="0011015D"/>
    <w:rsid w:val="00110573"/>
    <w:rsid w:val="00110E86"/>
    <w:rsid w:val="001116E4"/>
    <w:rsid w:val="001120FA"/>
    <w:rsid w:val="001122F3"/>
    <w:rsid w:val="001129BB"/>
    <w:rsid w:val="00112B1B"/>
    <w:rsid w:val="00112E29"/>
    <w:rsid w:val="00112E61"/>
    <w:rsid w:val="001137C9"/>
    <w:rsid w:val="00114156"/>
    <w:rsid w:val="00114371"/>
    <w:rsid w:val="00114F56"/>
    <w:rsid w:val="00115A7A"/>
    <w:rsid w:val="00115EAF"/>
    <w:rsid w:val="001166AD"/>
    <w:rsid w:val="0011674F"/>
    <w:rsid w:val="0011684C"/>
    <w:rsid w:val="00116CFB"/>
    <w:rsid w:val="00116F3A"/>
    <w:rsid w:val="00117D2A"/>
    <w:rsid w:val="001203D1"/>
    <w:rsid w:val="001206C9"/>
    <w:rsid w:val="00121081"/>
    <w:rsid w:val="0012130B"/>
    <w:rsid w:val="0012148C"/>
    <w:rsid w:val="00121495"/>
    <w:rsid w:val="001223F5"/>
    <w:rsid w:val="001223FE"/>
    <w:rsid w:val="0012267F"/>
    <w:rsid w:val="00123213"/>
    <w:rsid w:val="0012348E"/>
    <w:rsid w:val="001236B4"/>
    <w:rsid w:val="00123B1C"/>
    <w:rsid w:val="00123B60"/>
    <w:rsid w:val="00123F32"/>
    <w:rsid w:val="00124835"/>
    <w:rsid w:val="00124D26"/>
    <w:rsid w:val="00125B76"/>
    <w:rsid w:val="00125DCF"/>
    <w:rsid w:val="00125FAD"/>
    <w:rsid w:val="0012758D"/>
    <w:rsid w:val="001312B3"/>
    <w:rsid w:val="00131432"/>
    <w:rsid w:val="001314C1"/>
    <w:rsid w:val="00131812"/>
    <w:rsid w:val="00131B15"/>
    <w:rsid w:val="001320E8"/>
    <w:rsid w:val="00132180"/>
    <w:rsid w:val="001321F7"/>
    <w:rsid w:val="00132250"/>
    <w:rsid w:val="00132478"/>
    <w:rsid w:val="001326BD"/>
    <w:rsid w:val="00132A9A"/>
    <w:rsid w:val="00133CDA"/>
    <w:rsid w:val="001342C6"/>
    <w:rsid w:val="001342D3"/>
    <w:rsid w:val="0013434A"/>
    <w:rsid w:val="00134A39"/>
    <w:rsid w:val="001359A4"/>
    <w:rsid w:val="001364B3"/>
    <w:rsid w:val="001365AB"/>
    <w:rsid w:val="001368A7"/>
    <w:rsid w:val="00137B93"/>
    <w:rsid w:val="00140003"/>
    <w:rsid w:val="00140190"/>
    <w:rsid w:val="0014095A"/>
    <w:rsid w:val="001413E1"/>
    <w:rsid w:val="00141DC5"/>
    <w:rsid w:val="00142064"/>
    <w:rsid w:val="0014239F"/>
    <w:rsid w:val="001426AA"/>
    <w:rsid w:val="00142BE9"/>
    <w:rsid w:val="00142DAC"/>
    <w:rsid w:val="00144063"/>
    <w:rsid w:val="00144616"/>
    <w:rsid w:val="0014478A"/>
    <w:rsid w:val="00145764"/>
    <w:rsid w:val="001459FB"/>
    <w:rsid w:val="00145F07"/>
    <w:rsid w:val="00146176"/>
    <w:rsid w:val="001465B0"/>
    <w:rsid w:val="00146A72"/>
    <w:rsid w:val="00146AA4"/>
    <w:rsid w:val="00146CD2"/>
    <w:rsid w:val="00147959"/>
    <w:rsid w:val="00147FC7"/>
    <w:rsid w:val="0015021C"/>
    <w:rsid w:val="001502F4"/>
    <w:rsid w:val="00150319"/>
    <w:rsid w:val="0015043E"/>
    <w:rsid w:val="00151644"/>
    <w:rsid w:val="00151880"/>
    <w:rsid w:val="001518DB"/>
    <w:rsid w:val="00151959"/>
    <w:rsid w:val="001520BC"/>
    <w:rsid w:val="001522A7"/>
    <w:rsid w:val="0015234C"/>
    <w:rsid w:val="00152763"/>
    <w:rsid w:val="00155500"/>
    <w:rsid w:val="00155A92"/>
    <w:rsid w:val="00155E27"/>
    <w:rsid w:val="00155EB6"/>
    <w:rsid w:val="001566CD"/>
    <w:rsid w:val="00156D5F"/>
    <w:rsid w:val="0015792B"/>
    <w:rsid w:val="00160390"/>
    <w:rsid w:val="001606D2"/>
    <w:rsid w:val="00160ABA"/>
    <w:rsid w:val="00160D45"/>
    <w:rsid w:val="001616BF"/>
    <w:rsid w:val="00161EEA"/>
    <w:rsid w:val="00161FE4"/>
    <w:rsid w:val="00163207"/>
    <w:rsid w:val="001644A5"/>
    <w:rsid w:val="001659D2"/>
    <w:rsid w:val="00165AA4"/>
    <w:rsid w:val="00165DF8"/>
    <w:rsid w:val="00166C39"/>
    <w:rsid w:val="001672E8"/>
    <w:rsid w:val="001678B3"/>
    <w:rsid w:val="00167D5D"/>
    <w:rsid w:val="00170357"/>
    <w:rsid w:val="001703E9"/>
    <w:rsid w:val="001708EF"/>
    <w:rsid w:val="00170C89"/>
    <w:rsid w:val="00170F50"/>
    <w:rsid w:val="0017113F"/>
    <w:rsid w:val="001712CC"/>
    <w:rsid w:val="001716DF"/>
    <w:rsid w:val="00173094"/>
    <w:rsid w:val="00173339"/>
    <w:rsid w:val="00174EDB"/>
    <w:rsid w:val="0017537A"/>
    <w:rsid w:val="001761EE"/>
    <w:rsid w:val="00177FB8"/>
    <w:rsid w:val="00180029"/>
    <w:rsid w:val="0018002F"/>
    <w:rsid w:val="00180768"/>
    <w:rsid w:val="0018088A"/>
    <w:rsid w:val="00180980"/>
    <w:rsid w:val="00181255"/>
    <w:rsid w:val="00181FA2"/>
    <w:rsid w:val="001824DA"/>
    <w:rsid w:val="00182FFB"/>
    <w:rsid w:val="00183AD1"/>
    <w:rsid w:val="00183C43"/>
    <w:rsid w:val="00184861"/>
    <w:rsid w:val="00184D75"/>
    <w:rsid w:val="00184E47"/>
    <w:rsid w:val="0018620C"/>
    <w:rsid w:val="001871F9"/>
    <w:rsid w:val="001873F5"/>
    <w:rsid w:val="001873F8"/>
    <w:rsid w:val="00190107"/>
    <w:rsid w:val="00190D17"/>
    <w:rsid w:val="00190E03"/>
    <w:rsid w:val="00191003"/>
    <w:rsid w:val="00191603"/>
    <w:rsid w:val="00191B54"/>
    <w:rsid w:val="001922F3"/>
    <w:rsid w:val="00192359"/>
    <w:rsid w:val="001937C8"/>
    <w:rsid w:val="00193B27"/>
    <w:rsid w:val="0019467F"/>
    <w:rsid w:val="001946F1"/>
    <w:rsid w:val="00194A22"/>
    <w:rsid w:val="00194C0D"/>
    <w:rsid w:val="00194E58"/>
    <w:rsid w:val="00195D83"/>
    <w:rsid w:val="00196353"/>
    <w:rsid w:val="0019650A"/>
    <w:rsid w:val="00196655"/>
    <w:rsid w:val="00197558"/>
    <w:rsid w:val="001979B8"/>
    <w:rsid w:val="00197AA7"/>
    <w:rsid w:val="001A0230"/>
    <w:rsid w:val="001A11EE"/>
    <w:rsid w:val="001A1A50"/>
    <w:rsid w:val="001A1D61"/>
    <w:rsid w:val="001A1EB3"/>
    <w:rsid w:val="001A2414"/>
    <w:rsid w:val="001A249A"/>
    <w:rsid w:val="001A2AA2"/>
    <w:rsid w:val="001A445B"/>
    <w:rsid w:val="001A48BF"/>
    <w:rsid w:val="001A4F5A"/>
    <w:rsid w:val="001A549B"/>
    <w:rsid w:val="001A5B89"/>
    <w:rsid w:val="001A5F47"/>
    <w:rsid w:val="001A6130"/>
    <w:rsid w:val="001A6847"/>
    <w:rsid w:val="001A6C5D"/>
    <w:rsid w:val="001B008F"/>
    <w:rsid w:val="001B024F"/>
    <w:rsid w:val="001B0851"/>
    <w:rsid w:val="001B14A6"/>
    <w:rsid w:val="001B16D7"/>
    <w:rsid w:val="001B1A9C"/>
    <w:rsid w:val="001B1CA2"/>
    <w:rsid w:val="001B1D3A"/>
    <w:rsid w:val="001B20A6"/>
    <w:rsid w:val="001B271C"/>
    <w:rsid w:val="001B2825"/>
    <w:rsid w:val="001B30F0"/>
    <w:rsid w:val="001B3A55"/>
    <w:rsid w:val="001B4B22"/>
    <w:rsid w:val="001B4BA8"/>
    <w:rsid w:val="001B543A"/>
    <w:rsid w:val="001B567B"/>
    <w:rsid w:val="001B5B32"/>
    <w:rsid w:val="001B623F"/>
    <w:rsid w:val="001B678E"/>
    <w:rsid w:val="001B726D"/>
    <w:rsid w:val="001B75B0"/>
    <w:rsid w:val="001C071F"/>
    <w:rsid w:val="001C09B0"/>
    <w:rsid w:val="001C0A17"/>
    <w:rsid w:val="001C0EBB"/>
    <w:rsid w:val="001C0FFC"/>
    <w:rsid w:val="001C162F"/>
    <w:rsid w:val="001C2CF2"/>
    <w:rsid w:val="001C3259"/>
    <w:rsid w:val="001C3BCD"/>
    <w:rsid w:val="001C57D4"/>
    <w:rsid w:val="001C5C1D"/>
    <w:rsid w:val="001C6EDA"/>
    <w:rsid w:val="001D0BD4"/>
    <w:rsid w:val="001D154D"/>
    <w:rsid w:val="001D1FB0"/>
    <w:rsid w:val="001D25E9"/>
    <w:rsid w:val="001D26B1"/>
    <w:rsid w:val="001D2D88"/>
    <w:rsid w:val="001D5AA0"/>
    <w:rsid w:val="001D5D3A"/>
    <w:rsid w:val="001D6157"/>
    <w:rsid w:val="001D65A3"/>
    <w:rsid w:val="001D69CA"/>
    <w:rsid w:val="001D6E4E"/>
    <w:rsid w:val="001E07C2"/>
    <w:rsid w:val="001E0EAE"/>
    <w:rsid w:val="001E11FC"/>
    <w:rsid w:val="001E1A8E"/>
    <w:rsid w:val="001E1F28"/>
    <w:rsid w:val="001E24D3"/>
    <w:rsid w:val="001E2838"/>
    <w:rsid w:val="001E2A1A"/>
    <w:rsid w:val="001E2B63"/>
    <w:rsid w:val="001E2E28"/>
    <w:rsid w:val="001E34EA"/>
    <w:rsid w:val="001E35B7"/>
    <w:rsid w:val="001E3790"/>
    <w:rsid w:val="001E3D7A"/>
    <w:rsid w:val="001E4068"/>
    <w:rsid w:val="001E46B2"/>
    <w:rsid w:val="001E47E7"/>
    <w:rsid w:val="001E48E5"/>
    <w:rsid w:val="001E4D67"/>
    <w:rsid w:val="001E50E3"/>
    <w:rsid w:val="001E5373"/>
    <w:rsid w:val="001E589D"/>
    <w:rsid w:val="001E5917"/>
    <w:rsid w:val="001E738F"/>
    <w:rsid w:val="001E7907"/>
    <w:rsid w:val="001E7B33"/>
    <w:rsid w:val="001E7E8B"/>
    <w:rsid w:val="001F043F"/>
    <w:rsid w:val="001F0A5A"/>
    <w:rsid w:val="001F0CF6"/>
    <w:rsid w:val="001F0D90"/>
    <w:rsid w:val="001F13C8"/>
    <w:rsid w:val="001F1C73"/>
    <w:rsid w:val="001F2303"/>
    <w:rsid w:val="001F291C"/>
    <w:rsid w:val="001F2B2C"/>
    <w:rsid w:val="001F2B76"/>
    <w:rsid w:val="001F2BA2"/>
    <w:rsid w:val="001F398F"/>
    <w:rsid w:val="001F3E69"/>
    <w:rsid w:val="001F3E80"/>
    <w:rsid w:val="001F5410"/>
    <w:rsid w:val="001F5755"/>
    <w:rsid w:val="001F62DA"/>
    <w:rsid w:val="001F6EC4"/>
    <w:rsid w:val="001F741D"/>
    <w:rsid w:val="00200542"/>
    <w:rsid w:val="002020B6"/>
    <w:rsid w:val="00202294"/>
    <w:rsid w:val="0020256C"/>
    <w:rsid w:val="00202E5D"/>
    <w:rsid w:val="00203890"/>
    <w:rsid w:val="002038FC"/>
    <w:rsid w:val="0020531C"/>
    <w:rsid w:val="00205338"/>
    <w:rsid w:val="0020552E"/>
    <w:rsid w:val="00205773"/>
    <w:rsid w:val="002066B3"/>
    <w:rsid w:val="00206816"/>
    <w:rsid w:val="002076C9"/>
    <w:rsid w:val="002078FD"/>
    <w:rsid w:val="00210A4A"/>
    <w:rsid w:val="00210B6C"/>
    <w:rsid w:val="0021110A"/>
    <w:rsid w:val="00211DED"/>
    <w:rsid w:val="002125BB"/>
    <w:rsid w:val="002127BB"/>
    <w:rsid w:val="00212B65"/>
    <w:rsid w:val="0021388B"/>
    <w:rsid w:val="00213DDB"/>
    <w:rsid w:val="00213FDF"/>
    <w:rsid w:val="00214385"/>
    <w:rsid w:val="002146D1"/>
    <w:rsid w:val="00214C71"/>
    <w:rsid w:val="00214F93"/>
    <w:rsid w:val="002155C1"/>
    <w:rsid w:val="00215B91"/>
    <w:rsid w:val="00216217"/>
    <w:rsid w:val="00216716"/>
    <w:rsid w:val="00216FBE"/>
    <w:rsid w:val="00217497"/>
    <w:rsid w:val="00217B49"/>
    <w:rsid w:val="00217DC2"/>
    <w:rsid w:val="0022020A"/>
    <w:rsid w:val="002207C7"/>
    <w:rsid w:val="00220D29"/>
    <w:rsid w:val="00220DC9"/>
    <w:rsid w:val="00220E0F"/>
    <w:rsid w:val="002211CD"/>
    <w:rsid w:val="002222A6"/>
    <w:rsid w:val="00222AD1"/>
    <w:rsid w:val="00223AFF"/>
    <w:rsid w:val="00223FCE"/>
    <w:rsid w:val="00224458"/>
    <w:rsid w:val="00225062"/>
    <w:rsid w:val="00225412"/>
    <w:rsid w:val="00225921"/>
    <w:rsid w:val="002263AA"/>
    <w:rsid w:val="00226A42"/>
    <w:rsid w:val="00226E3B"/>
    <w:rsid w:val="002273FF"/>
    <w:rsid w:val="002278E2"/>
    <w:rsid w:val="002279C2"/>
    <w:rsid w:val="00230F93"/>
    <w:rsid w:val="00231C86"/>
    <w:rsid w:val="00231D5A"/>
    <w:rsid w:val="0023279F"/>
    <w:rsid w:val="00232A37"/>
    <w:rsid w:val="00232D10"/>
    <w:rsid w:val="00232DEC"/>
    <w:rsid w:val="00232FB1"/>
    <w:rsid w:val="002331E9"/>
    <w:rsid w:val="00233756"/>
    <w:rsid w:val="0023381E"/>
    <w:rsid w:val="00233FB3"/>
    <w:rsid w:val="002349D9"/>
    <w:rsid w:val="002349F2"/>
    <w:rsid w:val="00234C88"/>
    <w:rsid w:val="00234F42"/>
    <w:rsid w:val="0023645D"/>
    <w:rsid w:val="00236775"/>
    <w:rsid w:val="0023697A"/>
    <w:rsid w:val="002369EB"/>
    <w:rsid w:val="00236E28"/>
    <w:rsid w:val="00237490"/>
    <w:rsid w:val="002400AC"/>
    <w:rsid w:val="00240A65"/>
    <w:rsid w:val="00240C87"/>
    <w:rsid w:val="00240F49"/>
    <w:rsid w:val="00241C23"/>
    <w:rsid w:val="002427E0"/>
    <w:rsid w:val="00242C51"/>
    <w:rsid w:val="00242D0A"/>
    <w:rsid w:val="00242D71"/>
    <w:rsid w:val="00243319"/>
    <w:rsid w:val="002437A7"/>
    <w:rsid w:val="00244A54"/>
    <w:rsid w:val="00244CEB"/>
    <w:rsid w:val="00244CFB"/>
    <w:rsid w:val="00245414"/>
    <w:rsid w:val="00245415"/>
    <w:rsid w:val="00245A9E"/>
    <w:rsid w:val="002464C4"/>
    <w:rsid w:val="002473DA"/>
    <w:rsid w:val="00250196"/>
    <w:rsid w:val="00250375"/>
    <w:rsid w:val="00250971"/>
    <w:rsid w:val="00250D35"/>
    <w:rsid w:val="002510C7"/>
    <w:rsid w:val="0025268B"/>
    <w:rsid w:val="00252CDC"/>
    <w:rsid w:val="0025354E"/>
    <w:rsid w:val="002537E7"/>
    <w:rsid w:val="0025398A"/>
    <w:rsid w:val="00253A4A"/>
    <w:rsid w:val="00254896"/>
    <w:rsid w:val="002549D6"/>
    <w:rsid w:val="00254B63"/>
    <w:rsid w:val="00254DC6"/>
    <w:rsid w:val="00257082"/>
    <w:rsid w:val="00257A85"/>
    <w:rsid w:val="00257BAD"/>
    <w:rsid w:val="0026057B"/>
    <w:rsid w:val="00260AF0"/>
    <w:rsid w:val="00260E49"/>
    <w:rsid w:val="00261253"/>
    <w:rsid w:val="0026198D"/>
    <w:rsid w:val="00262042"/>
    <w:rsid w:val="00262302"/>
    <w:rsid w:val="00262534"/>
    <w:rsid w:val="0026272E"/>
    <w:rsid w:val="00263309"/>
    <w:rsid w:val="0026340A"/>
    <w:rsid w:val="0026408D"/>
    <w:rsid w:val="00264B5B"/>
    <w:rsid w:val="002659A4"/>
    <w:rsid w:val="0026604C"/>
    <w:rsid w:val="002666F6"/>
    <w:rsid w:val="0026742D"/>
    <w:rsid w:val="00267912"/>
    <w:rsid w:val="002679B1"/>
    <w:rsid w:val="00270478"/>
    <w:rsid w:val="0027121D"/>
    <w:rsid w:val="00271BAD"/>
    <w:rsid w:val="0027209E"/>
    <w:rsid w:val="00272202"/>
    <w:rsid w:val="002722EA"/>
    <w:rsid w:val="002724FE"/>
    <w:rsid w:val="00272C2F"/>
    <w:rsid w:val="00272EBD"/>
    <w:rsid w:val="00275019"/>
    <w:rsid w:val="002751E5"/>
    <w:rsid w:val="00275229"/>
    <w:rsid w:val="00276134"/>
    <w:rsid w:val="002761AD"/>
    <w:rsid w:val="0027693D"/>
    <w:rsid w:val="00276C6C"/>
    <w:rsid w:val="00276DDD"/>
    <w:rsid w:val="00276E7D"/>
    <w:rsid w:val="00277536"/>
    <w:rsid w:val="0027779D"/>
    <w:rsid w:val="00277FE6"/>
    <w:rsid w:val="00280EAD"/>
    <w:rsid w:val="0028135A"/>
    <w:rsid w:val="00281E14"/>
    <w:rsid w:val="002820FF"/>
    <w:rsid w:val="00283356"/>
    <w:rsid w:val="00283DD6"/>
    <w:rsid w:val="00283DF4"/>
    <w:rsid w:val="00284C41"/>
    <w:rsid w:val="00285384"/>
    <w:rsid w:val="00285993"/>
    <w:rsid w:val="002868AA"/>
    <w:rsid w:val="00287188"/>
    <w:rsid w:val="00287244"/>
    <w:rsid w:val="00290546"/>
    <w:rsid w:val="00290A6C"/>
    <w:rsid w:val="00290E13"/>
    <w:rsid w:val="00291955"/>
    <w:rsid w:val="00291C2D"/>
    <w:rsid w:val="00292334"/>
    <w:rsid w:val="00293974"/>
    <w:rsid w:val="002939FD"/>
    <w:rsid w:val="00293B77"/>
    <w:rsid w:val="00293E0C"/>
    <w:rsid w:val="00293FF3"/>
    <w:rsid w:val="00295769"/>
    <w:rsid w:val="00295817"/>
    <w:rsid w:val="00296935"/>
    <w:rsid w:val="00296B6A"/>
    <w:rsid w:val="00297355"/>
    <w:rsid w:val="002A055E"/>
    <w:rsid w:val="002A140C"/>
    <w:rsid w:val="002A18E9"/>
    <w:rsid w:val="002A21A8"/>
    <w:rsid w:val="002A22CD"/>
    <w:rsid w:val="002A367C"/>
    <w:rsid w:val="002A369E"/>
    <w:rsid w:val="002A3FB4"/>
    <w:rsid w:val="002A4055"/>
    <w:rsid w:val="002A42DA"/>
    <w:rsid w:val="002A4BD7"/>
    <w:rsid w:val="002A4D98"/>
    <w:rsid w:val="002A57FA"/>
    <w:rsid w:val="002A775A"/>
    <w:rsid w:val="002B24D7"/>
    <w:rsid w:val="002B26E7"/>
    <w:rsid w:val="002B2CF8"/>
    <w:rsid w:val="002B2F55"/>
    <w:rsid w:val="002B356A"/>
    <w:rsid w:val="002B3A7F"/>
    <w:rsid w:val="002B40C8"/>
    <w:rsid w:val="002B4118"/>
    <w:rsid w:val="002B47A4"/>
    <w:rsid w:val="002B4C84"/>
    <w:rsid w:val="002B570E"/>
    <w:rsid w:val="002B5DBF"/>
    <w:rsid w:val="002B66FD"/>
    <w:rsid w:val="002B7068"/>
    <w:rsid w:val="002B7527"/>
    <w:rsid w:val="002B7A66"/>
    <w:rsid w:val="002C0234"/>
    <w:rsid w:val="002C04AA"/>
    <w:rsid w:val="002C180F"/>
    <w:rsid w:val="002C271D"/>
    <w:rsid w:val="002C2B67"/>
    <w:rsid w:val="002C304D"/>
    <w:rsid w:val="002C3A77"/>
    <w:rsid w:val="002C40CE"/>
    <w:rsid w:val="002C4AFE"/>
    <w:rsid w:val="002C4C91"/>
    <w:rsid w:val="002C5D99"/>
    <w:rsid w:val="002C6705"/>
    <w:rsid w:val="002C688A"/>
    <w:rsid w:val="002C6928"/>
    <w:rsid w:val="002C73EC"/>
    <w:rsid w:val="002D1350"/>
    <w:rsid w:val="002D184B"/>
    <w:rsid w:val="002D1CC8"/>
    <w:rsid w:val="002D2070"/>
    <w:rsid w:val="002D262B"/>
    <w:rsid w:val="002D2A21"/>
    <w:rsid w:val="002D2A58"/>
    <w:rsid w:val="002D34E2"/>
    <w:rsid w:val="002D38BD"/>
    <w:rsid w:val="002D47A3"/>
    <w:rsid w:val="002D4E0D"/>
    <w:rsid w:val="002D508F"/>
    <w:rsid w:val="002D5355"/>
    <w:rsid w:val="002D5B2E"/>
    <w:rsid w:val="002D61FF"/>
    <w:rsid w:val="002D6823"/>
    <w:rsid w:val="002D692D"/>
    <w:rsid w:val="002D69F6"/>
    <w:rsid w:val="002D6B3B"/>
    <w:rsid w:val="002D6D32"/>
    <w:rsid w:val="002D73F2"/>
    <w:rsid w:val="002D7B43"/>
    <w:rsid w:val="002D7C4C"/>
    <w:rsid w:val="002E07F7"/>
    <w:rsid w:val="002E18B5"/>
    <w:rsid w:val="002E18FB"/>
    <w:rsid w:val="002E218B"/>
    <w:rsid w:val="002E2451"/>
    <w:rsid w:val="002E30E9"/>
    <w:rsid w:val="002E31CD"/>
    <w:rsid w:val="002E3CBD"/>
    <w:rsid w:val="002E4063"/>
    <w:rsid w:val="002E44C8"/>
    <w:rsid w:val="002E5567"/>
    <w:rsid w:val="002E5685"/>
    <w:rsid w:val="002E5DE4"/>
    <w:rsid w:val="002E6342"/>
    <w:rsid w:val="002E68E6"/>
    <w:rsid w:val="002E6C3A"/>
    <w:rsid w:val="002E715C"/>
    <w:rsid w:val="002E74BF"/>
    <w:rsid w:val="002E7661"/>
    <w:rsid w:val="002F014F"/>
    <w:rsid w:val="002F139B"/>
    <w:rsid w:val="002F192D"/>
    <w:rsid w:val="002F1DED"/>
    <w:rsid w:val="002F23C6"/>
    <w:rsid w:val="002F2970"/>
    <w:rsid w:val="002F2A81"/>
    <w:rsid w:val="002F355C"/>
    <w:rsid w:val="002F3F25"/>
    <w:rsid w:val="002F40FD"/>
    <w:rsid w:val="002F46A8"/>
    <w:rsid w:val="002F4C1B"/>
    <w:rsid w:val="002F5046"/>
    <w:rsid w:val="002F5246"/>
    <w:rsid w:val="002F53FC"/>
    <w:rsid w:val="002F6220"/>
    <w:rsid w:val="002F6BED"/>
    <w:rsid w:val="002F73B0"/>
    <w:rsid w:val="002F783D"/>
    <w:rsid w:val="0030010D"/>
    <w:rsid w:val="0030134D"/>
    <w:rsid w:val="00301675"/>
    <w:rsid w:val="0030180D"/>
    <w:rsid w:val="00302105"/>
    <w:rsid w:val="00302AB4"/>
    <w:rsid w:val="00303188"/>
    <w:rsid w:val="003033B4"/>
    <w:rsid w:val="003033C8"/>
    <w:rsid w:val="003037EB"/>
    <w:rsid w:val="00304588"/>
    <w:rsid w:val="00304A5F"/>
    <w:rsid w:val="003051A5"/>
    <w:rsid w:val="00305490"/>
    <w:rsid w:val="00305578"/>
    <w:rsid w:val="00305780"/>
    <w:rsid w:val="003063B3"/>
    <w:rsid w:val="003068A1"/>
    <w:rsid w:val="00307892"/>
    <w:rsid w:val="00307F03"/>
    <w:rsid w:val="00307FDF"/>
    <w:rsid w:val="0031197F"/>
    <w:rsid w:val="003123D7"/>
    <w:rsid w:val="003131AE"/>
    <w:rsid w:val="0031357E"/>
    <w:rsid w:val="003137CB"/>
    <w:rsid w:val="003145D1"/>
    <w:rsid w:val="0031467E"/>
    <w:rsid w:val="00315529"/>
    <w:rsid w:val="00315FAF"/>
    <w:rsid w:val="0031626F"/>
    <w:rsid w:val="0031689E"/>
    <w:rsid w:val="003168F7"/>
    <w:rsid w:val="00317543"/>
    <w:rsid w:val="003175CC"/>
    <w:rsid w:val="00317E7A"/>
    <w:rsid w:val="00320273"/>
    <w:rsid w:val="003205B5"/>
    <w:rsid w:val="003214A1"/>
    <w:rsid w:val="00321E00"/>
    <w:rsid w:val="00322371"/>
    <w:rsid w:val="00323566"/>
    <w:rsid w:val="00323EA0"/>
    <w:rsid w:val="0032516E"/>
    <w:rsid w:val="00325A39"/>
    <w:rsid w:val="00325D50"/>
    <w:rsid w:val="00325F6B"/>
    <w:rsid w:val="0032650C"/>
    <w:rsid w:val="0032706A"/>
    <w:rsid w:val="00327247"/>
    <w:rsid w:val="00327A3F"/>
    <w:rsid w:val="00327A93"/>
    <w:rsid w:val="00327D17"/>
    <w:rsid w:val="00327FD6"/>
    <w:rsid w:val="003300E4"/>
    <w:rsid w:val="0033064A"/>
    <w:rsid w:val="00331B7D"/>
    <w:rsid w:val="00332079"/>
    <w:rsid w:val="00332E74"/>
    <w:rsid w:val="00333271"/>
    <w:rsid w:val="003335AE"/>
    <w:rsid w:val="003337ED"/>
    <w:rsid w:val="003339C2"/>
    <w:rsid w:val="00333D65"/>
    <w:rsid w:val="00333F3F"/>
    <w:rsid w:val="003341CE"/>
    <w:rsid w:val="00335691"/>
    <w:rsid w:val="00335B59"/>
    <w:rsid w:val="003369B5"/>
    <w:rsid w:val="00337437"/>
    <w:rsid w:val="003374C5"/>
    <w:rsid w:val="003375AF"/>
    <w:rsid w:val="00337F56"/>
    <w:rsid w:val="003400B8"/>
    <w:rsid w:val="00340485"/>
    <w:rsid w:val="003404B2"/>
    <w:rsid w:val="00340A62"/>
    <w:rsid w:val="00340B37"/>
    <w:rsid w:val="00340BAB"/>
    <w:rsid w:val="00340D77"/>
    <w:rsid w:val="003410E4"/>
    <w:rsid w:val="00341761"/>
    <w:rsid w:val="00344AA9"/>
    <w:rsid w:val="00344FDF"/>
    <w:rsid w:val="0034580A"/>
    <w:rsid w:val="003459B1"/>
    <w:rsid w:val="003459D4"/>
    <w:rsid w:val="0034629B"/>
    <w:rsid w:val="00346693"/>
    <w:rsid w:val="00346868"/>
    <w:rsid w:val="00346F49"/>
    <w:rsid w:val="00346FAB"/>
    <w:rsid w:val="00347230"/>
    <w:rsid w:val="00350C00"/>
    <w:rsid w:val="00351736"/>
    <w:rsid w:val="0035319A"/>
    <w:rsid w:val="003536C8"/>
    <w:rsid w:val="00353B40"/>
    <w:rsid w:val="00353BE4"/>
    <w:rsid w:val="0035462B"/>
    <w:rsid w:val="00354661"/>
    <w:rsid w:val="0035513D"/>
    <w:rsid w:val="003553B8"/>
    <w:rsid w:val="00355E85"/>
    <w:rsid w:val="00356857"/>
    <w:rsid w:val="003574F5"/>
    <w:rsid w:val="00357C72"/>
    <w:rsid w:val="0036044E"/>
    <w:rsid w:val="00360BCF"/>
    <w:rsid w:val="0036198E"/>
    <w:rsid w:val="003621F4"/>
    <w:rsid w:val="0036222C"/>
    <w:rsid w:val="00362A9E"/>
    <w:rsid w:val="00362E91"/>
    <w:rsid w:val="003631A8"/>
    <w:rsid w:val="003635A3"/>
    <w:rsid w:val="003645DD"/>
    <w:rsid w:val="00364C6B"/>
    <w:rsid w:val="003651FC"/>
    <w:rsid w:val="00365664"/>
    <w:rsid w:val="003669A4"/>
    <w:rsid w:val="00366BBC"/>
    <w:rsid w:val="0036777A"/>
    <w:rsid w:val="00367F11"/>
    <w:rsid w:val="00370116"/>
    <w:rsid w:val="003702F1"/>
    <w:rsid w:val="00370945"/>
    <w:rsid w:val="00370BB6"/>
    <w:rsid w:val="00370C98"/>
    <w:rsid w:val="00370E1E"/>
    <w:rsid w:val="00371534"/>
    <w:rsid w:val="00371844"/>
    <w:rsid w:val="00371D1D"/>
    <w:rsid w:val="003733A2"/>
    <w:rsid w:val="00375029"/>
    <w:rsid w:val="00375561"/>
    <w:rsid w:val="00375E38"/>
    <w:rsid w:val="00375FB4"/>
    <w:rsid w:val="0037604D"/>
    <w:rsid w:val="00376217"/>
    <w:rsid w:val="003762CA"/>
    <w:rsid w:val="003762D5"/>
    <w:rsid w:val="00376F66"/>
    <w:rsid w:val="00377334"/>
    <w:rsid w:val="00377D66"/>
    <w:rsid w:val="0038066C"/>
    <w:rsid w:val="00381108"/>
    <w:rsid w:val="00381183"/>
    <w:rsid w:val="00381BB2"/>
    <w:rsid w:val="00381F85"/>
    <w:rsid w:val="00382447"/>
    <w:rsid w:val="003835F7"/>
    <w:rsid w:val="003838F1"/>
    <w:rsid w:val="003842E1"/>
    <w:rsid w:val="00384D56"/>
    <w:rsid w:val="0038529C"/>
    <w:rsid w:val="00385835"/>
    <w:rsid w:val="003858FF"/>
    <w:rsid w:val="00386050"/>
    <w:rsid w:val="00386218"/>
    <w:rsid w:val="0038632D"/>
    <w:rsid w:val="00386A73"/>
    <w:rsid w:val="00386C80"/>
    <w:rsid w:val="00386F7A"/>
    <w:rsid w:val="00387938"/>
    <w:rsid w:val="00387C1C"/>
    <w:rsid w:val="00387CB0"/>
    <w:rsid w:val="00387F3A"/>
    <w:rsid w:val="00390960"/>
    <w:rsid w:val="00390D0E"/>
    <w:rsid w:val="003913B1"/>
    <w:rsid w:val="0039158B"/>
    <w:rsid w:val="0039179E"/>
    <w:rsid w:val="003918AC"/>
    <w:rsid w:val="00391D30"/>
    <w:rsid w:val="00392385"/>
    <w:rsid w:val="00392496"/>
    <w:rsid w:val="00392896"/>
    <w:rsid w:val="00392E3F"/>
    <w:rsid w:val="00393239"/>
    <w:rsid w:val="0039334E"/>
    <w:rsid w:val="00394818"/>
    <w:rsid w:val="00395835"/>
    <w:rsid w:val="00395B57"/>
    <w:rsid w:val="00396A3A"/>
    <w:rsid w:val="00397A66"/>
    <w:rsid w:val="003A07A5"/>
    <w:rsid w:val="003A1CAF"/>
    <w:rsid w:val="003A2908"/>
    <w:rsid w:val="003A3A7F"/>
    <w:rsid w:val="003A3EDA"/>
    <w:rsid w:val="003A4990"/>
    <w:rsid w:val="003A64C3"/>
    <w:rsid w:val="003A6682"/>
    <w:rsid w:val="003A7129"/>
    <w:rsid w:val="003A777F"/>
    <w:rsid w:val="003B12FA"/>
    <w:rsid w:val="003B1984"/>
    <w:rsid w:val="003B1DF1"/>
    <w:rsid w:val="003B2436"/>
    <w:rsid w:val="003B252B"/>
    <w:rsid w:val="003B2D52"/>
    <w:rsid w:val="003B3CF2"/>
    <w:rsid w:val="003B3D59"/>
    <w:rsid w:val="003B3EE8"/>
    <w:rsid w:val="003B4B82"/>
    <w:rsid w:val="003B50FA"/>
    <w:rsid w:val="003B55CF"/>
    <w:rsid w:val="003B5E2B"/>
    <w:rsid w:val="003B6394"/>
    <w:rsid w:val="003B6A24"/>
    <w:rsid w:val="003B6C48"/>
    <w:rsid w:val="003B736B"/>
    <w:rsid w:val="003B7F7D"/>
    <w:rsid w:val="003C0337"/>
    <w:rsid w:val="003C05DA"/>
    <w:rsid w:val="003C0D43"/>
    <w:rsid w:val="003C0E3B"/>
    <w:rsid w:val="003C12C4"/>
    <w:rsid w:val="003C18C6"/>
    <w:rsid w:val="003C1E03"/>
    <w:rsid w:val="003C34BE"/>
    <w:rsid w:val="003C3934"/>
    <w:rsid w:val="003C3AFE"/>
    <w:rsid w:val="003C5372"/>
    <w:rsid w:val="003C704D"/>
    <w:rsid w:val="003D095D"/>
    <w:rsid w:val="003D18AA"/>
    <w:rsid w:val="003D1CE3"/>
    <w:rsid w:val="003D2C91"/>
    <w:rsid w:val="003D2FFF"/>
    <w:rsid w:val="003D354F"/>
    <w:rsid w:val="003D3882"/>
    <w:rsid w:val="003D3CAD"/>
    <w:rsid w:val="003D4144"/>
    <w:rsid w:val="003D464D"/>
    <w:rsid w:val="003D4B2D"/>
    <w:rsid w:val="003D4BE8"/>
    <w:rsid w:val="003D5756"/>
    <w:rsid w:val="003D6D21"/>
    <w:rsid w:val="003D6F3C"/>
    <w:rsid w:val="003D704F"/>
    <w:rsid w:val="003E0853"/>
    <w:rsid w:val="003E0ACE"/>
    <w:rsid w:val="003E13A5"/>
    <w:rsid w:val="003E18DB"/>
    <w:rsid w:val="003E240B"/>
    <w:rsid w:val="003E2585"/>
    <w:rsid w:val="003E275C"/>
    <w:rsid w:val="003E34D9"/>
    <w:rsid w:val="003E3C91"/>
    <w:rsid w:val="003E4A3E"/>
    <w:rsid w:val="003E4B50"/>
    <w:rsid w:val="003E4B56"/>
    <w:rsid w:val="003E4DC0"/>
    <w:rsid w:val="003E52C4"/>
    <w:rsid w:val="003E565B"/>
    <w:rsid w:val="003E5881"/>
    <w:rsid w:val="003E5927"/>
    <w:rsid w:val="003E62F8"/>
    <w:rsid w:val="003E694C"/>
    <w:rsid w:val="003E6B4B"/>
    <w:rsid w:val="003E7014"/>
    <w:rsid w:val="003E71D4"/>
    <w:rsid w:val="003E7961"/>
    <w:rsid w:val="003E7D0E"/>
    <w:rsid w:val="003E7FAE"/>
    <w:rsid w:val="003F001E"/>
    <w:rsid w:val="003F07E3"/>
    <w:rsid w:val="003F1AF4"/>
    <w:rsid w:val="003F2244"/>
    <w:rsid w:val="003F231F"/>
    <w:rsid w:val="003F2391"/>
    <w:rsid w:val="003F3D38"/>
    <w:rsid w:val="003F45E4"/>
    <w:rsid w:val="003F46BF"/>
    <w:rsid w:val="003F4EE5"/>
    <w:rsid w:val="003F5161"/>
    <w:rsid w:val="003F5416"/>
    <w:rsid w:val="003F629B"/>
    <w:rsid w:val="003F6A86"/>
    <w:rsid w:val="003F784E"/>
    <w:rsid w:val="003F7CAC"/>
    <w:rsid w:val="003F7DB3"/>
    <w:rsid w:val="00400198"/>
    <w:rsid w:val="00400A71"/>
    <w:rsid w:val="00400BD9"/>
    <w:rsid w:val="00401245"/>
    <w:rsid w:val="00401C65"/>
    <w:rsid w:val="00401E4E"/>
    <w:rsid w:val="00402259"/>
    <w:rsid w:val="00402384"/>
    <w:rsid w:val="004028FD"/>
    <w:rsid w:val="00403021"/>
    <w:rsid w:val="0040347C"/>
    <w:rsid w:val="00403EE3"/>
    <w:rsid w:val="004049EF"/>
    <w:rsid w:val="00405760"/>
    <w:rsid w:val="004059BF"/>
    <w:rsid w:val="0040681B"/>
    <w:rsid w:val="00406C34"/>
    <w:rsid w:val="00407429"/>
    <w:rsid w:val="0040778A"/>
    <w:rsid w:val="0040792E"/>
    <w:rsid w:val="00407A29"/>
    <w:rsid w:val="00407BC7"/>
    <w:rsid w:val="00407E0B"/>
    <w:rsid w:val="00410CE7"/>
    <w:rsid w:val="00410D52"/>
    <w:rsid w:val="00410E77"/>
    <w:rsid w:val="00410FD1"/>
    <w:rsid w:val="00411120"/>
    <w:rsid w:val="00411A77"/>
    <w:rsid w:val="00411AA4"/>
    <w:rsid w:val="00411CFC"/>
    <w:rsid w:val="00412D54"/>
    <w:rsid w:val="00413987"/>
    <w:rsid w:val="00414959"/>
    <w:rsid w:val="00414B1D"/>
    <w:rsid w:val="00414BBF"/>
    <w:rsid w:val="00415C96"/>
    <w:rsid w:val="00416152"/>
    <w:rsid w:val="00416318"/>
    <w:rsid w:val="00416D72"/>
    <w:rsid w:val="00416DE5"/>
    <w:rsid w:val="00417681"/>
    <w:rsid w:val="00420ABF"/>
    <w:rsid w:val="00420EDB"/>
    <w:rsid w:val="00421D8D"/>
    <w:rsid w:val="00422032"/>
    <w:rsid w:val="00422164"/>
    <w:rsid w:val="0042229D"/>
    <w:rsid w:val="004223FD"/>
    <w:rsid w:val="00422965"/>
    <w:rsid w:val="004230A5"/>
    <w:rsid w:val="0042341C"/>
    <w:rsid w:val="004237D3"/>
    <w:rsid w:val="00423FB3"/>
    <w:rsid w:val="00424D88"/>
    <w:rsid w:val="004251C5"/>
    <w:rsid w:val="004258C1"/>
    <w:rsid w:val="00425921"/>
    <w:rsid w:val="00425B64"/>
    <w:rsid w:val="00426576"/>
    <w:rsid w:val="0042675E"/>
    <w:rsid w:val="00426EE7"/>
    <w:rsid w:val="00427574"/>
    <w:rsid w:val="00427B1F"/>
    <w:rsid w:val="00427D43"/>
    <w:rsid w:val="0043016D"/>
    <w:rsid w:val="00431C78"/>
    <w:rsid w:val="00432389"/>
    <w:rsid w:val="00432984"/>
    <w:rsid w:val="00432EAD"/>
    <w:rsid w:val="00432F1A"/>
    <w:rsid w:val="00432FC6"/>
    <w:rsid w:val="004337DC"/>
    <w:rsid w:val="00433853"/>
    <w:rsid w:val="00433BE3"/>
    <w:rsid w:val="00434DEA"/>
    <w:rsid w:val="00435261"/>
    <w:rsid w:val="00435F8A"/>
    <w:rsid w:val="004360C8"/>
    <w:rsid w:val="0043645E"/>
    <w:rsid w:val="0043662A"/>
    <w:rsid w:val="00436696"/>
    <w:rsid w:val="004366D8"/>
    <w:rsid w:val="00437028"/>
    <w:rsid w:val="00437CBA"/>
    <w:rsid w:val="004406A3"/>
    <w:rsid w:val="00441440"/>
    <w:rsid w:val="00441C04"/>
    <w:rsid w:val="00442114"/>
    <w:rsid w:val="00442609"/>
    <w:rsid w:val="004439F8"/>
    <w:rsid w:val="00443A4D"/>
    <w:rsid w:val="00443D92"/>
    <w:rsid w:val="00443E08"/>
    <w:rsid w:val="004451DF"/>
    <w:rsid w:val="00445797"/>
    <w:rsid w:val="00445A32"/>
    <w:rsid w:val="00445A57"/>
    <w:rsid w:val="004469B5"/>
    <w:rsid w:val="00446AF1"/>
    <w:rsid w:val="0044774F"/>
    <w:rsid w:val="004500D1"/>
    <w:rsid w:val="00450454"/>
    <w:rsid w:val="0045068D"/>
    <w:rsid w:val="00450C33"/>
    <w:rsid w:val="0045136F"/>
    <w:rsid w:val="004528F2"/>
    <w:rsid w:val="004529A1"/>
    <w:rsid w:val="004530EF"/>
    <w:rsid w:val="004535D6"/>
    <w:rsid w:val="004539E0"/>
    <w:rsid w:val="00455005"/>
    <w:rsid w:val="004550FC"/>
    <w:rsid w:val="00455ECB"/>
    <w:rsid w:val="0045651F"/>
    <w:rsid w:val="004567E0"/>
    <w:rsid w:val="00456C01"/>
    <w:rsid w:val="00457998"/>
    <w:rsid w:val="00457F96"/>
    <w:rsid w:val="004609FE"/>
    <w:rsid w:val="00462234"/>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0FB"/>
    <w:rsid w:val="0046773F"/>
    <w:rsid w:val="004679E9"/>
    <w:rsid w:val="00467C31"/>
    <w:rsid w:val="00467D04"/>
    <w:rsid w:val="00470233"/>
    <w:rsid w:val="00470CD6"/>
    <w:rsid w:val="0047143F"/>
    <w:rsid w:val="0047164D"/>
    <w:rsid w:val="00471683"/>
    <w:rsid w:val="0047180C"/>
    <w:rsid w:val="00471AEB"/>
    <w:rsid w:val="00472D4E"/>
    <w:rsid w:val="00473DA7"/>
    <w:rsid w:val="00473F17"/>
    <w:rsid w:val="0047477C"/>
    <w:rsid w:val="00474BBF"/>
    <w:rsid w:val="00475898"/>
    <w:rsid w:val="004758CB"/>
    <w:rsid w:val="00475E1A"/>
    <w:rsid w:val="00476623"/>
    <w:rsid w:val="004766F5"/>
    <w:rsid w:val="00476EB8"/>
    <w:rsid w:val="0047753A"/>
    <w:rsid w:val="00477740"/>
    <w:rsid w:val="00477B63"/>
    <w:rsid w:val="00477F76"/>
    <w:rsid w:val="00480116"/>
    <w:rsid w:val="00480C1B"/>
    <w:rsid w:val="00482292"/>
    <w:rsid w:val="00482814"/>
    <w:rsid w:val="0048336F"/>
    <w:rsid w:val="0048347C"/>
    <w:rsid w:val="00483E1A"/>
    <w:rsid w:val="00483FCC"/>
    <w:rsid w:val="00484464"/>
    <w:rsid w:val="004846BE"/>
    <w:rsid w:val="00484803"/>
    <w:rsid w:val="0048493C"/>
    <w:rsid w:val="00484B74"/>
    <w:rsid w:val="00485185"/>
    <w:rsid w:val="00485B69"/>
    <w:rsid w:val="00486B66"/>
    <w:rsid w:val="00486F3B"/>
    <w:rsid w:val="0048715D"/>
    <w:rsid w:val="00487C6D"/>
    <w:rsid w:val="00490DFC"/>
    <w:rsid w:val="00492389"/>
    <w:rsid w:val="004937A1"/>
    <w:rsid w:val="00493D74"/>
    <w:rsid w:val="00493EBB"/>
    <w:rsid w:val="004942E1"/>
    <w:rsid w:val="0049432A"/>
    <w:rsid w:val="004945B0"/>
    <w:rsid w:val="00495A10"/>
    <w:rsid w:val="00496CB5"/>
    <w:rsid w:val="004972DB"/>
    <w:rsid w:val="004A03A9"/>
    <w:rsid w:val="004A07D9"/>
    <w:rsid w:val="004A0F3D"/>
    <w:rsid w:val="004A1200"/>
    <w:rsid w:val="004A153B"/>
    <w:rsid w:val="004A2175"/>
    <w:rsid w:val="004A242E"/>
    <w:rsid w:val="004A30C7"/>
    <w:rsid w:val="004A366A"/>
    <w:rsid w:val="004A39CA"/>
    <w:rsid w:val="004A3A33"/>
    <w:rsid w:val="004A3AB1"/>
    <w:rsid w:val="004A4426"/>
    <w:rsid w:val="004A458A"/>
    <w:rsid w:val="004A5D32"/>
    <w:rsid w:val="004A74D8"/>
    <w:rsid w:val="004A7FA2"/>
    <w:rsid w:val="004B021D"/>
    <w:rsid w:val="004B084C"/>
    <w:rsid w:val="004B0B9B"/>
    <w:rsid w:val="004B1346"/>
    <w:rsid w:val="004B1D8D"/>
    <w:rsid w:val="004B24E8"/>
    <w:rsid w:val="004B308A"/>
    <w:rsid w:val="004B332F"/>
    <w:rsid w:val="004B43F2"/>
    <w:rsid w:val="004B4824"/>
    <w:rsid w:val="004B4C17"/>
    <w:rsid w:val="004B4D02"/>
    <w:rsid w:val="004B4DF7"/>
    <w:rsid w:val="004B526D"/>
    <w:rsid w:val="004B53EB"/>
    <w:rsid w:val="004B581A"/>
    <w:rsid w:val="004B5AEF"/>
    <w:rsid w:val="004B67F8"/>
    <w:rsid w:val="004B70B9"/>
    <w:rsid w:val="004B7C7B"/>
    <w:rsid w:val="004B7F6A"/>
    <w:rsid w:val="004BABBA"/>
    <w:rsid w:val="004C3110"/>
    <w:rsid w:val="004C351A"/>
    <w:rsid w:val="004C3C17"/>
    <w:rsid w:val="004C4236"/>
    <w:rsid w:val="004C44A8"/>
    <w:rsid w:val="004C4595"/>
    <w:rsid w:val="004C5900"/>
    <w:rsid w:val="004C67E3"/>
    <w:rsid w:val="004C713A"/>
    <w:rsid w:val="004C7704"/>
    <w:rsid w:val="004C79C5"/>
    <w:rsid w:val="004C7F6A"/>
    <w:rsid w:val="004D0A57"/>
    <w:rsid w:val="004D102F"/>
    <w:rsid w:val="004D1C1F"/>
    <w:rsid w:val="004D1CFB"/>
    <w:rsid w:val="004D2396"/>
    <w:rsid w:val="004D2461"/>
    <w:rsid w:val="004D2B82"/>
    <w:rsid w:val="004D32C1"/>
    <w:rsid w:val="004D33BC"/>
    <w:rsid w:val="004D384D"/>
    <w:rsid w:val="004D4003"/>
    <w:rsid w:val="004D48FB"/>
    <w:rsid w:val="004D4CA6"/>
    <w:rsid w:val="004D4EDF"/>
    <w:rsid w:val="004D502C"/>
    <w:rsid w:val="004D58D7"/>
    <w:rsid w:val="004D6394"/>
    <w:rsid w:val="004D6507"/>
    <w:rsid w:val="004D6D4C"/>
    <w:rsid w:val="004D7DDC"/>
    <w:rsid w:val="004E0433"/>
    <w:rsid w:val="004E0DE6"/>
    <w:rsid w:val="004E1393"/>
    <w:rsid w:val="004E153E"/>
    <w:rsid w:val="004E1FEB"/>
    <w:rsid w:val="004E31E1"/>
    <w:rsid w:val="004E3435"/>
    <w:rsid w:val="004E44BB"/>
    <w:rsid w:val="004E4532"/>
    <w:rsid w:val="004E4D28"/>
    <w:rsid w:val="004E524C"/>
    <w:rsid w:val="004E57F6"/>
    <w:rsid w:val="004E5A37"/>
    <w:rsid w:val="004E5E1A"/>
    <w:rsid w:val="004E6EF5"/>
    <w:rsid w:val="004E7AED"/>
    <w:rsid w:val="004E7BA1"/>
    <w:rsid w:val="004F06E6"/>
    <w:rsid w:val="004F0941"/>
    <w:rsid w:val="004F0A0C"/>
    <w:rsid w:val="004F0BD7"/>
    <w:rsid w:val="004F0D03"/>
    <w:rsid w:val="004F0D4F"/>
    <w:rsid w:val="004F101B"/>
    <w:rsid w:val="004F1286"/>
    <w:rsid w:val="004F1FAA"/>
    <w:rsid w:val="004F266C"/>
    <w:rsid w:val="004F287F"/>
    <w:rsid w:val="004F2AF6"/>
    <w:rsid w:val="004F2DE7"/>
    <w:rsid w:val="004F4C3C"/>
    <w:rsid w:val="004F4E96"/>
    <w:rsid w:val="004F590D"/>
    <w:rsid w:val="004F5EA5"/>
    <w:rsid w:val="004F6B3C"/>
    <w:rsid w:val="004F6F7F"/>
    <w:rsid w:val="004F7383"/>
    <w:rsid w:val="004F77A1"/>
    <w:rsid w:val="00500542"/>
    <w:rsid w:val="00500EC7"/>
    <w:rsid w:val="00501064"/>
    <w:rsid w:val="005011AE"/>
    <w:rsid w:val="00501552"/>
    <w:rsid w:val="0050194A"/>
    <w:rsid w:val="0050197A"/>
    <w:rsid w:val="00501B9E"/>
    <w:rsid w:val="00502C3F"/>
    <w:rsid w:val="00503558"/>
    <w:rsid w:val="00504785"/>
    <w:rsid w:val="00504E48"/>
    <w:rsid w:val="00504EF0"/>
    <w:rsid w:val="00505B7F"/>
    <w:rsid w:val="00505D1B"/>
    <w:rsid w:val="0050643C"/>
    <w:rsid w:val="00506782"/>
    <w:rsid w:val="00506E5A"/>
    <w:rsid w:val="0050720B"/>
    <w:rsid w:val="00507691"/>
    <w:rsid w:val="00507B60"/>
    <w:rsid w:val="00507B78"/>
    <w:rsid w:val="00511502"/>
    <w:rsid w:val="0051186A"/>
    <w:rsid w:val="00511E37"/>
    <w:rsid w:val="005120D6"/>
    <w:rsid w:val="005123C4"/>
    <w:rsid w:val="00512556"/>
    <w:rsid w:val="00512A26"/>
    <w:rsid w:val="00512C7B"/>
    <w:rsid w:val="00513152"/>
    <w:rsid w:val="00513596"/>
    <w:rsid w:val="005139DC"/>
    <w:rsid w:val="005153FF"/>
    <w:rsid w:val="005154F2"/>
    <w:rsid w:val="00516249"/>
    <w:rsid w:val="00516AB5"/>
    <w:rsid w:val="00517B84"/>
    <w:rsid w:val="00517D76"/>
    <w:rsid w:val="00517FF3"/>
    <w:rsid w:val="005204B3"/>
    <w:rsid w:val="0052082B"/>
    <w:rsid w:val="0052087F"/>
    <w:rsid w:val="00520B39"/>
    <w:rsid w:val="00521ECE"/>
    <w:rsid w:val="00522D60"/>
    <w:rsid w:val="0052359C"/>
    <w:rsid w:val="00523E05"/>
    <w:rsid w:val="00524931"/>
    <w:rsid w:val="00524D85"/>
    <w:rsid w:val="0052598C"/>
    <w:rsid w:val="0052638D"/>
    <w:rsid w:val="0052714D"/>
    <w:rsid w:val="00527FC1"/>
    <w:rsid w:val="00530D38"/>
    <w:rsid w:val="00530D3D"/>
    <w:rsid w:val="00531274"/>
    <w:rsid w:val="0053136E"/>
    <w:rsid w:val="005317FF"/>
    <w:rsid w:val="0053246F"/>
    <w:rsid w:val="00532EF6"/>
    <w:rsid w:val="0053307A"/>
    <w:rsid w:val="00533A1A"/>
    <w:rsid w:val="00533D96"/>
    <w:rsid w:val="00534429"/>
    <w:rsid w:val="005355EC"/>
    <w:rsid w:val="005358AA"/>
    <w:rsid w:val="00535DB7"/>
    <w:rsid w:val="00536511"/>
    <w:rsid w:val="00536A39"/>
    <w:rsid w:val="005375B9"/>
    <w:rsid w:val="00537962"/>
    <w:rsid w:val="00537F9B"/>
    <w:rsid w:val="00540425"/>
    <w:rsid w:val="00540446"/>
    <w:rsid w:val="00540ADB"/>
    <w:rsid w:val="00540FEF"/>
    <w:rsid w:val="00541980"/>
    <w:rsid w:val="005419C7"/>
    <w:rsid w:val="00541BAF"/>
    <w:rsid w:val="00542534"/>
    <w:rsid w:val="00542605"/>
    <w:rsid w:val="00542B86"/>
    <w:rsid w:val="00542D85"/>
    <w:rsid w:val="00543380"/>
    <w:rsid w:val="005437E4"/>
    <w:rsid w:val="00544D45"/>
    <w:rsid w:val="005456CA"/>
    <w:rsid w:val="00545A17"/>
    <w:rsid w:val="00546D6D"/>
    <w:rsid w:val="005470D8"/>
    <w:rsid w:val="00547D98"/>
    <w:rsid w:val="00550DA3"/>
    <w:rsid w:val="00550F4A"/>
    <w:rsid w:val="005513DB"/>
    <w:rsid w:val="0055181E"/>
    <w:rsid w:val="005520E1"/>
    <w:rsid w:val="0055275C"/>
    <w:rsid w:val="0055288B"/>
    <w:rsid w:val="00552DFF"/>
    <w:rsid w:val="00553921"/>
    <w:rsid w:val="00554095"/>
    <w:rsid w:val="005548A6"/>
    <w:rsid w:val="00554D3A"/>
    <w:rsid w:val="00554F6D"/>
    <w:rsid w:val="00555503"/>
    <w:rsid w:val="00555CDB"/>
    <w:rsid w:val="00556969"/>
    <w:rsid w:val="005569FC"/>
    <w:rsid w:val="00557249"/>
    <w:rsid w:val="005577FF"/>
    <w:rsid w:val="00557966"/>
    <w:rsid w:val="00557BF2"/>
    <w:rsid w:val="00557DBC"/>
    <w:rsid w:val="00561AAE"/>
    <w:rsid w:val="00562D5B"/>
    <w:rsid w:val="005630E6"/>
    <w:rsid w:val="005632E5"/>
    <w:rsid w:val="00564742"/>
    <w:rsid w:val="00564A78"/>
    <w:rsid w:val="00564B99"/>
    <w:rsid w:val="005654BE"/>
    <w:rsid w:val="005656F2"/>
    <w:rsid w:val="00565F58"/>
    <w:rsid w:val="00566493"/>
    <w:rsid w:val="0056681A"/>
    <w:rsid w:val="00566981"/>
    <w:rsid w:val="00566E51"/>
    <w:rsid w:val="00567655"/>
    <w:rsid w:val="0056779D"/>
    <w:rsid w:val="00570878"/>
    <w:rsid w:val="005709D0"/>
    <w:rsid w:val="00571296"/>
    <w:rsid w:val="005714F6"/>
    <w:rsid w:val="00571AFE"/>
    <w:rsid w:val="0057209C"/>
    <w:rsid w:val="005721D1"/>
    <w:rsid w:val="00572337"/>
    <w:rsid w:val="005724E1"/>
    <w:rsid w:val="00572C2D"/>
    <w:rsid w:val="00573678"/>
    <w:rsid w:val="005736E8"/>
    <w:rsid w:val="005746DA"/>
    <w:rsid w:val="00574B13"/>
    <w:rsid w:val="005753A1"/>
    <w:rsid w:val="00575CBE"/>
    <w:rsid w:val="00575EDE"/>
    <w:rsid w:val="00576A24"/>
    <w:rsid w:val="005774EB"/>
    <w:rsid w:val="00577737"/>
    <w:rsid w:val="005777ED"/>
    <w:rsid w:val="005804ED"/>
    <w:rsid w:val="005806C5"/>
    <w:rsid w:val="00582364"/>
    <w:rsid w:val="00582BAC"/>
    <w:rsid w:val="00582D46"/>
    <w:rsid w:val="00582F23"/>
    <w:rsid w:val="005832EC"/>
    <w:rsid w:val="005833D9"/>
    <w:rsid w:val="0058455F"/>
    <w:rsid w:val="00584573"/>
    <w:rsid w:val="005845F9"/>
    <w:rsid w:val="005847CC"/>
    <w:rsid w:val="00585431"/>
    <w:rsid w:val="005854EE"/>
    <w:rsid w:val="00586A2B"/>
    <w:rsid w:val="00587347"/>
    <w:rsid w:val="00587E0E"/>
    <w:rsid w:val="00590001"/>
    <w:rsid w:val="0059050C"/>
    <w:rsid w:val="005907C3"/>
    <w:rsid w:val="00590D99"/>
    <w:rsid w:val="00591155"/>
    <w:rsid w:val="005913D8"/>
    <w:rsid w:val="00592646"/>
    <w:rsid w:val="00593270"/>
    <w:rsid w:val="00594B88"/>
    <w:rsid w:val="00595761"/>
    <w:rsid w:val="00596391"/>
    <w:rsid w:val="005A1508"/>
    <w:rsid w:val="005A1665"/>
    <w:rsid w:val="005A192E"/>
    <w:rsid w:val="005A19EE"/>
    <w:rsid w:val="005A2122"/>
    <w:rsid w:val="005A41CD"/>
    <w:rsid w:val="005A470D"/>
    <w:rsid w:val="005A52B6"/>
    <w:rsid w:val="005A6EF3"/>
    <w:rsid w:val="005A7061"/>
    <w:rsid w:val="005B05E3"/>
    <w:rsid w:val="005B0C76"/>
    <w:rsid w:val="005B0E78"/>
    <w:rsid w:val="005B0F2F"/>
    <w:rsid w:val="005B1E51"/>
    <w:rsid w:val="005B2962"/>
    <w:rsid w:val="005B29B7"/>
    <w:rsid w:val="005B303E"/>
    <w:rsid w:val="005B3198"/>
    <w:rsid w:val="005B40E7"/>
    <w:rsid w:val="005B43D6"/>
    <w:rsid w:val="005B44E7"/>
    <w:rsid w:val="005B4C82"/>
    <w:rsid w:val="005B4E0A"/>
    <w:rsid w:val="005B4E29"/>
    <w:rsid w:val="005B54C3"/>
    <w:rsid w:val="005B55AC"/>
    <w:rsid w:val="005B5768"/>
    <w:rsid w:val="005B57AE"/>
    <w:rsid w:val="005B58FB"/>
    <w:rsid w:val="005B5DFF"/>
    <w:rsid w:val="005B6232"/>
    <w:rsid w:val="005B624B"/>
    <w:rsid w:val="005B77C0"/>
    <w:rsid w:val="005C0088"/>
    <w:rsid w:val="005C00E3"/>
    <w:rsid w:val="005C07A6"/>
    <w:rsid w:val="005C08A5"/>
    <w:rsid w:val="005C0934"/>
    <w:rsid w:val="005C0D2F"/>
    <w:rsid w:val="005C1152"/>
    <w:rsid w:val="005C122C"/>
    <w:rsid w:val="005C15CD"/>
    <w:rsid w:val="005C16C5"/>
    <w:rsid w:val="005C16E8"/>
    <w:rsid w:val="005C1FB3"/>
    <w:rsid w:val="005C21DE"/>
    <w:rsid w:val="005C2330"/>
    <w:rsid w:val="005C2DC9"/>
    <w:rsid w:val="005C3335"/>
    <w:rsid w:val="005C45C5"/>
    <w:rsid w:val="005C4D48"/>
    <w:rsid w:val="005C4F53"/>
    <w:rsid w:val="005C5053"/>
    <w:rsid w:val="005C5162"/>
    <w:rsid w:val="005C5B1D"/>
    <w:rsid w:val="005C5E42"/>
    <w:rsid w:val="005C7A89"/>
    <w:rsid w:val="005C7BFF"/>
    <w:rsid w:val="005D0C92"/>
    <w:rsid w:val="005D0DA2"/>
    <w:rsid w:val="005D108B"/>
    <w:rsid w:val="005D118E"/>
    <w:rsid w:val="005D1940"/>
    <w:rsid w:val="005D1A33"/>
    <w:rsid w:val="005D1EE6"/>
    <w:rsid w:val="005D1F50"/>
    <w:rsid w:val="005D23A7"/>
    <w:rsid w:val="005D245B"/>
    <w:rsid w:val="005D2D44"/>
    <w:rsid w:val="005D30E8"/>
    <w:rsid w:val="005D40E4"/>
    <w:rsid w:val="005D4124"/>
    <w:rsid w:val="005D444D"/>
    <w:rsid w:val="005D44E0"/>
    <w:rsid w:val="005D4769"/>
    <w:rsid w:val="005D4932"/>
    <w:rsid w:val="005D49C1"/>
    <w:rsid w:val="005D4DF8"/>
    <w:rsid w:val="005D571A"/>
    <w:rsid w:val="005D5DCD"/>
    <w:rsid w:val="005D5F1B"/>
    <w:rsid w:val="005D6928"/>
    <w:rsid w:val="005D6B31"/>
    <w:rsid w:val="005D6DD7"/>
    <w:rsid w:val="005D795F"/>
    <w:rsid w:val="005D7BFC"/>
    <w:rsid w:val="005D7DE9"/>
    <w:rsid w:val="005D7E5D"/>
    <w:rsid w:val="005E05CC"/>
    <w:rsid w:val="005E085B"/>
    <w:rsid w:val="005E1103"/>
    <w:rsid w:val="005E1328"/>
    <w:rsid w:val="005E2136"/>
    <w:rsid w:val="005E2786"/>
    <w:rsid w:val="005E3027"/>
    <w:rsid w:val="005E3129"/>
    <w:rsid w:val="005E5336"/>
    <w:rsid w:val="005E5E7E"/>
    <w:rsid w:val="005E6EAE"/>
    <w:rsid w:val="005E6FEF"/>
    <w:rsid w:val="005E700D"/>
    <w:rsid w:val="005E70BC"/>
    <w:rsid w:val="005E76AF"/>
    <w:rsid w:val="005E7A7F"/>
    <w:rsid w:val="005F06BF"/>
    <w:rsid w:val="005F091C"/>
    <w:rsid w:val="005F1403"/>
    <w:rsid w:val="005F26D7"/>
    <w:rsid w:val="005F2AF5"/>
    <w:rsid w:val="005F3640"/>
    <w:rsid w:val="005F4AF6"/>
    <w:rsid w:val="005F4C1E"/>
    <w:rsid w:val="005F5466"/>
    <w:rsid w:val="005F5876"/>
    <w:rsid w:val="005F5D32"/>
    <w:rsid w:val="005F5EC7"/>
    <w:rsid w:val="005F6014"/>
    <w:rsid w:val="005F65C8"/>
    <w:rsid w:val="005F67AF"/>
    <w:rsid w:val="005F7451"/>
    <w:rsid w:val="005F786E"/>
    <w:rsid w:val="005F7C51"/>
    <w:rsid w:val="0060007E"/>
    <w:rsid w:val="00600218"/>
    <w:rsid w:val="00600BBF"/>
    <w:rsid w:val="00600CD6"/>
    <w:rsid w:val="00600EF6"/>
    <w:rsid w:val="00600FC2"/>
    <w:rsid w:val="0060140E"/>
    <w:rsid w:val="006027F8"/>
    <w:rsid w:val="00602A16"/>
    <w:rsid w:val="00602D6C"/>
    <w:rsid w:val="00603809"/>
    <w:rsid w:val="00603EE1"/>
    <w:rsid w:val="00604523"/>
    <w:rsid w:val="006046AB"/>
    <w:rsid w:val="00605002"/>
    <w:rsid w:val="00605172"/>
    <w:rsid w:val="0060552D"/>
    <w:rsid w:val="00605DBA"/>
    <w:rsid w:val="0060623E"/>
    <w:rsid w:val="00606286"/>
    <w:rsid w:val="006063B5"/>
    <w:rsid w:val="00606DA1"/>
    <w:rsid w:val="0060750E"/>
    <w:rsid w:val="0060751F"/>
    <w:rsid w:val="0060752E"/>
    <w:rsid w:val="006076B8"/>
    <w:rsid w:val="00610511"/>
    <w:rsid w:val="00610AA9"/>
    <w:rsid w:val="00610F4C"/>
    <w:rsid w:val="006126AA"/>
    <w:rsid w:val="00613052"/>
    <w:rsid w:val="00613866"/>
    <w:rsid w:val="006139A3"/>
    <w:rsid w:val="00613BD0"/>
    <w:rsid w:val="00613D4D"/>
    <w:rsid w:val="0061436B"/>
    <w:rsid w:val="00614636"/>
    <w:rsid w:val="006146B6"/>
    <w:rsid w:val="0061554B"/>
    <w:rsid w:val="00615A73"/>
    <w:rsid w:val="006167B4"/>
    <w:rsid w:val="00617094"/>
    <w:rsid w:val="00617242"/>
    <w:rsid w:val="006173D9"/>
    <w:rsid w:val="00620197"/>
    <w:rsid w:val="006208B4"/>
    <w:rsid w:val="00621051"/>
    <w:rsid w:val="00621103"/>
    <w:rsid w:val="006212B5"/>
    <w:rsid w:val="00621348"/>
    <w:rsid w:val="0062183F"/>
    <w:rsid w:val="00621BD0"/>
    <w:rsid w:val="00621CF1"/>
    <w:rsid w:val="006229D1"/>
    <w:rsid w:val="00622A1B"/>
    <w:rsid w:val="00622B97"/>
    <w:rsid w:val="006241C2"/>
    <w:rsid w:val="0062506C"/>
    <w:rsid w:val="006251A2"/>
    <w:rsid w:val="00625D9E"/>
    <w:rsid w:val="00626192"/>
    <w:rsid w:val="00626EE5"/>
    <w:rsid w:val="00627598"/>
    <w:rsid w:val="006276FD"/>
    <w:rsid w:val="006278B4"/>
    <w:rsid w:val="006303F4"/>
    <w:rsid w:val="006305DC"/>
    <w:rsid w:val="00630659"/>
    <w:rsid w:val="00631C7B"/>
    <w:rsid w:val="00631E9D"/>
    <w:rsid w:val="00632204"/>
    <w:rsid w:val="00632226"/>
    <w:rsid w:val="00634702"/>
    <w:rsid w:val="00634F85"/>
    <w:rsid w:val="00635187"/>
    <w:rsid w:val="0063550B"/>
    <w:rsid w:val="0063566F"/>
    <w:rsid w:val="00635E16"/>
    <w:rsid w:val="0063656E"/>
    <w:rsid w:val="0063746F"/>
    <w:rsid w:val="006374C5"/>
    <w:rsid w:val="00637947"/>
    <w:rsid w:val="006400F9"/>
    <w:rsid w:val="00640730"/>
    <w:rsid w:val="0064096C"/>
    <w:rsid w:val="00640DEF"/>
    <w:rsid w:val="0064118E"/>
    <w:rsid w:val="006412A2"/>
    <w:rsid w:val="0064314C"/>
    <w:rsid w:val="006433A6"/>
    <w:rsid w:val="00643D9D"/>
    <w:rsid w:val="006442C6"/>
    <w:rsid w:val="006457C0"/>
    <w:rsid w:val="0064583F"/>
    <w:rsid w:val="0064605E"/>
    <w:rsid w:val="00646099"/>
    <w:rsid w:val="0064619C"/>
    <w:rsid w:val="006463B8"/>
    <w:rsid w:val="00646645"/>
    <w:rsid w:val="00646E4F"/>
    <w:rsid w:val="00647000"/>
    <w:rsid w:val="00650AD4"/>
    <w:rsid w:val="00650DFF"/>
    <w:rsid w:val="00651B6F"/>
    <w:rsid w:val="0065235A"/>
    <w:rsid w:val="00652E18"/>
    <w:rsid w:val="00653182"/>
    <w:rsid w:val="006535FC"/>
    <w:rsid w:val="00653A6C"/>
    <w:rsid w:val="006542A1"/>
    <w:rsid w:val="00656A9F"/>
    <w:rsid w:val="006571C6"/>
    <w:rsid w:val="00657704"/>
    <w:rsid w:val="00657BF3"/>
    <w:rsid w:val="006603E0"/>
    <w:rsid w:val="00660550"/>
    <w:rsid w:val="00660BAC"/>
    <w:rsid w:val="00661399"/>
    <w:rsid w:val="006615AF"/>
    <w:rsid w:val="006617D8"/>
    <w:rsid w:val="00661A23"/>
    <w:rsid w:val="00661BB8"/>
    <w:rsid w:val="0066279E"/>
    <w:rsid w:val="00662810"/>
    <w:rsid w:val="00662ACE"/>
    <w:rsid w:val="006632DD"/>
    <w:rsid w:val="006640B5"/>
    <w:rsid w:val="00664C59"/>
    <w:rsid w:val="00664F28"/>
    <w:rsid w:val="0066540A"/>
    <w:rsid w:val="006658BF"/>
    <w:rsid w:val="00665BD8"/>
    <w:rsid w:val="00665E09"/>
    <w:rsid w:val="006667A9"/>
    <w:rsid w:val="0066694C"/>
    <w:rsid w:val="0066751B"/>
    <w:rsid w:val="0066753A"/>
    <w:rsid w:val="0066793E"/>
    <w:rsid w:val="00667D2F"/>
    <w:rsid w:val="0067006B"/>
    <w:rsid w:val="006702DA"/>
    <w:rsid w:val="00672C09"/>
    <w:rsid w:val="00672DE3"/>
    <w:rsid w:val="006731B3"/>
    <w:rsid w:val="00673B49"/>
    <w:rsid w:val="00673BBD"/>
    <w:rsid w:val="00673D92"/>
    <w:rsid w:val="00673F71"/>
    <w:rsid w:val="00674323"/>
    <w:rsid w:val="00674869"/>
    <w:rsid w:val="006757F4"/>
    <w:rsid w:val="00675FC3"/>
    <w:rsid w:val="00676F46"/>
    <w:rsid w:val="00677DAB"/>
    <w:rsid w:val="0068036B"/>
    <w:rsid w:val="006811D0"/>
    <w:rsid w:val="0068140F"/>
    <w:rsid w:val="00681826"/>
    <w:rsid w:val="00681D91"/>
    <w:rsid w:val="0068239D"/>
    <w:rsid w:val="00682C74"/>
    <w:rsid w:val="00683199"/>
    <w:rsid w:val="00683EF2"/>
    <w:rsid w:val="00684509"/>
    <w:rsid w:val="00684AF0"/>
    <w:rsid w:val="00684E6D"/>
    <w:rsid w:val="006850AF"/>
    <w:rsid w:val="00685944"/>
    <w:rsid w:val="00687E9A"/>
    <w:rsid w:val="0069040E"/>
    <w:rsid w:val="00690A01"/>
    <w:rsid w:val="00691112"/>
    <w:rsid w:val="0069150B"/>
    <w:rsid w:val="00691BF5"/>
    <w:rsid w:val="00691CBE"/>
    <w:rsid w:val="00691EF5"/>
    <w:rsid w:val="00692796"/>
    <w:rsid w:val="00693408"/>
    <w:rsid w:val="00693C63"/>
    <w:rsid w:val="00693F10"/>
    <w:rsid w:val="006956E5"/>
    <w:rsid w:val="00696E79"/>
    <w:rsid w:val="006A0A28"/>
    <w:rsid w:val="006A0C88"/>
    <w:rsid w:val="006A1499"/>
    <w:rsid w:val="006A1E9F"/>
    <w:rsid w:val="006A25FE"/>
    <w:rsid w:val="006A2742"/>
    <w:rsid w:val="006A28D8"/>
    <w:rsid w:val="006A36D1"/>
    <w:rsid w:val="006A4015"/>
    <w:rsid w:val="006A47BF"/>
    <w:rsid w:val="006A4E0F"/>
    <w:rsid w:val="006A5158"/>
    <w:rsid w:val="006A5246"/>
    <w:rsid w:val="006A57E9"/>
    <w:rsid w:val="006A5EEF"/>
    <w:rsid w:val="006A63A1"/>
    <w:rsid w:val="006B0A51"/>
    <w:rsid w:val="006B13FD"/>
    <w:rsid w:val="006B1B9A"/>
    <w:rsid w:val="006B1D18"/>
    <w:rsid w:val="006B3BF5"/>
    <w:rsid w:val="006B4208"/>
    <w:rsid w:val="006B4782"/>
    <w:rsid w:val="006B4C41"/>
    <w:rsid w:val="006B52E8"/>
    <w:rsid w:val="006B61A3"/>
    <w:rsid w:val="006B6203"/>
    <w:rsid w:val="006B6688"/>
    <w:rsid w:val="006B686C"/>
    <w:rsid w:val="006B6AB9"/>
    <w:rsid w:val="006B6BFE"/>
    <w:rsid w:val="006B70E5"/>
    <w:rsid w:val="006B7E7C"/>
    <w:rsid w:val="006C03D7"/>
    <w:rsid w:val="006C21A8"/>
    <w:rsid w:val="006C2258"/>
    <w:rsid w:val="006C22D6"/>
    <w:rsid w:val="006C389E"/>
    <w:rsid w:val="006C4362"/>
    <w:rsid w:val="006C44DB"/>
    <w:rsid w:val="006C4705"/>
    <w:rsid w:val="006C5EC0"/>
    <w:rsid w:val="006C6139"/>
    <w:rsid w:val="006C66B3"/>
    <w:rsid w:val="006C717D"/>
    <w:rsid w:val="006D199C"/>
    <w:rsid w:val="006D1C5A"/>
    <w:rsid w:val="006D2143"/>
    <w:rsid w:val="006D34B4"/>
    <w:rsid w:val="006D3A4C"/>
    <w:rsid w:val="006D3D23"/>
    <w:rsid w:val="006D41D1"/>
    <w:rsid w:val="006D42DE"/>
    <w:rsid w:val="006D449D"/>
    <w:rsid w:val="006D472D"/>
    <w:rsid w:val="006D55D2"/>
    <w:rsid w:val="006D5968"/>
    <w:rsid w:val="006D59DC"/>
    <w:rsid w:val="006D5AFF"/>
    <w:rsid w:val="006D5BC0"/>
    <w:rsid w:val="006D632C"/>
    <w:rsid w:val="006D6DF7"/>
    <w:rsid w:val="006E000D"/>
    <w:rsid w:val="006E0E5F"/>
    <w:rsid w:val="006E0F1F"/>
    <w:rsid w:val="006E1492"/>
    <w:rsid w:val="006E19A1"/>
    <w:rsid w:val="006E21A9"/>
    <w:rsid w:val="006E25D8"/>
    <w:rsid w:val="006E26B6"/>
    <w:rsid w:val="006E2801"/>
    <w:rsid w:val="006E3558"/>
    <w:rsid w:val="006E3676"/>
    <w:rsid w:val="006E3C15"/>
    <w:rsid w:val="006E3C21"/>
    <w:rsid w:val="006E3FC3"/>
    <w:rsid w:val="006E4568"/>
    <w:rsid w:val="006E4DA8"/>
    <w:rsid w:val="006E4F80"/>
    <w:rsid w:val="006E5880"/>
    <w:rsid w:val="006E5CE8"/>
    <w:rsid w:val="006E70F2"/>
    <w:rsid w:val="006E75E3"/>
    <w:rsid w:val="006E7637"/>
    <w:rsid w:val="006E785A"/>
    <w:rsid w:val="006F0424"/>
    <w:rsid w:val="006F076F"/>
    <w:rsid w:val="006F11F4"/>
    <w:rsid w:val="006F16BE"/>
    <w:rsid w:val="006F1AD7"/>
    <w:rsid w:val="006F21C4"/>
    <w:rsid w:val="006F2697"/>
    <w:rsid w:val="006F2775"/>
    <w:rsid w:val="006F4227"/>
    <w:rsid w:val="006F4525"/>
    <w:rsid w:val="006F494E"/>
    <w:rsid w:val="006F510A"/>
    <w:rsid w:val="006F5966"/>
    <w:rsid w:val="006F5EB6"/>
    <w:rsid w:val="006F603B"/>
    <w:rsid w:val="006F6B85"/>
    <w:rsid w:val="006F7064"/>
    <w:rsid w:val="006F70F6"/>
    <w:rsid w:val="006F7188"/>
    <w:rsid w:val="006F73C9"/>
    <w:rsid w:val="006F75EF"/>
    <w:rsid w:val="006F78C6"/>
    <w:rsid w:val="00700D27"/>
    <w:rsid w:val="00701C4B"/>
    <w:rsid w:val="00702212"/>
    <w:rsid w:val="00702D67"/>
    <w:rsid w:val="00703EA8"/>
    <w:rsid w:val="0070403D"/>
    <w:rsid w:val="0070424E"/>
    <w:rsid w:val="007043CA"/>
    <w:rsid w:val="00705518"/>
    <w:rsid w:val="00705CB5"/>
    <w:rsid w:val="00707DA6"/>
    <w:rsid w:val="00707FB5"/>
    <w:rsid w:val="00707FBC"/>
    <w:rsid w:val="00711478"/>
    <w:rsid w:val="007118DC"/>
    <w:rsid w:val="00712CFB"/>
    <w:rsid w:val="0071382E"/>
    <w:rsid w:val="007143AC"/>
    <w:rsid w:val="007144C2"/>
    <w:rsid w:val="00715211"/>
    <w:rsid w:val="0071567A"/>
    <w:rsid w:val="0071584C"/>
    <w:rsid w:val="0071617C"/>
    <w:rsid w:val="00716B85"/>
    <w:rsid w:val="00716E0F"/>
    <w:rsid w:val="007176A2"/>
    <w:rsid w:val="00717909"/>
    <w:rsid w:val="00717E2D"/>
    <w:rsid w:val="00720097"/>
    <w:rsid w:val="007205BB"/>
    <w:rsid w:val="00720AB9"/>
    <w:rsid w:val="00720BB6"/>
    <w:rsid w:val="00721958"/>
    <w:rsid w:val="007219FE"/>
    <w:rsid w:val="007221D1"/>
    <w:rsid w:val="00722A27"/>
    <w:rsid w:val="00722D7B"/>
    <w:rsid w:val="00722E6C"/>
    <w:rsid w:val="00723CDA"/>
    <w:rsid w:val="00724B5C"/>
    <w:rsid w:val="007250B8"/>
    <w:rsid w:val="00725611"/>
    <w:rsid w:val="0072586A"/>
    <w:rsid w:val="00725F29"/>
    <w:rsid w:val="00727EBF"/>
    <w:rsid w:val="00730626"/>
    <w:rsid w:val="00730974"/>
    <w:rsid w:val="00732A2F"/>
    <w:rsid w:val="007330BA"/>
    <w:rsid w:val="007335F0"/>
    <w:rsid w:val="00733FEF"/>
    <w:rsid w:val="007340A2"/>
    <w:rsid w:val="0073434B"/>
    <w:rsid w:val="0073484E"/>
    <w:rsid w:val="007349EA"/>
    <w:rsid w:val="007350FC"/>
    <w:rsid w:val="007364ED"/>
    <w:rsid w:val="00736792"/>
    <w:rsid w:val="00736A66"/>
    <w:rsid w:val="00736A9E"/>
    <w:rsid w:val="00737243"/>
    <w:rsid w:val="007376D4"/>
    <w:rsid w:val="007377EE"/>
    <w:rsid w:val="00737ABB"/>
    <w:rsid w:val="00737FE8"/>
    <w:rsid w:val="00741D82"/>
    <w:rsid w:val="007438E1"/>
    <w:rsid w:val="00743D04"/>
    <w:rsid w:val="007440DC"/>
    <w:rsid w:val="00744159"/>
    <w:rsid w:val="0074449A"/>
    <w:rsid w:val="007449F6"/>
    <w:rsid w:val="00745D26"/>
    <w:rsid w:val="00746F66"/>
    <w:rsid w:val="0074705D"/>
    <w:rsid w:val="007501E2"/>
    <w:rsid w:val="00750C4A"/>
    <w:rsid w:val="00751A2B"/>
    <w:rsid w:val="00752490"/>
    <w:rsid w:val="007524EC"/>
    <w:rsid w:val="00753532"/>
    <w:rsid w:val="00753B6F"/>
    <w:rsid w:val="00754871"/>
    <w:rsid w:val="00755235"/>
    <w:rsid w:val="00755647"/>
    <w:rsid w:val="007558F4"/>
    <w:rsid w:val="00755E95"/>
    <w:rsid w:val="00755EAE"/>
    <w:rsid w:val="00756445"/>
    <w:rsid w:val="00756481"/>
    <w:rsid w:val="00756969"/>
    <w:rsid w:val="00756BD0"/>
    <w:rsid w:val="00756D76"/>
    <w:rsid w:val="007570DA"/>
    <w:rsid w:val="007576B2"/>
    <w:rsid w:val="00757933"/>
    <w:rsid w:val="00757C7D"/>
    <w:rsid w:val="0076063C"/>
    <w:rsid w:val="0076068E"/>
    <w:rsid w:val="00760980"/>
    <w:rsid w:val="00760B49"/>
    <w:rsid w:val="0076147A"/>
    <w:rsid w:val="00762046"/>
    <w:rsid w:val="00763192"/>
    <w:rsid w:val="00763460"/>
    <w:rsid w:val="007635BB"/>
    <w:rsid w:val="0076363D"/>
    <w:rsid w:val="00763815"/>
    <w:rsid w:val="00763EAA"/>
    <w:rsid w:val="00764400"/>
    <w:rsid w:val="00764C6D"/>
    <w:rsid w:val="007655E4"/>
    <w:rsid w:val="0076638D"/>
    <w:rsid w:val="007663C3"/>
    <w:rsid w:val="00766759"/>
    <w:rsid w:val="00766B0B"/>
    <w:rsid w:val="00766BDF"/>
    <w:rsid w:val="007675ED"/>
    <w:rsid w:val="00767CD1"/>
    <w:rsid w:val="00770ACC"/>
    <w:rsid w:val="00770D1C"/>
    <w:rsid w:val="0077161B"/>
    <w:rsid w:val="0077166C"/>
    <w:rsid w:val="007727A2"/>
    <w:rsid w:val="00772CED"/>
    <w:rsid w:val="007735A2"/>
    <w:rsid w:val="00773748"/>
    <w:rsid w:val="00773960"/>
    <w:rsid w:val="00774164"/>
    <w:rsid w:val="007743FC"/>
    <w:rsid w:val="00774A93"/>
    <w:rsid w:val="00774E7E"/>
    <w:rsid w:val="00775170"/>
    <w:rsid w:val="00776FBF"/>
    <w:rsid w:val="00777086"/>
    <w:rsid w:val="007772FE"/>
    <w:rsid w:val="007774C6"/>
    <w:rsid w:val="007801E5"/>
    <w:rsid w:val="007803B2"/>
    <w:rsid w:val="0078127B"/>
    <w:rsid w:val="007815E3"/>
    <w:rsid w:val="0078275B"/>
    <w:rsid w:val="00782A2A"/>
    <w:rsid w:val="00782E51"/>
    <w:rsid w:val="007836BC"/>
    <w:rsid w:val="00783C17"/>
    <w:rsid w:val="00783D43"/>
    <w:rsid w:val="0078457D"/>
    <w:rsid w:val="00784789"/>
    <w:rsid w:val="00784892"/>
    <w:rsid w:val="00784D5C"/>
    <w:rsid w:val="0078534C"/>
    <w:rsid w:val="00785FAA"/>
    <w:rsid w:val="0078660D"/>
    <w:rsid w:val="00786693"/>
    <w:rsid w:val="007874FF"/>
    <w:rsid w:val="007879D0"/>
    <w:rsid w:val="00787F40"/>
    <w:rsid w:val="0079033B"/>
    <w:rsid w:val="007905EA"/>
    <w:rsid w:val="00790661"/>
    <w:rsid w:val="00790851"/>
    <w:rsid w:val="007909B1"/>
    <w:rsid w:val="00790AF3"/>
    <w:rsid w:val="00791788"/>
    <w:rsid w:val="00791B25"/>
    <w:rsid w:val="007923FB"/>
    <w:rsid w:val="007926A0"/>
    <w:rsid w:val="007930BB"/>
    <w:rsid w:val="00793C0C"/>
    <w:rsid w:val="0079480C"/>
    <w:rsid w:val="00794E55"/>
    <w:rsid w:val="007950B9"/>
    <w:rsid w:val="00795BEC"/>
    <w:rsid w:val="00795DCC"/>
    <w:rsid w:val="007965E8"/>
    <w:rsid w:val="00796D51"/>
    <w:rsid w:val="007A07E1"/>
    <w:rsid w:val="007A0E3B"/>
    <w:rsid w:val="007A0E87"/>
    <w:rsid w:val="007A1059"/>
    <w:rsid w:val="007A13FE"/>
    <w:rsid w:val="007A276C"/>
    <w:rsid w:val="007A2789"/>
    <w:rsid w:val="007A2B62"/>
    <w:rsid w:val="007A3535"/>
    <w:rsid w:val="007A3D65"/>
    <w:rsid w:val="007A3D7A"/>
    <w:rsid w:val="007A4092"/>
    <w:rsid w:val="007A45F1"/>
    <w:rsid w:val="007A48A8"/>
    <w:rsid w:val="007A5082"/>
    <w:rsid w:val="007A5614"/>
    <w:rsid w:val="007A5627"/>
    <w:rsid w:val="007A65A8"/>
    <w:rsid w:val="007A6757"/>
    <w:rsid w:val="007A6AAF"/>
    <w:rsid w:val="007A70C9"/>
    <w:rsid w:val="007A71C6"/>
    <w:rsid w:val="007A71D9"/>
    <w:rsid w:val="007A71DC"/>
    <w:rsid w:val="007A74F4"/>
    <w:rsid w:val="007A79ED"/>
    <w:rsid w:val="007A7F73"/>
    <w:rsid w:val="007B042A"/>
    <w:rsid w:val="007B0CF2"/>
    <w:rsid w:val="007B0EA7"/>
    <w:rsid w:val="007B0F90"/>
    <w:rsid w:val="007B0FD9"/>
    <w:rsid w:val="007B12AA"/>
    <w:rsid w:val="007B12B9"/>
    <w:rsid w:val="007B12FC"/>
    <w:rsid w:val="007B2047"/>
    <w:rsid w:val="007B221E"/>
    <w:rsid w:val="007B257F"/>
    <w:rsid w:val="007B2FD3"/>
    <w:rsid w:val="007B31E9"/>
    <w:rsid w:val="007B362E"/>
    <w:rsid w:val="007B439C"/>
    <w:rsid w:val="007B4545"/>
    <w:rsid w:val="007B4978"/>
    <w:rsid w:val="007B5711"/>
    <w:rsid w:val="007B622D"/>
    <w:rsid w:val="007B65A6"/>
    <w:rsid w:val="007B6A2F"/>
    <w:rsid w:val="007B737E"/>
    <w:rsid w:val="007C0A9D"/>
    <w:rsid w:val="007C0F41"/>
    <w:rsid w:val="007C125C"/>
    <w:rsid w:val="007C1709"/>
    <w:rsid w:val="007C17D0"/>
    <w:rsid w:val="007C1B79"/>
    <w:rsid w:val="007C201E"/>
    <w:rsid w:val="007C2103"/>
    <w:rsid w:val="007C2428"/>
    <w:rsid w:val="007C258A"/>
    <w:rsid w:val="007C25CB"/>
    <w:rsid w:val="007C27D8"/>
    <w:rsid w:val="007C31F3"/>
    <w:rsid w:val="007C3448"/>
    <w:rsid w:val="007C363A"/>
    <w:rsid w:val="007C3FB8"/>
    <w:rsid w:val="007C482A"/>
    <w:rsid w:val="007C4879"/>
    <w:rsid w:val="007C4C47"/>
    <w:rsid w:val="007C632F"/>
    <w:rsid w:val="007C7B79"/>
    <w:rsid w:val="007C7FE2"/>
    <w:rsid w:val="007D028D"/>
    <w:rsid w:val="007D0474"/>
    <w:rsid w:val="007D0603"/>
    <w:rsid w:val="007D0728"/>
    <w:rsid w:val="007D095A"/>
    <w:rsid w:val="007D0E1B"/>
    <w:rsid w:val="007D1B5D"/>
    <w:rsid w:val="007D1C17"/>
    <w:rsid w:val="007D1E4A"/>
    <w:rsid w:val="007D1E6F"/>
    <w:rsid w:val="007D2187"/>
    <w:rsid w:val="007D24E1"/>
    <w:rsid w:val="007D2FFC"/>
    <w:rsid w:val="007D362A"/>
    <w:rsid w:val="007D3B0C"/>
    <w:rsid w:val="007D3C02"/>
    <w:rsid w:val="007D4516"/>
    <w:rsid w:val="007D4C58"/>
    <w:rsid w:val="007D4C65"/>
    <w:rsid w:val="007D4E9F"/>
    <w:rsid w:val="007D4F47"/>
    <w:rsid w:val="007D55D5"/>
    <w:rsid w:val="007D6072"/>
    <w:rsid w:val="007D6510"/>
    <w:rsid w:val="007D6DB3"/>
    <w:rsid w:val="007E0C35"/>
    <w:rsid w:val="007E1086"/>
    <w:rsid w:val="007E3612"/>
    <w:rsid w:val="007E3DF6"/>
    <w:rsid w:val="007E3ECB"/>
    <w:rsid w:val="007E3F3E"/>
    <w:rsid w:val="007E47B1"/>
    <w:rsid w:val="007E4858"/>
    <w:rsid w:val="007E537D"/>
    <w:rsid w:val="007E5CA0"/>
    <w:rsid w:val="007E6237"/>
    <w:rsid w:val="007E69F6"/>
    <w:rsid w:val="007E7874"/>
    <w:rsid w:val="007E7878"/>
    <w:rsid w:val="007F0077"/>
    <w:rsid w:val="007F0237"/>
    <w:rsid w:val="007F0E7F"/>
    <w:rsid w:val="007F185B"/>
    <w:rsid w:val="007F2A4D"/>
    <w:rsid w:val="007F3D92"/>
    <w:rsid w:val="007F5E28"/>
    <w:rsid w:val="007F6613"/>
    <w:rsid w:val="007F6879"/>
    <w:rsid w:val="007F6BD4"/>
    <w:rsid w:val="007F6E43"/>
    <w:rsid w:val="007F71A6"/>
    <w:rsid w:val="0080096D"/>
    <w:rsid w:val="00800F09"/>
    <w:rsid w:val="00801113"/>
    <w:rsid w:val="0080123B"/>
    <w:rsid w:val="00801A87"/>
    <w:rsid w:val="00801D4A"/>
    <w:rsid w:val="00802941"/>
    <w:rsid w:val="00802F22"/>
    <w:rsid w:val="00803241"/>
    <w:rsid w:val="0080379A"/>
    <w:rsid w:val="008039B0"/>
    <w:rsid w:val="008040D5"/>
    <w:rsid w:val="00804423"/>
    <w:rsid w:val="008045F3"/>
    <w:rsid w:val="008050BA"/>
    <w:rsid w:val="00805311"/>
    <w:rsid w:val="00805568"/>
    <w:rsid w:val="008057A7"/>
    <w:rsid w:val="00806203"/>
    <w:rsid w:val="0080628C"/>
    <w:rsid w:val="00806BFC"/>
    <w:rsid w:val="0080739F"/>
    <w:rsid w:val="0080766C"/>
    <w:rsid w:val="008078BF"/>
    <w:rsid w:val="00811FFC"/>
    <w:rsid w:val="008127CE"/>
    <w:rsid w:val="00812AF1"/>
    <w:rsid w:val="00812E96"/>
    <w:rsid w:val="008132F6"/>
    <w:rsid w:val="00813582"/>
    <w:rsid w:val="00813E4E"/>
    <w:rsid w:val="00813F03"/>
    <w:rsid w:val="00815340"/>
    <w:rsid w:val="008153C1"/>
    <w:rsid w:val="00815BD0"/>
    <w:rsid w:val="0081644E"/>
    <w:rsid w:val="00816B3A"/>
    <w:rsid w:val="00816DDA"/>
    <w:rsid w:val="00817E36"/>
    <w:rsid w:val="0082088F"/>
    <w:rsid w:val="008211D4"/>
    <w:rsid w:val="008212AB"/>
    <w:rsid w:val="0082142D"/>
    <w:rsid w:val="008220D7"/>
    <w:rsid w:val="0082239B"/>
    <w:rsid w:val="008223AE"/>
    <w:rsid w:val="00822530"/>
    <w:rsid w:val="0082392F"/>
    <w:rsid w:val="00823AD6"/>
    <w:rsid w:val="0082565A"/>
    <w:rsid w:val="0082596B"/>
    <w:rsid w:val="0082660F"/>
    <w:rsid w:val="00826929"/>
    <w:rsid w:val="008269C6"/>
    <w:rsid w:val="008277CC"/>
    <w:rsid w:val="008314FD"/>
    <w:rsid w:val="00831F1E"/>
    <w:rsid w:val="00832A8E"/>
    <w:rsid w:val="008337E5"/>
    <w:rsid w:val="008339DB"/>
    <w:rsid w:val="008351C0"/>
    <w:rsid w:val="0083762A"/>
    <w:rsid w:val="008405C9"/>
    <w:rsid w:val="00840FA4"/>
    <w:rsid w:val="00841487"/>
    <w:rsid w:val="00841563"/>
    <w:rsid w:val="00841891"/>
    <w:rsid w:val="00841B09"/>
    <w:rsid w:val="008429AB"/>
    <w:rsid w:val="00842D3F"/>
    <w:rsid w:val="00842E4F"/>
    <w:rsid w:val="00844128"/>
    <w:rsid w:val="008445BC"/>
    <w:rsid w:val="00844816"/>
    <w:rsid w:val="00845630"/>
    <w:rsid w:val="00845C74"/>
    <w:rsid w:val="00845EA6"/>
    <w:rsid w:val="00846356"/>
    <w:rsid w:val="00846AB4"/>
    <w:rsid w:val="00847304"/>
    <w:rsid w:val="00847711"/>
    <w:rsid w:val="00847B5E"/>
    <w:rsid w:val="00850939"/>
    <w:rsid w:val="008511FF"/>
    <w:rsid w:val="0085133B"/>
    <w:rsid w:val="0085153B"/>
    <w:rsid w:val="00851752"/>
    <w:rsid w:val="00851AC0"/>
    <w:rsid w:val="00851E35"/>
    <w:rsid w:val="00851F9C"/>
    <w:rsid w:val="0085296B"/>
    <w:rsid w:val="00853436"/>
    <w:rsid w:val="008534DC"/>
    <w:rsid w:val="008536BE"/>
    <w:rsid w:val="0085468E"/>
    <w:rsid w:val="008552E4"/>
    <w:rsid w:val="00855614"/>
    <w:rsid w:val="0085589B"/>
    <w:rsid w:val="008563EB"/>
    <w:rsid w:val="00856724"/>
    <w:rsid w:val="00857287"/>
    <w:rsid w:val="00857357"/>
    <w:rsid w:val="00857FE3"/>
    <w:rsid w:val="0086004F"/>
    <w:rsid w:val="008608AF"/>
    <w:rsid w:val="00860C32"/>
    <w:rsid w:val="00861188"/>
    <w:rsid w:val="00861590"/>
    <w:rsid w:val="0086176F"/>
    <w:rsid w:val="0086190E"/>
    <w:rsid w:val="00861CCA"/>
    <w:rsid w:val="00862578"/>
    <w:rsid w:val="00862887"/>
    <w:rsid w:val="008630C2"/>
    <w:rsid w:val="0086350B"/>
    <w:rsid w:val="00863DC1"/>
    <w:rsid w:val="0086424A"/>
    <w:rsid w:val="008642B5"/>
    <w:rsid w:val="008650E6"/>
    <w:rsid w:val="00865511"/>
    <w:rsid w:val="00865D7D"/>
    <w:rsid w:val="0086678C"/>
    <w:rsid w:val="008671EE"/>
    <w:rsid w:val="00867A35"/>
    <w:rsid w:val="008704AA"/>
    <w:rsid w:val="00870701"/>
    <w:rsid w:val="0087126D"/>
    <w:rsid w:val="00871F3B"/>
    <w:rsid w:val="00873131"/>
    <w:rsid w:val="008733C6"/>
    <w:rsid w:val="00873C90"/>
    <w:rsid w:val="00874033"/>
    <w:rsid w:val="0087466F"/>
    <w:rsid w:val="00875E8B"/>
    <w:rsid w:val="008762FE"/>
    <w:rsid w:val="0087635D"/>
    <w:rsid w:val="008764E2"/>
    <w:rsid w:val="00876702"/>
    <w:rsid w:val="00876FC3"/>
    <w:rsid w:val="00877041"/>
    <w:rsid w:val="008774C6"/>
    <w:rsid w:val="008811A9"/>
    <w:rsid w:val="008812D5"/>
    <w:rsid w:val="0088138D"/>
    <w:rsid w:val="008817C4"/>
    <w:rsid w:val="00881C2F"/>
    <w:rsid w:val="00882195"/>
    <w:rsid w:val="008825FA"/>
    <w:rsid w:val="008829F6"/>
    <w:rsid w:val="00882B0D"/>
    <w:rsid w:val="008832A9"/>
    <w:rsid w:val="00883540"/>
    <w:rsid w:val="0088370A"/>
    <w:rsid w:val="00883BD2"/>
    <w:rsid w:val="00883CFB"/>
    <w:rsid w:val="0088425C"/>
    <w:rsid w:val="00884D2D"/>
    <w:rsid w:val="00885633"/>
    <w:rsid w:val="0088613C"/>
    <w:rsid w:val="008864B6"/>
    <w:rsid w:val="00886CF5"/>
    <w:rsid w:val="00887199"/>
    <w:rsid w:val="00887413"/>
    <w:rsid w:val="008878DA"/>
    <w:rsid w:val="00887C65"/>
    <w:rsid w:val="00887D70"/>
    <w:rsid w:val="0089061D"/>
    <w:rsid w:val="008911BE"/>
    <w:rsid w:val="00891514"/>
    <w:rsid w:val="00892027"/>
    <w:rsid w:val="00892162"/>
    <w:rsid w:val="008922BE"/>
    <w:rsid w:val="00892B32"/>
    <w:rsid w:val="00893271"/>
    <w:rsid w:val="00894124"/>
    <w:rsid w:val="00894975"/>
    <w:rsid w:val="008954F3"/>
    <w:rsid w:val="00895EAC"/>
    <w:rsid w:val="008963F9"/>
    <w:rsid w:val="0089674B"/>
    <w:rsid w:val="00896925"/>
    <w:rsid w:val="00896C6C"/>
    <w:rsid w:val="00897434"/>
    <w:rsid w:val="00897E06"/>
    <w:rsid w:val="008A0641"/>
    <w:rsid w:val="008A0CAE"/>
    <w:rsid w:val="008A0F4F"/>
    <w:rsid w:val="008A101B"/>
    <w:rsid w:val="008A159F"/>
    <w:rsid w:val="008A15BA"/>
    <w:rsid w:val="008A1BE0"/>
    <w:rsid w:val="008A1C0D"/>
    <w:rsid w:val="008A1FF1"/>
    <w:rsid w:val="008A2103"/>
    <w:rsid w:val="008A231C"/>
    <w:rsid w:val="008A250E"/>
    <w:rsid w:val="008A385A"/>
    <w:rsid w:val="008A3B9B"/>
    <w:rsid w:val="008A3D42"/>
    <w:rsid w:val="008A46D7"/>
    <w:rsid w:val="008A5110"/>
    <w:rsid w:val="008A5480"/>
    <w:rsid w:val="008A5D12"/>
    <w:rsid w:val="008A6872"/>
    <w:rsid w:val="008A7352"/>
    <w:rsid w:val="008A739F"/>
    <w:rsid w:val="008A7612"/>
    <w:rsid w:val="008A7C96"/>
    <w:rsid w:val="008A7D85"/>
    <w:rsid w:val="008A7E3D"/>
    <w:rsid w:val="008B01B5"/>
    <w:rsid w:val="008B1412"/>
    <w:rsid w:val="008B1766"/>
    <w:rsid w:val="008B1E17"/>
    <w:rsid w:val="008B2EF0"/>
    <w:rsid w:val="008B2FAD"/>
    <w:rsid w:val="008B45E3"/>
    <w:rsid w:val="008B46EE"/>
    <w:rsid w:val="008B4E62"/>
    <w:rsid w:val="008B4E9A"/>
    <w:rsid w:val="008B54EF"/>
    <w:rsid w:val="008B5B21"/>
    <w:rsid w:val="008B5CAE"/>
    <w:rsid w:val="008B61A7"/>
    <w:rsid w:val="008B6325"/>
    <w:rsid w:val="008B684B"/>
    <w:rsid w:val="008B6C3E"/>
    <w:rsid w:val="008B6DF1"/>
    <w:rsid w:val="008B7030"/>
    <w:rsid w:val="008C0A48"/>
    <w:rsid w:val="008C0F37"/>
    <w:rsid w:val="008C2AC8"/>
    <w:rsid w:val="008C2B4B"/>
    <w:rsid w:val="008C3078"/>
    <w:rsid w:val="008C4322"/>
    <w:rsid w:val="008C5E11"/>
    <w:rsid w:val="008C61EA"/>
    <w:rsid w:val="008C63F1"/>
    <w:rsid w:val="008C6547"/>
    <w:rsid w:val="008C6E77"/>
    <w:rsid w:val="008C744D"/>
    <w:rsid w:val="008D07FC"/>
    <w:rsid w:val="008D0895"/>
    <w:rsid w:val="008D0DCC"/>
    <w:rsid w:val="008D151A"/>
    <w:rsid w:val="008D1CDF"/>
    <w:rsid w:val="008D2798"/>
    <w:rsid w:val="008D4108"/>
    <w:rsid w:val="008D4AEF"/>
    <w:rsid w:val="008D53AC"/>
    <w:rsid w:val="008D551F"/>
    <w:rsid w:val="008D5607"/>
    <w:rsid w:val="008D56FE"/>
    <w:rsid w:val="008D5D80"/>
    <w:rsid w:val="008D685B"/>
    <w:rsid w:val="008D7326"/>
    <w:rsid w:val="008D7956"/>
    <w:rsid w:val="008D7C73"/>
    <w:rsid w:val="008E0909"/>
    <w:rsid w:val="008E0D64"/>
    <w:rsid w:val="008E122E"/>
    <w:rsid w:val="008E1523"/>
    <w:rsid w:val="008E1694"/>
    <w:rsid w:val="008E1C2F"/>
    <w:rsid w:val="008E1D98"/>
    <w:rsid w:val="008E21E1"/>
    <w:rsid w:val="008E261D"/>
    <w:rsid w:val="008E2D48"/>
    <w:rsid w:val="008E3CEB"/>
    <w:rsid w:val="008E46A7"/>
    <w:rsid w:val="008E4872"/>
    <w:rsid w:val="008E4A9C"/>
    <w:rsid w:val="008E6B42"/>
    <w:rsid w:val="008E7029"/>
    <w:rsid w:val="008E71B4"/>
    <w:rsid w:val="008E72ED"/>
    <w:rsid w:val="008E76C2"/>
    <w:rsid w:val="008E7946"/>
    <w:rsid w:val="008E79BF"/>
    <w:rsid w:val="008E79F9"/>
    <w:rsid w:val="008E7A17"/>
    <w:rsid w:val="008F035A"/>
    <w:rsid w:val="008F0723"/>
    <w:rsid w:val="008F0A30"/>
    <w:rsid w:val="008F0C0B"/>
    <w:rsid w:val="008F0FE2"/>
    <w:rsid w:val="008F20D4"/>
    <w:rsid w:val="008F279A"/>
    <w:rsid w:val="008F29EB"/>
    <w:rsid w:val="008F2B1C"/>
    <w:rsid w:val="008F3066"/>
    <w:rsid w:val="008F3187"/>
    <w:rsid w:val="008F40AD"/>
    <w:rsid w:val="008F46CE"/>
    <w:rsid w:val="008F4898"/>
    <w:rsid w:val="008F51F0"/>
    <w:rsid w:val="008F543E"/>
    <w:rsid w:val="008F5510"/>
    <w:rsid w:val="008F56D6"/>
    <w:rsid w:val="008F5C5F"/>
    <w:rsid w:val="008F63B9"/>
    <w:rsid w:val="008F6432"/>
    <w:rsid w:val="008F6707"/>
    <w:rsid w:val="008F68DC"/>
    <w:rsid w:val="008F7DE0"/>
    <w:rsid w:val="00900871"/>
    <w:rsid w:val="00900A17"/>
    <w:rsid w:val="00900CB5"/>
    <w:rsid w:val="00901063"/>
    <w:rsid w:val="0090112B"/>
    <w:rsid w:val="00901166"/>
    <w:rsid w:val="009019D5"/>
    <w:rsid w:val="00901E7B"/>
    <w:rsid w:val="009032AE"/>
    <w:rsid w:val="00903588"/>
    <w:rsid w:val="00903639"/>
    <w:rsid w:val="00903945"/>
    <w:rsid w:val="00904A7F"/>
    <w:rsid w:val="00904A8A"/>
    <w:rsid w:val="00904DA9"/>
    <w:rsid w:val="00906012"/>
    <w:rsid w:val="0090636C"/>
    <w:rsid w:val="009066B0"/>
    <w:rsid w:val="00907BB1"/>
    <w:rsid w:val="009104EB"/>
    <w:rsid w:val="00910714"/>
    <w:rsid w:val="009107F4"/>
    <w:rsid w:val="00910BCA"/>
    <w:rsid w:val="00910F70"/>
    <w:rsid w:val="00911868"/>
    <w:rsid w:val="00912887"/>
    <w:rsid w:val="009130CC"/>
    <w:rsid w:val="0091323A"/>
    <w:rsid w:val="00913E6F"/>
    <w:rsid w:val="00913FF9"/>
    <w:rsid w:val="00914729"/>
    <w:rsid w:val="0091476B"/>
    <w:rsid w:val="009153BE"/>
    <w:rsid w:val="00915A35"/>
    <w:rsid w:val="00915ACC"/>
    <w:rsid w:val="00915B78"/>
    <w:rsid w:val="00915D25"/>
    <w:rsid w:val="00916090"/>
    <w:rsid w:val="0091671B"/>
    <w:rsid w:val="00916C49"/>
    <w:rsid w:val="00916E70"/>
    <w:rsid w:val="00916EDF"/>
    <w:rsid w:val="0091712F"/>
    <w:rsid w:val="00920EBC"/>
    <w:rsid w:val="00920F07"/>
    <w:rsid w:val="00920F16"/>
    <w:rsid w:val="0092123D"/>
    <w:rsid w:val="009216C5"/>
    <w:rsid w:val="009217C3"/>
    <w:rsid w:val="00921830"/>
    <w:rsid w:val="009230EE"/>
    <w:rsid w:val="00923195"/>
    <w:rsid w:val="00923243"/>
    <w:rsid w:val="009237C1"/>
    <w:rsid w:val="00923E30"/>
    <w:rsid w:val="00923F01"/>
    <w:rsid w:val="00924122"/>
    <w:rsid w:val="009241CD"/>
    <w:rsid w:val="009241E6"/>
    <w:rsid w:val="009243D6"/>
    <w:rsid w:val="00924638"/>
    <w:rsid w:val="00924680"/>
    <w:rsid w:val="00924CF7"/>
    <w:rsid w:val="009252EE"/>
    <w:rsid w:val="009266FF"/>
    <w:rsid w:val="00926D1F"/>
    <w:rsid w:val="00926E72"/>
    <w:rsid w:val="0092710C"/>
    <w:rsid w:val="009279A1"/>
    <w:rsid w:val="00930574"/>
    <w:rsid w:val="00930906"/>
    <w:rsid w:val="00930A6A"/>
    <w:rsid w:val="00930BD3"/>
    <w:rsid w:val="00930E97"/>
    <w:rsid w:val="009318D2"/>
    <w:rsid w:val="00931BB5"/>
    <w:rsid w:val="00931BF8"/>
    <w:rsid w:val="00931EB6"/>
    <w:rsid w:val="00932B2A"/>
    <w:rsid w:val="0093414A"/>
    <w:rsid w:val="009345DA"/>
    <w:rsid w:val="0093482C"/>
    <w:rsid w:val="00934E5C"/>
    <w:rsid w:val="0093604B"/>
    <w:rsid w:val="00936454"/>
    <w:rsid w:val="0093649F"/>
    <w:rsid w:val="00936B04"/>
    <w:rsid w:val="00937BE7"/>
    <w:rsid w:val="0094042E"/>
    <w:rsid w:val="0094044C"/>
    <w:rsid w:val="00940760"/>
    <w:rsid w:val="00940C48"/>
    <w:rsid w:val="00942340"/>
    <w:rsid w:val="009423F9"/>
    <w:rsid w:val="00942C61"/>
    <w:rsid w:val="00942F2D"/>
    <w:rsid w:val="009436F2"/>
    <w:rsid w:val="009457C5"/>
    <w:rsid w:val="00946991"/>
    <w:rsid w:val="0094699D"/>
    <w:rsid w:val="00947853"/>
    <w:rsid w:val="00947BA7"/>
    <w:rsid w:val="00947BAD"/>
    <w:rsid w:val="00947E35"/>
    <w:rsid w:val="009504C7"/>
    <w:rsid w:val="009508A2"/>
    <w:rsid w:val="00950B69"/>
    <w:rsid w:val="00950DA9"/>
    <w:rsid w:val="00951108"/>
    <w:rsid w:val="00951197"/>
    <w:rsid w:val="009514FA"/>
    <w:rsid w:val="00951E67"/>
    <w:rsid w:val="00951EC6"/>
    <w:rsid w:val="0095267F"/>
    <w:rsid w:val="0095299F"/>
    <w:rsid w:val="00952A95"/>
    <w:rsid w:val="009539FF"/>
    <w:rsid w:val="00953C01"/>
    <w:rsid w:val="00953DF8"/>
    <w:rsid w:val="00954E30"/>
    <w:rsid w:val="0095518C"/>
    <w:rsid w:val="009563A0"/>
    <w:rsid w:val="00956A93"/>
    <w:rsid w:val="00956EEC"/>
    <w:rsid w:val="00960362"/>
    <w:rsid w:val="00960FBE"/>
    <w:rsid w:val="009610B5"/>
    <w:rsid w:val="009614F3"/>
    <w:rsid w:val="00961ED1"/>
    <w:rsid w:val="009623AF"/>
    <w:rsid w:val="00962407"/>
    <w:rsid w:val="00962954"/>
    <w:rsid w:val="00963712"/>
    <w:rsid w:val="0096527F"/>
    <w:rsid w:val="0096588F"/>
    <w:rsid w:val="009659CC"/>
    <w:rsid w:val="009668B2"/>
    <w:rsid w:val="00966B23"/>
    <w:rsid w:val="009676EF"/>
    <w:rsid w:val="009677D4"/>
    <w:rsid w:val="0097019B"/>
    <w:rsid w:val="00970E21"/>
    <w:rsid w:val="009716C3"/>
    <w:rsid w:val="009718F7"/>
    <w:rsid w:val="00971987"/>
    <w:rsid w:val="009719B8"/>
    <w:rsid w:val="00971C1F"/>
    <w:rsid w:val="00971FFD"/>
    <w:rsid w:val="00972AAC"/>
    <w:rsid w:val="00973793"/>
    <w:rsid w:val="00974466"/>
    <w:rsid w:val="009748A3"/>
    <w:rsid w:val="00974C84"/>
    <w:rsid w:val="009752DB"/>
    <w:rsid w:val="009762A1"/>
    <w:rsid w:val="00977BF2"/>
    <w:rsid w:val="00977F89"/>
    <w:rsid w:val="00980195"/>
    <w:rsid w:val="00980928"/>
    <w:rsid w:val="009809CC"/>
    <w:rsid w:val="009816C9"/>
    <w:rsid w:val="0098197C"/>
    <w:rsid w:val="0098204B"/>
    <w:rsid w:val="0098357A"/>
    <w:rsid w:val="009838BD"/>
    <w:rsid w:val="009841AC"/>
    <w:rsid w:val="00984A93"/>
    <w:rsid w:val="00985776"/>
    <w:rsid w:val="00985A6B"/>
    <w:rsid w:val="009861AB"/>
    <w:rsid w:val="009870AD"/>
    <w:rsid w:val="009875E3"/>
    <w:rsid w:val="009878EA"/>
    <w:rsid w:val="00987B94"/>
    <w:rsid w:val="00990C29"/>
    <w:rsid w:val="00990CF6"/>
    <w:rsid w:val="00991F73"/>
    <w:rsid w:val="00992199"/>
    <w:rsid w:val="00992639"/>
    <w:rsid w:val="00992860"/>
    <w:rsid w:val="00993D6B"/>
    <w:rsid w:val="00993E91"/>
    <w:rsid w:val="009941A1"/>
    <w:rsid w:val="009942FE"/>
    <w:rsid w:val="00994AA8"/>
    <w:rsid w:val="009967ED"/>
    <w:rsid w:val="00996B97"/>
    <w:rsid w:val="00997699"/>
    <w:rsid w:val="00997CD5"/>
    <w:rsid w:val="009A0222"/>
    <w:rsid w:val="009A0EA3"/>
    <w:rsid w:val="009A10A1"/>
    <w:rsid w:val="009A17A4"/>
    <w:rsid w:val="009A17D3"/>
    <w:rsid w:val="009A1FFB"/>
    <w:rsid w:val="009A21E9"/>
    <w:rsid w:val="009A23BA"/>
    <w:rsid w:val="009A288B"/>
    <w:rsid w:val="009A2990"/>
    <w:rsid w:val="009A2A03"/>
    <w:rsid w:val="009A2F56"/>
    <w:rsid w:val="009A4780"/>
    <w:rsid w:val="009A4A87"/>
    <w:rsid w:val="009A62A9"/>
    <w:rsid w:val="009A7024"/>
    <w:rsid w:val="009A7073"/>
    <w:rsid w:val="009A722E"/>
    <w:rsid w:val="009B071F"/>
    <w:rsid w:val="009B13CC"/>
    <w:rsid w:val="009B24FE"/>
    <w:rsid w:val="009B26B0"/>
    <w:rsid w:val="009B26DE"/>
    <w:rsid w:val="009B2825"/>
    <w:rsid w:val="009B28C9"/>
    <w:rsid w:val="009B2B02"/>
    <w:rsid w:val="009B3205"/>
    <w:rsid w:val="009B35F7"/>
    <w:rsid w:val="009B3D7F"/>
    <w:rsid w:val="009B4BF0"/>
    <w:rsid w:val="009B57CC"/>
    <w:rsid w:val="009B5A97"/>
    <w:rsid w:val="009B5DB6"/>
    <w:rsid w:val="009B6596"/>
    <w:rsid w:val="009B776D"/>
    <w:rsid w:val="009C05CD"/>
    <w:rsid w:val="009C1050"/>
    <w:rsid w:val="009C19B7"/>
    <w:rsid w:val="009C2565"/>
    <w:rsid w:val="009C2A75"/>
    <w:rsid w:val="009C3375"/>
    <w:rsid w:val="009C44BF"/>
    <w:rsid w:val="009C493B"/>
    <w:rsid w:val="009C4CA5"/>
    <w:rsid w:val="009C4E58"/>
    <w:rsid w:val="009C58C0"/>
    <w:rsid w:val="009C5F5B"/>
    <w:rsid w:val="009C6B4C"/>
    <w:rsid w:val="009C6DDF"/>
    <w:rsid w:val="009C726C"/>
    <w:rsid w:val="009C73BE"/>
    <w:rsid w:val="009C7B3E"/>
    <w:rsid w:val="009D0506"/>
    <w:rsid w:val="009D1200"/>
    <w:rsid w:val="009D1957"/>
    <w:rsid w:val="009D26E3"/>
    <w:rsid w:val="009D2978"/>
    <w:rsid w:val="009D2C05"/>
    <w:rsid w:val="009D2C76"/>
    <w:rsid w:val="009D47C1"/>
    <w:rsid w:val="009D5F5E"/>
    <w:rsid w:val="009D6161"/>
    <w:rsid w:val="009D666A"/>
    <w:rsid w:val="009D69CB"/>
    <w:rsid w:val="009D7A5A"/>
    <w:rsid w:val="009D7CC2"/>
    <w:rsid w:val="009E09AA"/>
    <w:rsid w:val="009E0AF2"/>
    <w:rsid w:val="009E0EFF"/>
    <w:rsid w:val="009E12FF"/>
    <w:rsid w:val="009E19DF"/>
    <w:rsid w:val="009E26A3"/>
    <w:rsid w:val="009E2BF6"/>
    <w:rsid w:val="009E2EE7"/>
    <w:rsid w:val="009E36B6"/>
    <w:rsid w:val="009E39F0"/>
    <w:rsid w:val="009E4253"/>
    <w:rsid w:val="009E43CB"/>
    <w:rsid w:val="009E45A0"/>
    <w:rsid w:val="009E4DA4"/>
    <w:rsid w:val="009E5462"/>
    <w:rsid w:val="009E588D"/>
    <w:rsid w:val="009E5D0D"/>
    <w:rsid w:val="009E7005"/>
    <w:rsid w:val="009F073C"/>
    <w:rsid w:val="009F0C74"/>
    <w:rsid w:val="009F1212"/>
    <w:rsid w:val="009F1307"/>
    <w:rsid w:val="009F1788"/>
    <w:rsid w:val="009F17CB"/>
    <w:rsid w:val="009F1824"/>
    <w:rsid w:val="009F1E65"/>
    <w:rsid w:val="009F24FE"/>
    <w:rsid w:val="009F2BCE"/>
    <w:rsid w:val="009F2EDC"/>
    <w:rsid w:val="009F30CB"/>
    <w:rsid w:val="009F5742"/>
    <w:rsid w:val="009F630D"/>
    <w:rsid w:val="009F67BD"/>
    <w:rsid w:val="009F73A4"/>
    <w:rsid w:val="009F7BAE"/>
    <w:rsid w:val="009F7D2D"/>
    <w:rsid w:val="00A00148"/>
    <w:rsid w:val="00A00262"/>
    <w:rsid w:val="00A01043"/>
    <w:rsid w:val="00A014B5"/>
    <w:rsid w:val="00A01A4B"/>
    <w:rsid w:val="00A01D07"/>
    <w:rsid w:val="00A01D74"/>
    <w:rsid w:val="00A01DAB"/>
    <w:rsid w:val="00A02BC9"/>
    <w:rsid w:val="00A0358E"/>
    <w:rsid w:val="00A035ED"/>
    <w:rsid w:val="00A037AE"/>
    <w:rsid w:val="00A041BE"/>
    <w:rsid w:val="00A04F51"/>
    <w:rsid w:val="00A0510A"/>
    <w:rsid w:val="00A05E8D"/>
    <w:rsid w:val="00A062D6"/>
    <w:rsid w:val="00A067B0"/>
    <w:rsid w:val="00A06814"/>
    <w:rsid w:val="00A069B9"/>
    <w:rsid w:val="00A06DE2"/>
    <w:rsid w:val="00A0790C"/>
    <w:rsid w:val="00A07E12"/>
    <w:rsid w:val="00A10A07"/>
    <w:rsid w:val="00A117A1"/>
    <w:rsid w:val="00A11840"/>
    <w:rsid w:val="00A11B97"/>
    <w:rsid w:val="00A12004"/>
    <w:rsid w:val="00A127CC"/>
    <w:rsid w:val="00A13A3C"/>
    <w:rsid w:val="00A13D9F"/>
    <w:rsid w:val="00A13EE0"/>
    <w:rsid w:val="00A145E8"/>
    <w:rsid w:val="00A14EF6"/>
    <w:rsid w:val="00A155AF"/>
    <w:rsid w:val="00A171BD"/>
    <w:rsid w:val="00A17FF3"/>
    <w:rsid w:val="00A2004E"/>
    <w:rsid w:val="00A200B9"/>
    <w:rsid w:val="00A203AE"/>
    <w:rsid w:val="00A20AA1"/>
    <w:rsid w:val="00A20C34"/>
    <w:rsid w:val="00A21E45"/>
    <w:rsid w:val="00A21EB7"/>
    <w:rsid w:val="00A228D9"/>
    <w:rsid w:val="00A22DDA"/>
    <w:rsid w:val="00A22F31"/>
    <w:rsid w:val="00A23473"/>
    <w:rsid w:val="00A23E0D"/>
    <w:rsid w:val="00A25CD0"/>
    <w:rsid w:val="00A25E9F"/>
    <w:rsid w:val="00A2621E"/>
    <w:rsid w:val="00A2627A"/>
    <w:rsid w:val="00A263B1"/>
    <w:rsid w:val="00A26B18"/>
    <w:rsid w:val="00A270EA"/>
    <w:rsid w:val="00A27EC5"/>
    <w:rsid w:val="00A3033C"/>
    <w:rsid w:val="00A3047B"/>
    <w:rsid w:val="00A31380"/>
    <w:rsid w:val="00A32424"/>
    <w:rsid w:val="00A327BC"/>
    <w:rsid w:val="00A33409"/>
    <w:rsid w:val="00A33554"/>
    <w:rsid w:val="00A33C1A"/>
    <w:rsid w:val="00A33C7D"/>
    <w:rsid w:val="00A33D72"/>
    <w:rsid w:val="00A33EA6"/>
    <w:rsid w:val="00A33EBF"/>
    <w:rsid w:val="00A33FD7"/>
    <w:rsid w:val="00A34134"/>
    <w:rsid w:val="00A34B35"/>
    <w:rsid w:val="00A34BCD"/>
    <w:rsid w:val="00A34DB8"/>
    <w:rsid w:val="00A35105"/>
    <w:rsid w:val="00A35355"/>
    <w:rsid w:val="00A35C40"/>
    <w:rsid w:val="00A35CAC"/>
    <w:rsid w:val="00A35E14"/>
    <w:rsid w:val="00A36E3C"/>
    <w:rsid w:val="00A37254"/>
    <w:rsid w:val="00A372C2"/>
    <w:rsid w:val="00A37448"/>
    <w:rsid w:val="00A40840"/>
    <w:rsid w:val="00A413CC"/>
    <w:rsid w:val="00A41EC5"/>
    <w:rsid w:val="00A424AF"/>
    <w:rsid w:val="00A428C5"/>
    <w:rsid w:val="00A429BD"/>
    <w:rsid w:val="00A42A6A"/>
    <w:rsid w:val="00A42C9F"/>
    <w:rsid w:val="00A42D01"/>
    <w:rsid w:val="00A42E04"/>
    <w:rsid w:val="00A430BB"/>
    <w:rsid w:val="00A43362"/>
    <w:rsid w:val="00A43597"/>
    <w:rsid w:val="00A437F1"/>
    <w:rsid w:val="00A43B03"/>
    <w:rsid w:val="00A4521D"/>
    <w:rsid w:val="00A452E0"/>
    <w:rsid w:val="00A452E9"/>
    <w:rsid w:val="00A4573D"/>
    <w:rsid w:val="00A457CA"/>
    <w:rsid w:val="00A45A73"/>
    <w:rsid w:val="00A45E99"/>
    <w:rsid w:val="00A46D21"/>
    <w:rsid w:val="00A476E7"/>
    <w:rsid w:val="00A47B9D"/>
    <w:rsid w:val="00A50705"/>
    <w:rsid w:val="00A50C98"/>
    <w:rsid w:val="00A510F3"/>
    <w:rsid w:val="00A52B95"/>
    <w:rsid w:val="00A539F4"/>
    <w:rsid w:val="00A54194"/>
    <w:rsid w:val="00A54E96"/>
    <w:rsid w:val="00A551CB"/>
    <w:rsid w:val="00A552AF"/>
    <w:rsid w:val="00A5533E"/>
    <w:rsid w:val="00A55694"/>
    <w:rsid w:val="00A56C23"/>
    <w:rsid w:val="00A578EA"/>
    <w:rsid w:val="00A57DE0"/>
    <w:rsid w:val="00A57E1E"/>
    <w:rsid w:val="00A60603"/>
    <w:rsid w:val="00A606A0"/>
    <w:rsid w:val="00A610EA"/>
    <w:rsid w:val="00A61151"/>
    <w:rsid w:val="00A61244"/>
    <w:rsid w:val="00A619DD"/>
    <w:rsid w:val="00A61D64"/>
    <w:rsid w:val="00A62077"/>
    <w:rsid w:val="00A629D6"/>
    <w:rsid w:val="00A62B0E"/>
    <w:rsid w:val="00A638C2"/>
    <w:rsid w:val="00A63A67"/>
    <w:rsid w:val="00A63A88"/>
    <w:rsid w:val="00A63F0A"/>
    <w:rsid w:val="00A64E21"/>
    <w:rsid w:val="00A658C5"/>
    <w:rsid w:val="00A7033F"/>
    <w:rsid w:val="00A71633"/>
    <w:rsid w:val="00A71BA2"/>
    <w:rsid w:val="00A71C57"/>
    <w:rsid w:val="00A71F49"/>
    <w:rsid w:val="00A7331B"/>
    <w:rsid w:val="00A73331"/>
    <w:rsid w:val="00A73B45"/>
    <w:rsid w:val="00A73EBE"/>
    <w:rsid w:val="00A75831"/>
    <w:rsid w:val="00A761D2"/>
    <w:rsid w:val="00A763AB"/>
    <w:rsid w:val="00A76D26"/>
    <w:rsid w:val="00A774C7"/>
    <w:rsid w:val="00A777CE"/>
    <w:rsid w:val="00A77851"/>
    <w:rsid w:val="00A809B5"/>
    <w:rsid w:val="00A8124C"/>
    <w:rsid w:val="00A819B6"/>
    <w:rsid w:val="00A81A1D"/>
    <w:rsid w:val="00A81F0B"/>
    <w:rsid w:val="00A82B5A"/>
    <w:rsid w:val="00A82BE8"/>
    <w:rsid w:val="00A82E95"/>
    <w:rsid w:val="00A836EF"/>
    <w:rsid w:val="00A83D1A"/>
    <w:rsid w:val="00A84AE4"/>
    <w:rsid w:val="00A8533C"/>
    <w:rsid w:val="00A85572"/>
    <w:rsid w:val="00A857BC"/>
    <w:rsid w:val="00A85B41"/>
    <w:rsid w:val="00A85BA2"/>
    <w:rsid w:val="00A87DFC"/>
    <w:rsid w:val="00A90B02"/>
    <w:rsid w:val="00A90E3A"/>
    <w:rsid w:val="00A912AA"/>
    <w:rsid w:val="00A925F8"/>
    <w:rsid w:val="00A92614"/>
    <w:rsid w:val="00A9285B"/>
    <w:rsid w:val="00A92AB2"/>
    <w:rsid w:val="00A92B59"/>
    <w:rsid w:val="00A93866"/>
    <w:rsid w:val="00A9388A"/>
    <w:rsid w:val="00A93946"/>
    <w:rsid w:val="00A9414A"/>
    <w:rsid w:val="00A94B35"/>
    <w:rsid w:val="00A94B54"/>
    <w:rsid w:val="00A95A58"/>
    <w:rsid w:val="00A9635A"/>
    <w:rsid w:val="00A963EC"/>
    <w:rsid w:val="00A96D5D"/>
    <w:rsid w:val="00A973FD"/>
    <w:rsid w:val="00AA00B7"/>
    <w:rsid w:val="00AA00BA"/>
    <w:rsid w:val="00AA053F"/>
    <w:rsid w:val="00AA128D"/>
    <w:rsid w:val="00AA15B2"/>
    <w:rsid w:val="00AA164A"/>
    <w:rsid w:val="00AA1E5B"/>
    <w:rsid w:val="00AA2588"/>
    <w:rsid w:val="00AA3320"/>
    <w:rsid w:val="00AA3F9D"/>
    <w:rsid w:val="00AA4800"/>
    <w:rsid w:val="00AA4BD5"/>
    <w:rsid w:val="00AA4C37"/>
    <w:rsid w:val="00AA57B1"/>
    <w:rsid w:val="00AA62F0"/>
    <w:rsid w:val="00AA6DF5"/>
    <w:rsid w:val="00AA6E05"/>
    <w:rsid w:val="00AA77E7"/>
    <w:rsid w:val="00AB0145"/>
    <w:rsid w:val="00AB0A22"/>
    <w:rsid w:val="00AB0BAC"/>
    <w:rsid w:val="00AB0F16"/>
    <w:rsid w:val="00AB16A6"/>
    <w:rsid w:val="00AB17DD"/>
    <w:rsid w:val="00AB1F65"/>
    <w:rsid w:val="00AB2B51"/>
    <w:rsid w:val="00AB312E"/>
    <w:rsid w:val="00AB3DB2"/>
    <w:rsid w:val="00AB3E06"/>
    <w:rsid w:val="00AB550A"/>
    <w:rsid w:val="00AB5C8C"/>
    <w:rsid w:val="00AB5D2B"/>
    <w:rsid w:val="00AB6866"/>
    <w:rsid w:val="00AB70DE"/>
    <w:rsid w:val="00AC0517"/>
    <w:rsid w:val="00AC098A"/>
    <w:rsid w:val="00AC0DB6"/>
    <w:rsid w:val="00AC0E1B"/>
    <w:rsid w:val="00AC1222"/>
    <w:rsid w:val="00AC122D"/>
    <w:rsid w:val="00AC21DB"/>
    <w:rsid w:val="00AC2720"/>
    <w:rsid w:val="00AC2DF1"/>
    <w:rsid w:val="00AC2F61"/>
    <w:rsid w:val="00AC2FF2"/>
    <w:rsid w:val="00AC32E8"/>
    <w:rsid w:val="00AC3B12"/>
    <w:rsid w:val="00AC40B6"/>
    <w:rsid w:val="00AC4283"/>
    <w:rsid w:val="00AC4960"/>
    <w:rsid w:val="00AC5E86"/>
    <w:rsid w:val="00AC60B2"/>
    <w:rsid w:val="00AC6183"/>
    <w:rsid w:val="00AC68DF"/>
    <w:rsid w:val="00AD00A9"/>
    <w:rsid w:val="00AD0635"/>
    <w:rsid w:val="00AD066B"/>
    <w:rsid w:val="00AD06C3"/>
    <w:rsid w:val="00AD11B8"/>
    <w:rsid w:val="00AD276F"/>
    <w:rsid w:val="00AD353A"/>
    <w:rsid w:val="00AD361E"/>
    <w:rsid w:val="00AD408F"/>
    <w:rsid w:val="00AD46B3"/>
    <w:rsid w:val="00AD46D2"/>
    <w:rsid w:val="00AD4F1C"/>
    <w:rsid w:val="00AD5191"/>
    <w:rsid w:val="00AD519C"/>
    <w:rsid w:val="00AD551F"/>
    <w:rsid w:val="00AD563C"/>
    <w:rsid w:val="00AD6812"/>
    <w:rsid w:val="00AD695B"/>
    <w:rsid w:val="00AD6DC1"/>
    <w:rsid w:val="00AD6E73"/>
    <w:rsid w:val="00AD6F43"/>
    <w:rsid w:val="00AD7D1F"/>
    <w:rsid w:val="00AD7DB3"/>
    <w:rsid w:val="00AE0908"/>
    <w:rsid w:val="00AE123A"/>
    <w:rsid w:val="00AE147F"/>
    <w:rsid w:val="00AE1652"/>
    <w:rsid w:val="00AE1803"/>
    <w:rsid w:val="00AE2252"/>
    <w:rsid w:val="00AE22A8"/>
    <w:rsid w:val="00AE2AB0"/>
    <w:rsid w:val="00AE32A7"/>
    <w:rsid w:val="00AE34CC"/>
    <w:rsid w:val="00AE3EF8"/>
    <w:rsid w:val="00AE4AC4"/>
    <w:rsid w:val="00AE4BF1"/>
    <w:rsid w:val="00AE4D28"/>
    <w:rsid w:val="00AE4E23"/>
    <w:rsid w:val="00AE52FE"/>
    <w:rsid w:val="00AE5430"/>
    <w:rsid w:val="00AE56E8"/>
    <w:rsid w:val="00AE5852"/>
    <w:rsid w:val="00AE5D40"/>
    <w:rsid w:val="00AE6D27"/>
    <w:rsid w:val="00AE6D67"/>
    <w:rsid w:val="00AE7C64"/>
    <w:rsid w:val="00AF015F"/>
    <w:rsid w:val="00AF0AEC"/>
    <w:rsid w:val="00AF11DD"/>
    <w:rsid w:val="00AF1483"/>
    <w:rsid w:val="00AF23A0"/>
    <w:rsid w:val="00AF261F"/>
    <w:rsid w:val="00AF2EA1"/>
    <w:rsid w:val="00AF2EC4"/>
    <w:rsid w:val="00AF3E91"/>
    <w:rsid w:val="00AF4BFA"/>
    <w:rsid w:val="00AF517E"/>
    <w:rsid w:val="00AF551B"/>
    <w:rsid w:val="00AF5522"/>
    <w:rsid w:val="00AF5868"/>
    <w:rsid w:val="00AF6126"/>
    <w:rsid w:val="00AF708F"/>
    <w:rsid w:val="00B0040E"/>
    <w:rsid w:val="00B0078E"/>
    <w:rsid w:val="00B00973"/>
    <w:rsid w:val="00B00C2E"/>
    <w:rsid w:val="00B00D85"/>
    <w:rsid w:val="00B0171A"/>
    <w:rsid w:val="00B01B05"/>
    <w:rsid w:val="00B02127"/>
    <w:rsid w:val="00B026F7"/>
    <w:rsid w:val="00B028A1"/>
    <w:rsid w:val="00B03318"/>
    <w:rsid w:val="00B03644"/>
    <w:rsid w:val="00B04093"/>
    <w:rsid w:val="00B04340"/>
    <w:rsid w:val="00B04E19"/>
    <w:rsid w:val="00B051A5"/>
    <w:rsid w:val="00B05762"/>
    <w:rsid w:val="00B05D77"/>
    <w:rsid w:val="00B063D5"/>
    <w:rsid w:val="00B06C21"/>
    <w:rsid w:val="00B06F0C"/>
    <w:rsid w:val="00B0747F"/>
    <w:rsid w:val="00B07F05"/>
    <w:rsid w:val="00B10144"/>
    <w:rsid w:val="00B1046E"/>
    <w:rsid w:val="00B1052F"/>
    <w:rsid w:val="00B10BA1"/>
    <w:rsid w:val="00B10EB1"/>
    <w:rsid w:val="00B11BC4"/>
    <w:rsid w:val="00B12AE0"/>
    <w:rsid w:val="00B14A04"/>
    <w:rsid w:val="00B14B52"/>
    <w:rsid w:val="00B14DFE"/>
    <w:rsid w:val="00B1554B"/>
    <w:rsid w:val="00B156A8"/>
    <w:rsid w:val="00B16B92"/>
    <w:rsid w:val="00B17742"/>
    <w:rsid w:val="00B17789"/>
    <w:rsid w:val="00B17865"/>
    <w:rsid w:val="00B17F2D"/>
    <w:rsid w:val="00B201DB"/>
    <w:rsid w:val="00B203D8"/>
    <w:rsid w:val="00B21DCB"/>
    <w:rsid w:val="00B2235C"/>
    <w:rsid w:val="00B22A95"/>
    <w:rsid w:val="00B238A7"/>
    <w:rsid w:val="00B23979"/>
    <w:rsid w:val="00B23E47"/>
    <w:rsid w:val="00B24312"/>
    <w:rsid w:val="00B257CC"/>
    <w:rsid w:val="00B2633C"/>
    <w:rsid w:val="00B26AAE"/>
    <w:rsid w:val="00B272BB"/>
    <w:rsid w:val="00B27452"/>
    <w:rsid w:val="00B279F5"/>
    <w:rsid w:val="00B27C87"/>
    <w:rsid w:val="00B30A4C"/>
    <w:rsid w:val="00B310F8"/>
    <w:rsid w:val="00B31DB1"/>
    <w:rsid w:val="00B3200E"/>
    <w:rsid w:val="00B33A95"/>
    <w:rsid w:val="00B3487E"/>
    <w:rsid w:val="00B35A07"/>
    <w:rsid w:val="00B35F43"/>
    <w:rsid w:val="00B36354"/>
    <w:rsid w:val="00B36875"/>
    <w:rsid w:val="00B369BD"/>
    <w:rsid w:val="00B4012E"/>
    <w:rsid w:val="00B4014C"/>
    <w:rsid w:val="00B407E8"/>
    <w:rsid w:val="00B409FD"/>
    <w:rsid w:val="00B412DD"/>
    <w:rsid w:val="00B41F7D"/>
    <w:rsid w:val="00B41FBB"/>
    <w:rsid w:val="00B42314"/>
    <w:rsid w:val="00B42367"/>
    <w:rsid w:val="00B4252A"/>
    <w:rsid w:val="00B4283A"/>
    <w:rsid w:val="00B43436"/>
    <w:rsid w:val="00B43CF4"/>
    <w:rsid w:val="00B441FC"/>
    <w:rsid w:val="00B44FFD"/>
    <w:rsid w:val="00B4512C"/>
    <w:rsid w:val="00B455B4"/>
    <w:rsid w:val="00B47025"/>
    <w:rsid w:val="00B471FE"/>
    <w:rsid w:val="00B472C6"/>
    <w:rsid w:val="00B47990"/>
    <w:rsid w:val="00B47B86"/>
    <w:rsid w:val="00B50F74"/>
    <w:rsid w:val="00B50FED"/>
    <w:rsid w:val="00B51047"/>
    <w:rsid w:val="00B51247"/>
    <w:rsid w:val="00B51481"/>
    <w:rsid w:val="00B51C9E"/>
    <w:rsid w:val="00B51FE6"/>
    <w:rsid w:val="00B521D7"/>
    <w:rsid w:val="00B52590"/>
    <w:rsid w:val="00B533B8"/>
    <w:rsid w:val="00B533DF"/>
    <w:rsid w:val="00B536D8"/>
    <w:rsid w:val="00B53837"/>
    <w:rsid w:val="00B53E31"/>
    <w:rsid w:val="00B554C0"/>
    <w:rsid w:val="00B561C9"/>
    <w:rsid w:val="00B561D5"/>
    <w:rsid w:val="00B56D31"/>
    <w:rsid w:val="00B57024"/>
    <w:rsid w:val="00B61452"/>
    <w:rsid w:val="00B61AAB"/>
    <w:rsid w:val="00B62808"/>
    <w:rsid w:val="00B62B1B"/>
    <w:rsid w:val="00B630C4"/>
    <w:rsid w:val="00B633D3"/>
    <w:rsid w:val="00B635F0"/>
    <w:rsid w:val="00B637CC"/>
    <w:rsid w:val="00B637D3"/>
    <w:rsid w:val="00B649CB"/>
    <w:rsid w:val="00B652ED"/>
    <w:rsid w:val="00B6572E"/>
    <w:rsid w:val="00B67213"/>
    <w:rsid w:val="00B674F3"/>
    <w:rsid w:val="00B67537"/>
    <w:rsid w:val="00B70CB8"/>
    <w:rsid w:val="00B7100A"/>
    <w:rsid w:val="00B71054"/>
    <w:rsid w:val="00B71FB7"/>
    <w:rsid w:val="00B72293"/>
    <w:rsid w:val="00B722A1"/>
    <w:rsid w:val="00B73358"/>
    <w:rsid w:val="00B73637"/>
    <w:rsid w:val="00B73CE5"/>
    <w:rsid w:val="00B73E5B"/>
    <w:rsid w:val="00B743F4"/>
    <w:rsid w:val="00B74707"/>
    <w:rsid w:val="00B74BC3"/>
    <w:rsid w:val="00B750B8"/>
    <w:rsid w:val="00B75BEF"/>
    <w:rsid w:val="00B76C95"/>
    <w:rsid w:val="00B80B79"/>
    <w:rsid w:val="00B81449"/>
    <w:rsid w:val="00B81F6F"/>
    <w:rsid w:val="00B82691"/>
    <w:rsid w:val="00B827BD"/>
    <w:rsid w:val="00B82A91"/>
    <w:rsid w:val="00B83223"/>
    <w:rsid w:val="00B83354"/>
    <w:rsid w:val="00B83985"/>
    <w:rsid w:val="00B839D0"/>
    <w:rsid w:val="00B83A55"/>
    <w:rsid w:val="00B83AB7"/>
    <w:rsid w:val="00B84013"/>
    <w:rsid w:val="00B8444D"/>
    <w:rsid w:val="00B84CDC"/>
    <w:rsid w:val="00B84E13"/>
    <w:rsid w:val="00B853BE"/>
    <w:rsid w:val="00B85D37"/>
    <w:rsid w:val="00B85D85"/>
    <w:rsid w:val="00B8653C"/>
    <w:rsid w:val="00B86760"/>
    <w:rsid w:val="00B86FA8"/>
    <w:rsid w:val="00B8710D"/>
    <w:rsid w:val="00B87D3E"/>
    <w:rsid w:val="00B901E8"/>
    <w:rsid w:val="00B91D1F"/>
    <w:rsid w:val="00B9266A"/>
    <w:rsid w:val="00B92BE3"/>
    <w:rsid w:val="00B93110"/>
    <w:rsid w:val="00B931D0"/>
    <w:rsid w:val="00B9324A"/>
    <w:rsid w:val="00B937F7"/>
    <w:rsid w:val="00B938B9"/>
    <w:rsid w:val="00B94920"/>
    <w:rsid w:val="00B94979"/>
    <w:rsid w:val="00B94AF6"/>
    <w:rsid w:val="00B94CA0"/>
    <w:rsid w:val="00B95653"/>
    <w:rsid w:val="00B957A3"/>
    <w:rsid w:val="00B9631A"/>
    <w:rsid w:val="00B9661E"/>
    <w:rsid w:val="00B96993"/>
    <w:rsid w:val="00BA0088"/>
    <w:rsid w:val="00BA04E8"/>
    <w:rsid w:val="00BA0DF5"/>
    <w:rsid w:val="00BA1FC0"/>
    <w:rsid w:val="00BA214C"/>
    <w:rsid w:val="00BA2494"/>
    <w:rsid w:val="00BA3069"/>
    <w:rsid w:val="00BA3266"/>
    <w:rsid w:val="00BA3E20"/>
    <w:rsid w:val="00BA432B"/>
    <w:rsid w:val="00BA48A7"/>
    <w:rsid w:val="00BA4EE1"/>
    <w:rsid w:val="00BA4F2C"/>
    <w:rsid w:val="00BA55FE"/>
    <w:rsid w:val="00BA58D6"/>
    <w:rsid w:val="00BA597A"/>
    <w:rsid w:val="00BA6761"/>
    <w:rsid w:val="00BA6B9F"/>
    <w:rsid w:val="00BA6F5E"/>
    <w:rsid w:val="00BA763E"/>
    <w:rsid w:val="00BA7FCE"/>
    <w:rsid w:val="00BB03FE"/>
    <w:rsid w:val="00BB1537"/>
    <w:rsid w:val="00BB1670"/>
    <w:rsid w:val="00BB1A1F"/>
    <w:rsid w:val="00BB1A82"/>
    <w:rsid w:val="00BB1B76"/>
    <w:rsid w:val="00BB1BF2"/>
    <w:rsid w:val="00BB1DB1"/>
    <w:rsid w:val="00BB2318"/>
    <w:rsid w:val="00BB2553"/>
    <w:rsid w:val="00BB2C3E"/>
    <w:rsid w:val="00BB5359"/>
    <w:rsid w:val="00BB59A0"/>
    <w:rsid w:val="00BB5F62"/>
    <w:rsid w:val="00BB67FF"/>
    <w:rsid w:val="00BB69CD"/>
    <w:rsid w:val="00BB6BD5"/>
    <w:rsid w:val="00BB6D54"/>
    <w:rsid w:val="00BB7F7A"/>
    <w:rsid w:val="00BC10C8"/>
    <w:rsid w:val="00BC15A5"/>
    <w:rsid w:val="00BC1617"/>
    <w:rsid w:val="00BC227B"/>
    <w:rsid w:val="00BC23DE"/>
    <w:rsid w:val="00BC2D0D"/>
    <w:rsid w:val="00BC3506"/>
    <w:rsid w:val="00BC3618"/>
    <w:rsid w:val="00BC3DD5"/>
    <w:rsid w:val="00BC5115"/>
    <w:rsid w:val="00BC592C"/>
    <w:rsid w:val="00BC66E8"/>
    <w:rsid w:val="00BC67EB"/>
    <w:rsid w:val="00BC6832"/>
    <w:rsid w:val="00BC73D9"/>
    <w:rsid w:val="00BC7B31"/>
    <w:rsid w:val="00BD0B0A"/>
    <w:rsid w:val="00BD0DC2"/>
    <w:rsid w:val="00BD130A"/>
    <w:rsid w:val="00BD1547"/>
    <w:rsid w:val="00BD1C16"/>
    <w:rsid w:val="00BD31A4"/>
    <w:rsid w:val="00BD3F7F"/>
    <w:rsid w:val="00BD40AE"/>
    <w:rsid w:val="00BD4F05"/>
    <w:rsid w:val="00BD5129"/>
    <w:rsid w:val="00BD5529"/>
    <w:rsid w:val="00BD569A"/>
    <w:rsid w:val="00BD5B01"/>
    <w:rsid w:val="00BD5B57"/>
    <w:rsid w:val="00BD5CB8"/>
    <w:rsid w:val="00BD69B6"/>
    <w:rsid w:val="00BD748E"/>
    <w:rsid w:val="00BD7DFA"/>
    <w:rsid w:val="00BE0539"/>
    <w:rsid w:val="00BE10B8"/>
    <w:rsid w:val="00BE1A91"/>
    <w:rsid w:val="00BE2764"/>
    <w:rsid w:val="00BE28DA"/>
    <w:rsid w:val="00BE39D9"/>
    <w:rsid w:val="00BE3B7B"/>
    <w:rsid w:val="00BE3DD6"/>
    <w:rsid w:val="00BE3F1F"/>
    <w:rsid w:val="00BE439E"/>
    <w:rsid w:val="00BE46F0"/>
    <w:rsid w:val="00BE4C39"/>
    <w:rsid w:val="00BE539D"/>
    <w:rsid w:val="00BE5930"/>
    <w:rsid w:val="00BE5A53"/>
    <w:rsid w:val="00BE64AC"/>
    <w:rsid w:val="00BE67A0"/>
    <w:rsid w:val="00BE6A81"/>
    <w:rsid w:val="00BE787A"/>
    <w:rsid w:val="00BF0AD1"/>
    <w:rsid w:val="00BF0BCC"/>
    <w:rsid w:val="00BF0EA8"/>
    <w:rsid w:val="00BF1174"/>
    <w:rsid w:val="00BF139D"/>
    <w:rsid w:val="00BF21A8"/>
    <w:rsid w:val="00BF2C12"/>
    <w:rsid w:val="00BF3EB1"/>
    <w:rsid w:val="00BF46B2"/>
    <w:rsid w:val="00BF46CD"/>
    <w:rsid w:val="00BF4B9B"/>
    <w:rsid w:val="00BF502E"/>
    <w:rsid w:val="00BF5D3C"/>
    <w:rsid w:val="00BF5FE6"/>
    <w:rsid w:val="00BF718B"/>
    <w:rsid w:val="00C00A7A"/>
    <w:rsid w:val="00C0149E"/>
    <w:rsid w:val="00C01AB6"/>
    <w:rsid w:val="00C01C0E"/>
    <w:rsid w:val="00C0250A"/>
    <w:rsid w:val="00C03165"/>
    <w:rsid w:val="00C0323E"/>
    <w:rsid w:val="00C0324C"/>
    <w:rsid w:val="00C037E6"/>
    <w:rsid w:val="00C038D8"/>
    <w:rsid w:val="00C03B76"/>
    <w:rsid w:val="00C03BB0"/>
    <w:rsid w:val="00C04147"/>
    <w:rsid w:val="00C04660"/>
    <w:rsid w:val="00C04765"/>
    <w:rsid w:val="00C0478D"/>
    <w:rsid w:val="00C04BE8"/>
    <w:rsid w:val="00C04DFC"/>
    <w:rsid w:val="00C058E2"/>
    <w:rsid w:val="00C0693C"/>
    <w:rsid w:val="00C06A0B"/>
    <w:rsid w:val="00C07BC6"/>
    <w:rsid w:val="00C07E7B"/>
    <w:rsid w:val="00C1066A"/>
    <w:rsid w:val="00C11B83"/>
    <w:rsid w:val="00C12510"/>
    <w:rsid w:val="00C12548"/>
    <w:rsid w:val="00C125ED"/>
    <w:rsid w:val="00C13B32"/>
    <w:rsid w:val="00C13C91"/>
    <w:rsid w:val="00C13E6A"/>
    <w:rsid w:val="00C13E9D"/>
    <w:rsid w:val="00C1436F"/>
    <w:rsid w:val="00C1459C"/>
    <w:rsid w:val="00C14740"/>
    <w:rsid w:val="00C14BEC"/>
    <w:rsid w:val="00C14FAC"/>
    <w:rsid w:val="00C15BAF"/>
    <w:rsid w:val="00C170B2"/>
    <w:rsid w:val="00C17561"/>
    <w:rsid w:val="00C17CEC"/>
    <w:rsid w:val="00C20431"/>
    <w:rsid w:val="00C20B3B"/>
    <w:rsid w:val="00C21D1F"/>
    <w:rsid w:val="00C2276B"/>
    <w:rsid w:val="00C23091"/>
    <w:rsid w:val="00C230D2"/>
    <w:rsid w:val="00C2335B"/>
    <w:rsid w:val="00C236B5"/>
    <w:rsid w:val="00C24606"/>
    <w:rsid w:val="00C24956"/>
    <w:rsid w:val="00C24AEF"/>
    <w:rsid w:val="00C24FEC"/>
    <w:rsid w:val="00C2533A"/>
    <w:rsid w:val="00C255A6"/>
    <w:rsid w:val="00C259AE"/>
    <w:rsid w:val="00C262D4"/>
    <w:rsid w:val="00C26550"/>
    <w:rsid w:val="00C27495"/>
    <w:rsid w:val="00C30D5F"/>
    <w:rsid w:val="00C311A1"/>
    <w:rsid w:val="00C317D1"/>
    <w:rsid w:val="00C31C0A"/>
    <w:rsid w:val="00C31F0C"/>
    <w:rsid w:val="00C31F35"/>
    <w:rsid w:val="00C32629"/>
    <w:rsid w:val="00C32A36"/>
    <w:rsid w:val="00C32F7B"/>
    <w:rsid w:val="00C32FEA"/>
    <w:rsid w:val="00C33044"/>
    <w:rsid w:val="00C33D78"/>
    <w:rsid w:val="00C34CAE"/>
    <w:rsid w:val="00C34D9B"/>
    <w:rsid w:val="00C3587A"/>
    <w:rsid w:val="00C35CE4"/>
    <w:rsid w:val="00C35D81"/>
    <w:rsid w:val="00C360C4"/>
    <w:rsid w:val="00C3620C"/>
    <w:rsid w:val="00C36776"/>
    <w:rsid w:val="00C36BF9"/>
    <w:rsid w:val="00C36E74"/>
    <w:rsid w:val="00C37372"/>
    <w:rsid w:val="00C400EC"/>
    <w:rsid w:val="00C40133"/>
    <w:rsid w:val="00C40877"/>
    <w:rsid w:val="00C41087"/>
    <w:rsid w:val="00C41302"/>
    <w:rsid w:val="00C4220E"/>
    <w:rsid w:val="00C4281F"/>
    <w:rsid w:val="00C429C9"/>
    <w:rsid w:val="00C433A9"/>
    <w:rsid w:val="00C44180"/>
    <w:rsid w:val="00C447EA"/>
    <w:rsid w:val="00C448CB"/>
    <w:rsid w:val="00C44B51"/>
    <w:rsid w:val="00C44D73"/>
    <w:rsid w:val="00C452AB"/>
    <w:rsid w:val="00C457BB"/>
    <w:rsid w:val="00C46430"/>
    <w:rsid w:val="00C46473"/>
    <w:rsid w:val="00C465BF"/>
    <w:rsid w:val="00C476A5"/>
    <w:rsid w:val="00C478C8"/>
    <w:rsid w:val="00C4792A"/>
    <w:rsid w:val="00C47973"/>
    <w:rsid w:val="00C506AD"/>
    <w:rsid w:val="00C50C00"/>
    <w:rsid w:val="00C512A7"/>
    <w:rsid w:val="00C51407"/>
    <w:rsid w:val="00C514D2"/>
    <w:rsid w:val="00C51977"/>
    <w:rsid w:val="00C520C0"/>
    <w:rsid w:val="00C5242F"/>
    <w:rsid w:val="00C52B17"/>
    <w:rsid w:val="00C54919"/>
    <w:rsid w:val="00C5507B"/>
    <w:rsid w:val="00C552B1"/>
    <w:rsid w:val="00C55357"/>
    <w:rsid w:val="00C556CA"/>
    <w:rsid w:val="00C562EE"/>
    <w:rsid w:val="00C56C11"/>
    <w:rsid w:val="00C576AC"/>
    <w:rsid w:val="00C6068A"/>
    <w:rsid w:val="00C60D5D"/>
    <w:rsid w:val="00C60EC0"/>
    <w:rsid w:val="00C6132D"/>
    <w:rsid w:val="00C6218F"/>
    <w:rsid w:val="00C63CB4"/>
    <w:rsid w:val="00C63FDB"/>
    <w:rsid w:val="00C64733"/>
    <w:rsid w:val="00C6667C"/>
    <w:rsid w:val="00C66D82"/>
    <w:rsid w:val="00C67149"/>
    <w:rsid w:val="00C6750B"/>
    <w:rsid w:val="00C67748"/>
    <w:rsid w:val="00C677B9"/>
    <w:rsid w:val="00C677DE"/>
    <w:rsid w:val="00C67990"/>
    <w:rsid w:val="00C70814"/>
    <w:rsid w:val="00C719B7"/>
    <w:rsid w:val="00C71B79"/>
    <w:rsid w:val="00C71C2F"/>
    <w:rsid w:val="00C72065"/>
    <w:rsid w:val="00C72490"/>
    <w:rsid w:val="00C72757"/>
    <w:rsid w:val="00C7313A"/>
    <w:rsid w:val="00C74D9E"/>
    <w:rsid w:val="00C752F4"/>
    <w:rsid w:val="00C75630"/>
    <w:rsid w:val="00C7621A"/>
    <w:rsid w:val="00C76426"/>
    <w:rsid w:val="00C77224"/>
    <w:rsid w:val="00C777FF"/>
    <w:rsid w:val="00C77E50"/>
    <w:rsid w:val="00C80B79"/>
    <w:rsid w:val="00C82354"/>
    <w:rsid w:val="00C825E7"/>
    <w:rsid w:val="00C83834"/>
    <w:rsid w:val="00C83911"/>
    <w:rsid w:val="00C853C4"/>
    <w:rsid w:val="00C86774"/>
    <w:rsid w:val="00C86ED0"/>
    <w:rsid w:val="00C873BD"/>
    <w:rsid w:val="00C879BE"/>
    <w:rsid w:val="00C9019C"/>
    <w:rsid w:val="00C9025D"/>
    <w:rsid w:val="00C902E2"/>
    <w:rsid w:val="00C9045A"/>
    <w:rsid w:val="00C90BBA"/>
    <w:rsid w:val="00C9148E"/>
    <w:rsid w:val="00C9198C"/>
    <w:rsid w:val="00C921B5"/>
    <w:rsid w:val="00C934D1"/>
    <w:rsid w:val="00C9356D"/>
    <w:rsid w:val="00C94426"/>
    <w:rsid w:val="00C9579E"/>
    <w:rsid w:val="00C9598E"/>
    <w:rsid w:val="00C96230"/>
    <w:rsid w:val="00C9684A"/>
    <w:rsid w:val="00CA01B5"/>
    <w:rsid w:val="00CA03CF"/>
    <w:rsid w:val="00CA0C31"/>
    <w:rsid w:val="00CA0C93"/>
    <w:rsid w:val="00CA1B10"/>
    <w:rsid w:val="00CA1D0F"/>
    <w:rsid w:val="00CA27C6"/>
    <w:rsid w:val="00CA2A5C"/>
    <w:rsid w:val="00CA3F74"/>
    <w:rsid w:val="00CA4648"/>
    <w:rsid w:val="00CA466A"/>
    <w:rsid w:val="00CA4E35"/>
    <w:rsid w:val="00CA4F1E"/>
    <w:rsid w:val="00CA5C2D"/>
    <w:rsid w:val="00CA65D5"/>
    <w:rsid w:val="00CA67BB"/>
    <w:rsid w:val="00CA70B6"/>
    <w:rsid w:val="00CA734E"/>
    <w:rsid w:val="00CA751E"/>
    <w:rsid w:val="00CA7573"/>
    <w:rsid w:val="00CA76DA"/>
    <w:rsid w:val="00CA7F93"/>
    <w:rsid w:val="00CB15A1"/>
    <w:rsid w:val="00CB1B7B"/>
    <w:rsid w:val="00CB2D56"/>
    <w:rsid w:val="00CB31A1"/>
    <w:rsid w:val="00CB32B5"/>
    <w:rsid w:val="00CB3CD1"/>
    <w:rsid w:val="00CB3EA6"/>
    <w:rsid w:val="00CB4572"/>
    <w:rsid w:val="00CB4BA7"/>
    <w:rsid w:val="00CB5F86"/>
    <w:rsid w:val="00CB6142"/>
    <w:rsid w:val="00CB6490"/>
    <w:rsid w:val="00CB6802"/>
    <w:rsid w:val="00CC0453"/>
    <w:rsid w:val="00CC0539"/>
    <w:rsid w:val="00CC0630"/>
    <w:rsid w:val="00CC0A21"/>
    <w:rsid w:val="00CC19DC"/>
    <w:rsid w:val="00CC23E7"/>
    <w:rsid w:val="00CC27DE"/>
    <w:rsid w:val="00CC2F60"/>
    <w:rsid w:val="00CC327C"/>
    <w:rsid w:val="00CC34B4"/>
    <w:rsid w:val="00CC35C1"/>
    <w:rsid w:val="00CC3780"/>
    <w:rsid w:val="00CC3C28"/>
    <w:rsid w:val="00CC3D16"/>
    <w:rsid w:val="00CC4E63"/>
    <w:rsid w:val="00CC6291"/>
    <w:rsid w:val="00CC6854"/>
    <w:rsid w:val="00CC7295"/>
    <w:rsid w:val="00CC7E05"/>
    <w:rsid w:val="00CD1D33"/>
    <w:rsid w:val="00CD1D72"/>
    <w:rsid w:val="00CD1FC7"/>
    <w:rsid w:val="00CD30A9"/>
    <w:rsid w:val="00CD3262"/>
    <w:rsid w:val="00CD370F"/>
    <w:rsid w:val="00CD3C05"/>
    <w:rsid w:val="00CD3D9E"/>
    <w:rsid w:val="00CD48E7"/>
    <w:rsid w:val="00CD5354"/>
    <w:rsid w:val="00CD59B0"/>
    <w:rsid w:val="00CD6180"/>
    <w:rsid w:val="00CD7731"/>
    <w:rsid w:val="00CE0830"/>
    <w:rsid w:val="00CE0B56"/>
    <w:rsid w:val="00CE0BE4"/>
    <w:rsid w:val="00CE0CDD"/>
    <w:rsid w:val="00CE104F"/>
    <w:rsid w:val="00CE1A88"/>
    <w:rsid w:val="00CE2188"/>
    <w:rsid w:val="00CE2C18"/>
    <w:rsid w:val="00CE31BC"/>
    <w:rsid w:val="00CE44A5"/>
    <w:rsid w:val="00CE5013"/>
    <w:rsid w:val="00CE557F"/>
    <w:rsid w:val="00CE5FFF"/>
    <w:rsid w:val="00CE62CF"/>
    <w:rsid w:val="00CE63F4"/>
    <w:rsid w:val="00CE6A71"/>
    <w:rsid w:val="00CE7376"/>
    <w:rsid w:val="00CE794F"/>
    <w:rsid w:val="00CE7F8B"/>
    <w:rsid w:val="00CF056E"/>
    <w:rsid w:val="00CF1A89"/>
    <w:rsid w:val="00CF1A90"/>
    <w:rsid w:val="00CF1EBD"/>
    <w:rsid w:val="00CF2270"/>
    <w:rsid w:val="00CF2447"/>
    <w:rsid w:val="00CF25D6"/>
    <w:rsid w:val="00CF2952"/>
    <w:rsid w:val="00CF2B09"/>
    <w:rsid w:val="00CF3D30"/>
    <w:rsid w:val="00CF42E7"/>
    <w:rsid w:val="00CF44FD"/>
    <w:rsid w:val="00CF47C8"/>
    <w:rsid w:val="00CF546C"/>
    <w:rsid w:val="00CF6BEB"/>
    <w:rsid w:val="00CF6C1C"/>
    <w:rsid w:val="00CF762B"/>
    <w:rsid w:val="00D00D5C"/>
    <w:rsid w:val="00D00E66"/>
    <w:rsid w:val="00D01406"/>
    <w:rsid w:val="00D01EB1"/>
    <w:rsid w:val="00D02631"/>
    <w:rsid w:val="00D02677"/>
    <w:rsid w:val="00D02755"/>
    <w:rsid w:val="00D02F59"/>
    <w:rsid w:val="00D034D8"/>
    <w:rsid w:val="00D03ADF"/>
    <w:rsid w:val="00D03BBF"/>
    <w:rsid w:val="00D04EB1"/>
    <w:rsid w:val="00D0514D"/>
    <w:rsid w:val="00D05462"/>
    <w:rsid w:val="00D061FE"/>
    <w:rsid w:val="00D068E2"/>
    <w:rsid w:val="00D06A6B"/>
    <w:rsid w:val="00D07F0F"/>
    <w:rsid w:val="00D10B16"/>
    <w:rsid w:val="00D1109A"/>
    <w:rsid w:val="00D11868"/>
    <w:rsid w:val="00D118E2"/>
    <w:rsid w:val="00D12394"/>
    <w:rsid w:val="00D12547"/>
    <w:rsid w:val="00D13457"/>
    <w:rsid w:val="00D13B5E"/>
    <w:rsid w:val="00D13B60"/>
    <w:rsid w:val="00D150BC"/>
    <w:rsid w:val="00D158C1"/>
    <w:rsid w:val="00D169FD"/>
    <w:rsid w:val="00D16B0F"/>
    <w:rsid w:val="00D16D76"/>
    <w:rsid w:val="00D17F07"/>
    <w:rsid w:val="00D20C5B"/>
    <w:rsid w:val="00D21030"/>
    <w:rsid w:val="00D2133F"/>
    <w:rsid w:val="00D21BE6"/>
    <w:rsid w:val="00D21FDB"/>
    <w:rsid w:val="00D229D9"/>
    <w:rsid w:val="00D22A3D"/>
    <w:rsid w:val="00D22EBC"/>
    <w:rsid w:val="00D23E69"/>
    <w:rsid w:val="00D23F92"/>
    <w:rsid w:val="00D24D60"/>
    <w:rsid w:val="00D24FDD"/>
    <w:rsid w:val="00D25978"/>
    <w:rsid w:val="00D25C55"/>
    <w:rsid w:val="00D26264"/>
    <w:rsid w:val="00D26420"/>
    <w:rsid w:val="00D2651E"/>
    <w:rsid w:val="00D26CA7"/>
    <w:rsid w:val="00D27C1D"/>
    <w:rsid w:val="00D30533"/>
    <w:rsid w:val="00D31B09"/>
    <w:rsid w:val="00D31CD9"/>
    <w:rsid w:val="00D31F3A"/>
    <w:rsid w:val="00D3280F"/>
    <w:rsid w:val="00D32A14"/>
    <w:rsid w:val="00D33200"/>
    <w:rsid w:val="00D34841"/>
    <w:rsid w:val="00D3611C"/>
    <w:rsid w:val="00D368BF"/>
    <w:rsid w:val="00D36C30"/>
    <w:rsid w:val="00D36DB6"/>
    <w:rsid w:val="00D40965"/>
    <w:rsid w:val="00D40C77"/>
    <w:rsid w:val="00D40D96"/>
    <w:rsid w:val="00D416D8"/>
    <w:rsid w:val="00D4187B"/>
    <w:rsid w:val="00D42389"/>
    <w:rsid w:val="00D42E33"/>
    <w:rsid w:val="00D42F90"/>
    <w:rsid w:val="00D43152"/>
    <w:rsid w:val="00D43432"/>
    <w:rsid w:val="00D43E94"/>
    <w:rsid w:val="00D43F09"/>
    <w:rsid w:val="00D449A2"/>
    <w:rsid w:val="00D45507"/>
    <w:rsid w:val="00D45E30"/>
    <w:rsid w:val="00D470AD"/>
    <w:rsid w:val="00D4741A"/>
    <w:rsid w:val="00D503C3"/>
    <w:rsid w:val="00D505D8"/>
    <w:rsid w:val="00D50DAB"/>
    <w:rsid w:val="00D5134A"/>
    <w:rsid w:val="00D5150C"/>
    <w:rsid w:val="00D51813"/>
    <w:rsid w:val="00D51929"/>
    <w:rsid w:val="00D528FE"/>
    <w:rsid w:val="00D5290C"/>
    <w:rsid w:val="00D52B07"/>
    <w:rsid w:val="00D52DFE"/>
    <w:rsid w:val="00D53F45"/>
    <w:rsid w:val="00D543CD"/>
    <w:rsid w:val="00D54F0B"/>
    <w:rsid w:val="00D55A24"/>
    <w:rsid w:val="00D55A46"/>
    <w:rsid w:val="00D55EF7"/>
    <w:rsid w:val="00D5679E"/>
    <w:rsid w:val="00D576C8"/>
    <w:rsid w:val="00D577F5"/>
    <w:rsid w:val="00D57D1D"/>
    <w:rsid w:val="00D57FF0"/>
    <w:rsid w:val="00D60B82"/>
    <w:rsid w:val="00D61E21"/>
    <w:rsid w:val="00D6236B"/>
    <w:rsid w:val="00D6278E"/>
    <w:rsid w:val="00D628C9"/>
    <w:rsid w:val="00D6345C"/>
    <w:rsid w:val="00D63EF9"/>
    <w:rsid w:val="00D63F0B"/>
    <w:rsid w:val="00D644F8"/>
    <w:rsid w:val="00D64627"/>
    <w:rsid w:val="00D64A19"/>
    <w:rsid w:val="00D64D2D"/>
    <w:rsid w:val="00D65529"/>
    <w:rsid w:val="00D658CC"/>
    <w:rsid w:val="00D669EB"/>
    <w:rsid w:val="00D66B60"/>
    <w:rsid w:val="00D674FB"/>
    <w:rsid w:val="00D67681"/>
    <w:rsid w:val="00D67B6D"/>
    <w:rsid w:val="00D70A29"/>
    <w:rsid w:val="00D70C9C"/>
    <w:rsid w:val="00D70CE5"/>
    <w:rsid w:val="00D716C4"/>
    <w:rsid w:val="00D716E0"/>
    <w:rsid w:val="00D71869"/>
    <w:rsid w:val="00D7239A"/>
    <w:rsid w:val="00D728F7"/>
    <w:rsid w:val="00D7350B"/>
    <w:rsid w:val="00D73543"/>
    <w:rsid w:val="00D738BD"/>
    <w:rsid w:val="00D73A6C"/>
    <w:rsid w:val="00D73FB3"/>
    <w:rsid w:val="00D74739"/>
    <w:rsid w:val="00D74A3D"/>
    <w:rsid w:val="00D75301"/>
    <w:rsid w:val="00D757B6"/>
    <w:rsid w:val="00D758D1"/>
    <w:rsid w:val="00D76906"/>
    <w:rsid w:val="00D769A8"/>
    <w:rsid w:val="00D76B50"/>
    <w:rsid w:val="00D76E13"/>
    <w:rsid w:val="00D76ED7"/>
    <w:rsid w:val="00D77326"/>
    <w:rsid w:val="00D77C0C"/>
    <w:rsid w:val="00D77FCF"/>
    <w:rsid w:val="00D8026D"/>
    <w:rsid w:val="00D80586"/>
    <w:rsid w:val="00D809DC"/>
    <w:rsid w:val="00D80F53"/>
    <w:rsid w:val="00D81036"/>
    <w:rsid w:val="00D8111D"/>
    <w:rsid w:val="00D811AB"/>
    <w:rsid w:val="00D818AF"/>
    <w:rsid w:val="00D81B2D"/>
    <w:rsid w:val="00D823CA"/>
    <w:rsid w:val="00D82AC9"/>
    <w:rsid w:val="00D83842"/>
    <w:rsid w:val="00D83986"/>
    <w:rsid w:val="00D83B2E"/>
    <w:rsid w:val="00D84913"/>
    <w:rsid w:val="00D8576E"/>
    <w:rsid w:val="00D85A74"/>
    <w:rsid w:val="00D860C6"/>
    <w:rsid w:val="00D86340"/>
    <w:rsid w:val="00D86412"/>
    <w:rsid w:val="00D868D8"/>
    <w:rsid w:val="00D86DB6"/>
    <w:rsid w:val="00D871C1"/>
    <w:rsid w:val="00D874A0"/>
    <w:rsid w:val="00D875CD"/>
    <w:rsid w:val="00D87B0E"/>
    <w:rsid w:val="00D90050"/>
    <w:rsid w:val="00D90070"/>
    <w:rsid w:val="00D90211"/>
    <w:rsid w:val="00D90A5F"/>
    <w:rsid w:val="00D90D3A"/>
    <w:rsid w:val="00D90EA8"/>
    <w:rsid w:val="00D91584"/>
    <w:rsid w:val="00D91D4C"/>
    <w:rsid w:val="00D9297E"/>
    <w:rsid w:val="00D92B57"/>
    <w:rsid w:val="00D93557"/>
    <w:rsid w:val="00D93AE8"/>
    <w:rsid w:val="00D93B8C"/>
    <w:rsid w:val="00D94D5A"/>
    <w:rsid w:val="00D950FB"/>
    <w:rsid w:val="00D95FAF"/>
    <w:rsid w:val="00D96E45"/>
    <w:rsid w:val="00D9720D"/>
    <w:rsid w:val="00D97EFA"/>
    <w:rsid w:val="00DA176F"/>
    <w:rsid w:val="00DA250E"/>
    <w:rsid w:val="00DA2FB3"/>
    <w:rsid w:val="00DA3464"/>
    <w:rsid w:val="00DA3A03"/>
    <w:rsid w:val="00DA3C66"/>
    <w:rsid w:val="00DA3FB7"/>
    <w:rsid w:val="00DA4919"/>
    <w:rsid w:val="00DA51F1"/>
    <w:rsid w:val="00DA5A8F"/>
    <w:rsid w:val="00DA601A"/>
    <w:rsid w:val="00DA6119"/>
    <w:rsid w:val="00DA6120"/>
    <w:rsid w:val="00DA61CD"/>
    <w:rsid w:val="00DA6287"/>
    <w:rsid w:val="00DA6F98"/>
    <w:rsid w:val="00DA6FAE"/>
    <w:rsid w:val="00DA7275"/>
    <w:rsid w:val="00DA750B"/>
    <w:rsid w:val="00DB0235"/>
    <w:rsid w:val="00DB0977"/>
    <w:rsid w:val="00DB27AC"/>
    <w:rsid w:val="00DB2EF5"/>
    <w:rsid w:val="00DB34BE"/>
    <w:rsid w:val="00DB426B"/>
    <w:rsid w:val="00DB4349"/>
    <w:rsid w:val="00DB43E5"/>
    <w:rsid w:val="00DB48B4"/>
    <w:rsid w:val="00DB5088"/>
    <w:rsid w:val="00DB52CF"/>
    <w:rsid w:val="00DB5314"/>
    <w:rsid w:val="00DB589D"/>
    <w:rsid w:val="00DB5F8D"/>
    <w:rsid w:val="00DB5FD6"/>
    <w:rsid w:val="00DB600B"/>
    <w:rsid w:val="00DB6B5C"/>
    <w:rsid w:val="00DB7348"/>
    <w:rsid w:val="00DB789D"/>
    <w:rsid w:val="00DB7BB3"/>
    <w:rsid w:val="00DB7DFB"/>
    <w:rsid w:val="00DC04D1"/>
    <w:rsid w:val="00DC0E0C"/>
    <w:rsid w:val="00DC18F5"/>
    <w:rsid w:val="00DC244C"/>
    <w:rsid w:val="00DC35DC"/>
    <w:rsid w:val="00DC420F"/>
    <w:rsid w:val="00DC4F9D"/>
    <w:rsid w:val="00DC5390"/>
    <w:rsid w:val="00DC59C1"/>
    <w:rsid w:val="00DC602C"/>
    <w:rsid w:val="00DC61B6"/>
    <w:rsid w:val="00DC6203"/>
    <w:rsid w:val="00DC63FE"/>
    <w:rsid w:val="00DC6A58"/>
    <w:rsid w:val="00DC7253"/>
    <w:rsid w:val="00DC75BA"/>
    <w:rsid w:val="00DC7EA8"/>
    <w:rsid w:val="00DD1F8E"/>
    <w:rsid w:val="00DD21CC"/>
    <w:rsid w:val="00DD228F"/>
    <w:rsid w:val="00DD2E0A"/>
    <w:rsid w:val="00DD40B8"/>
    <w:rsid w:val="00DD4136"/>
    <w:rsid w:val="00DD4755"/>
    <w:rsid w:val="00DD4E7D"/>
    <w:rsid w:val="00DD50B3"/>
    <w:rsid w:val="00DD51DC"/>
    <w:rsid w:val="00DD593E"/>
    <w:rsid w:val="00DD5A3D"/>
    <w:rsid w:val="00DD5FF1"/>
    <w:rsid w:val="00DD69C6"/>
    <w:rsid w:val="00DD6BAB"/>
    <w:rsid w:val="00DD7FB1"/>
    <w:rsid w:val="00DE07A1"/>
    <w:rsid w:val="00DE090E"/>
    <w:rsid w:val="00DE0D90"/>
    <w:rsid w:val="00DE15EF"/>
    <w:rsid w:val="00DE197F"/>
    <w:rsid w:val="00DE1DDD"/>
    <w:rsid w:val="00DE2996"/>
    <w:rsid w:val="00DE45FE"/>
    <w:rsid w:val="00DE481E"/>
    <w:rsid w:val="00DE4A8E"/>
    <w:rsid w:val="00DE4F15"/>
    <w:rsid w:val="00DE5264"/>
    <w:rsid w:val="00DE6DC7"/>
    <w:rsid w:val="00DE70CB"/>
    <w:rsid w:val="00DE78FF"/>
    <w:rsid w:val="00DE7BAF"/>
    <w:rsid w:val="00DE7EB7"/>
    <w:rsid w:val="00DE7F69"/>
    <w:rsid w:val="00DF014C"/>
    <w:rsid w:val="00DF02ED"/>
    <w:rsid w:val="00DF0611"/>
    <w:rsid w:val="00DF07F9"/>
    <w:rsid w:val="00DF0F72"/>
    <w:rsid w:val="00DF144A"/>
    <w:rsid w:val="00DF19ED"/>
    <w:rsid w:val="00DF1E17"/>
    <w:rsid w:val="00DF2423"/>
    <w:rsid w:val="00DF289E"/>
    <w:rsid w:val="00DF35CE"/>
    <w:rsid w:val="00DF3981"/>
    <w:rsid w:val="00DF3A55"/>
    <w:rsid w:val="00DF40D9"/>
    <w:rsid w:val="00DF4A17"/>
    <w:rsid w:val="00DF4BCF"/>
    <w:rsid w:val="00DF539E"/>
    <w:rsid w:val="00DF56A3"/>
    <w:rsid w:val="00DF60B8"/>
    <w:rsid w:val="00DF79FA"/>
    <w:rsid w:val="00E00139"/>
    <w:rsid w:val="00E002B0"/>
    <w:rsid w:val="00E00FA9"/>
    <w:rsid w:val="00E01A24"/>
    <w:rsid w:val="00E02096"/>
    <w:rsid w:val="00E0276D"/>
    <w:rsid w:val="00E038E3"/>
    <w:rsid w:val="00E04781"/>
    <w:rsid w:val="00E049F1"/>
    <w:rsid w:val="00E0513F"/>
    <w:rsid w:val="00E05568"/>
    <w:rsid w:val="00E05858"/>
    <w:rsid w:val="00E05FA8"/>
    <w:rsid w:val="00E06326"/>
    <w:rsid w:val="00E07C30"/>
    <w:rsid w:val="00E1000C"/>
    <w:rsid w:val="00E11897"/>
    <w:rsid w:val="00E11DF7"/>
    <w:rsid w:val="00E126C0"/>
    <w:rsid w:val="00E129F5"/>
    <w:rsid w:val="00E136F0"/>
    <w:rsid w:val="00E1469E"/>
    <w:rsid w:val="00E15043"/>
    <w:rsid w:val="00E1575B"/>
    <w:rsid w:val="00E20B73"/>
    <w:rsid w:val="00E21CBA"/>
    <w:rsid w:val="00E22646"/>
    <w:rsid w:val="00E227E0"/>
    <w:rsid w:val="00E2283D"/>
    <w:rsid w:val="00E22A7C"/>
    <w:rsid w:val="00E23AFB"/>
    <w:rsid w:val="00E23E6B"/>
    <w:rsid w:val="00E25378"/>
    <w:rsid w:val="00E25393"/>
    <w:rsid w:val="00E2545D"/>
    <w:rsid w:val="00E25A0A"/>
    <w:rsid w:val="00E25C31"/>
    <w:rsid w:val="00E26518"/>
    <w:rsid w:val="00E26583"/>
    <w:rsid w:val="00E27BB9"/>
    <w:rsid w:val="00E27D91"/>
    <w:rsid w:val="00E27EC9"/>
    <w:rsid w:val="00E30371"/>
    <w:rsid w:val="00E303D4"/>
    <w:rsid w:val="00E310C6"/>
    <w:rsid w:val="00E317FF"/>
    <w:rsid w:val="00E31E55"/>
    <w:rsid w:val="00E333A1"/>
    <w:rsid w:val="00E3376C"/>
    <w:rsid w:val="00E34821"/>
    <w:rsid w:val="00E349D8"/>
    <w:rsid w:val="00E35DDD"/>
    <w:rsid w:val="00E35DE9"/>
    <w:rsid w:val="00E366CF"/>
    <w:rsid w:val="00E36784"/>
    <w:rsid w:val="00E36A2B"/>
    <w:rsid w:val="00E36EC0"/>
    <w:rsid w:val="00E371FC"/>
    <w:rsid w:val="00E3785B"/>
    <w:rsid w:val="00E37C76"/>
    <w:rsid w:val="00E40F5C"/>
    <w:rsid w:val="00E40FCF"/>
    <w:rsid w:val="00E411DB"/>
    <w:rsid w:val="00E412CB"/>
    <w:rsid w:val="00E41392"/>
    <w:rsid w:val="00E41BCE"/>
    <w:rsid w:val="00E42566"/>
    <w:rsid w:val="00E428B6"/>
    <w:rsid w:val="00E42AF0"/>
    <w:rsid w:val="00E42ED2"/>
    <w:rsid w:val="00E42EF2"/>
    <w:rsid w:val="00E42F86"/>
    <w:rsid w:val="00E436D0"/>
    <w:rsid w:val="00E43A52"/>
    <w:rsid w:val="00E43E64"/>
    <w:rsid w:val="00E44619"/>
    <w:rsid w:val="00E44A6A"/>
    <w:rsid w:val="00E465A2"/>
    <w:rsid w:val="00E46FA8"/>
    <w:rsid w:val="00E47199"/>
    <w:rsid w:val="00E47582"/>
    <w:rsid w:val="00E475CC"/>
    <w:rsid w:val="00E478C9"/>
    <w:rsid w:val="00E502C4"/>
    <w:rsid w:val="00E50AF2"/>
    <w:rsid w:val="00E51736"/>
    <w:rsid w:val="00E51B8D"/>
    <w:rsid w:val="00E51F9C"/>
    <w:rsid w:val="00E5217A"/>
    <w:rsid w:val="00E52CBC"/>
    <w:rsid w:val="00E546BC"/>
    <w:rsid w:val="00E55C96"/>
    <w:rsid w:val="00E55CDF"/>
    <w:rsid w:val="00E56BB9"/>
    <w:rsid w:val="00E573C5"/>
    <w:rsid w:val="00E614E5"/>
    <w:rsid w:val="00E62705"/>
    <w:rsid w:val="00E628A1"/>
    <w:rsid w:val="00E62CC2"/>
    <w:rsid w:val="00E63802"/>
    <w:rsid w:val="00E6516A"/>
    <w:rsid w:val="00E6556D"/>
    <w:rsid w:val="00E655EA"/>
    <w:rsid w:val="00E6604A"/>
    <w:rsid w:val="00E66113"/>
    <w:rsid w:val="00E667CB"/>
    <w:rsid w:val="00E66DBF"/>
    <w:rsid w:val="00E67197"/>
    <w:rsid w:val="00E6786D"/>
    <w:rsid w:val="00E679DD"/>
    <w:rsid w:val="00E67F1A"/>
    <w:rsid w:val="00E703EB"/>
    <w:rsid w:val="00E70670"/>
    <w:rsid w:val="00E707D5"/>
    <w:rsid w:val="00E70888"/>
    <w:rsid w:val="00E7132B"/>
    <w:rsid w:val="00E71F80"/>
    <w:rsid w:val="00E72A47"/>
    <w:rsid w:val="00E7367D"/>
    <w:rsid w:val="00E73994"/>
    <w:rsid w:val="00E73A39"/>
    <w:rsid w:val="00E73C99"/>
    <w:rsid w:val="00E7485B"/>
    <w:rsid w:val="00E74A62"/>
    <w:rsid w:val="00E75568"/>
    <w:rsid w:val="00E75A51"/>
    <w:rsid w:val="00E75B90"/>
    <w:rsid w:val="00E76263"/>
    <w:rsid w:val="00E76365"/>
    <w:rsid w:val="00E763FE"/>
    <w:rsid w:val="00E765C2"/>
    <w:rsid w:val="00E76928"/>
    <w:rsid w:val="00E774C6"/>
    <w:rsid w:val="00E774EA"/>
    <w:rsid w:val="00E8055F"/>
    <w:rsid w:val="00E81471"/>
    <w:rsid w:val="00E81695"/>
    <w:rsid w:val="00E81ADE"/>
    <w:rsid w:val="00E81CF2"/>
    <w:rsid w:val="00E82B12"/>
    <w:rsid w:val="00E82D8A"/>
    <w:rsid w:val="00E834E1"/>
    <w:rsid w:val="00E8426F"/>
    <w:rsid w:val="00E8497C"/>
    <w:rsid w:val="00E84BEE"/>
    <w:rsid w:val="00E84C5B"/>
    <w:rsid w:val="00E84D0A"/>
    <w:rsid w:val="00E84DD8"/>
    <w:rsid w:val="00E854CD"/>
    <w:rsid w:val="00E854F9"/>
    <w:rsid w:val="00E8582D"/>
    <w:rsid w:val="00E85A5D"/>
    <w:rsid w:val="00E85FCE"/>
    <w:rsid w:val="00E864E9"/>
    <w:rsid w:val="00E86A11"/>
    <w:rsid w:val="00E86C3D"/>
    <w:rsid w:val="00E87876"/>
    <w:rsid w:val="00E87B55"/>
    <w:rsid w:val="00E87EB9"/>
    <w:rsid w:val="00E90249"/>
    <w:rsid w:val="00E90296"/>
    <w:rsid w:val="00E904DE"/>
    <w:rsid w:val="00E9094D"/>
    <w:rsid w:val="00E90BC9"/>
    <w:rsid w:val="00E90EBE"/>
    <w:rsid w:val="00E911D5"/>
    <w:rsid w:val="00E925B3"/>
    <w:rsid w:val="00E93225"/>
    <w:rsid w:val="00E94734"/>
    <w:rsid w:val="00E948B0"/>
    <w:rsid w:val="00E95032"/>
    <w:rsid w:val="00E95134"/>
    <w:rsid w:val="00E955C4"/>
    <w:rsid w:val="00E95838"/>
    <w:rsid w:val="00E9709C"/>
    <w:rsid w:val="00E97151"/>
    <w:rsid w:val="00E972B1"/>
    <w:rsid w:val="00E97358"/>
    <w:rsid w:val="00EA02CF"/>
    <w:rsid w:val="00EA0ADC"/>
    <w:rsid w:val="00EA1197"/>
    <w:rsid w:val="00EA30D5"/>
    <w:rsid w:val="00EA31B7"/>
    <w:rsid w:val="00EA38B1"/>
    <w:rsid w:val="00EA49BE"/>
    <w:rsid w:val="00EA49D6"/>
    <w:rsid w:val="00EA4C5A"/>
    <w:rsid w:val="00EA4CE8"/>
    <w:rsid w:val="00EA5412"/>
    <w:rsid w:val="00EA5572"/>
    <w:rsid w:val="00EA6155"/>
    <w:rsid w:val="00EA68E5"/>
    <w:rsid w:val="00EA7764"/>
    <w:rsid w:val="00EA7E78"/>
    <w:rsid w:val="00EB0775"/>
    <w:rsid w:val="00EB0EB1"/>
    <w:rsid w:val="00EB133C"/>
    <w:rsid w:val="00EB142A"/>
    <w:rsid w:val="00EB1585"/>
    <w:rsid w:val="00EB18AE"/>
    <w:rsid w:val="00EB19CA"/>
    <w:rsid w:val="00EB1C80"/>
    <w:rsid w:val="00EB2074"/>
    <w:rsid w:val="00EB25C7"/>
    <w:rsid w:val="00EB2A0E"/>
    <w:rsid w:val="00EB31F0"/>
    <w:rsid w:val="00EB3295"/>
    <w:rsid w:val="00EB38E3"/>
    <w:rsid w:val="00EB47F5"/>
    <w:rsid w:val="00EB4D27"/>
    <w:rsid w:val="00EB50AA"/>
    <w:rsid w:val="00EB660D"/>
    <w:rsid w:val="00EB6B66"/>
    <w:rsid w:val="00EB7579"/>
    <w:rsid w:val="00EB7DFC"/>
    <w:rsid w:val="00EB7F3F"/>
    <w:rsid w:val="00EC09FE"/>
    <w:rsid w:val="00EC1CC5"/>
    <w:rsid w:val="00EC2020"/>
    <w:rsid w:val="00EC20DE"/>
    <w:rsid w:val="00EC223B"/>
    <w:rsid w:val="00EC24AE"/>
    <w:rsid w:val="00EC290B"/>
    <w:rsid w:val="00EC2A15"/>
    <w:rsid w:val="00EC2A58"/>
    <w:rsid w:val="00EC2EC2"/>
    <w:rsid w:val="00EC36A2"/>
    <w:rsid w:val="00EC3A1C"/>
    <w:rsid w:val="00EC3E77"/>
    <w:rsid w:val="00EC3EF3"/>
    <w:rsid w:val="00EC462C"/>
    <w:rsid w:val="00EC507D"/>
    <w:rsid w:val="00EC5277"/>
    <w:rsid w:val="00EC630A"/>
    <w:rsid w:val="00EC6A02"/>
    <w:rsid w:val="00EC6D54"/>
    <w:rsid w:val="00EC6F37"/>
    <w:rsid w:val="00EC704B"/>
    <w:rsid w:val="00EC74AF"/>
    <w:rsid w:val="00ED02C3"/>
    <w:rsid w:val="00ED17E0"/>
    <w:rsid w:val="00ED1E8D"/>
    <w:rsid w:val="00ED239E"/>
    <w:rsid w:val="00ED3473"/>
    <w:rsid w:val="00ED350E"/>
    <w:rsid w:val="00ED428C"/>
    <w:rsid w:val="00ED450B"/>
    <w:rsid w:val="00ED6019"/>
    <w:rsid w:val="00ED67F6"/>
    <w:rsid w:val="00ED6A92"/>
    <w:rsid w:val="00ED6F9D"/>
    <w:rsid w:val="00ED7159"/>
    <w:rsid w:val="00EE001B"/>
    <w:rsid w:val="00EE036D"/>
    <w:rsid w:val="00EE04B9"/>
    <w:rsid w:val="00EE0A2C"/>
    <w:rsid w:val="00EE0D0E"/>
    <w:rsid w:val="00EE1A2D"/>
    <w:rsid w:val="00EE1AAB"/>
    <w:rsid w:val="00EE1F6E"/>
    <w:rsid w:val="00EE43DB"/>
    <w:rsid w:val="00EE4874"/>
    <w:rsid w:val="00EE5511"/>
    <w:rsid w:val="00EE5AC5"/>
    <w:rsid w:val="00EE6F1D"/>
    <w:rsid w:val="00EE7797"/>
    <w:rsid w:val="00EE78EF"/>
    <w:rsid w:val="00EE7C32"/>
    <w:rsid w:val="00EF0C29"/>
    <w:rsid w:val="00EF1054"/>
    <w:rsid w:val="00EF137E"/>
    <w:rsid w:val="00EF1677"/>
    <w:rsid w:val="00EF1CE2"/>
    <w:rsid w:val="00EF1D08"/>
    <w:rsid w:val="00EF407C"/>
    <w:rsid w:val="00EF494E"/>
    <w:rsid w:val="00EF4ACD"/>
    <w:rsid w:val="00EF5554"/>
    <w:rsid w:val="00EF58DB"/>
    <w:rsid w:val="00EF658F"/>
    <w:rsid w:val="00EF6C9D"/>
    <w:rsid w:val="00EF71B8"/>
    <w:rsid w:val="00EF71C2"/>
    <w:rsid w:val="00EF7FBE"/>
    <w:rsid w:val="00F00BE5"/>
    <w:rsid w:val="00F00D72"/>
    <w:rsid w:val="00F00F71"/>
    <w:rsid w:val="00F010F5"/>
    <w:rsid w:val="00F016AC"/>
    <w:rsid w:val="00F01715"/>
    <w:rsid w:val="00F01C1E"/>
    <w:rsid w:val="00F02070"/>
    <w:rsid w:val="00F03096"/>
    <w:rsid w:val="00F030FC"/>
    <w:rsid w:val="00F03EC0"/>
    <w:rsid w:val="00F04BCD"/>
    <w:rsid w:val="00F06831"/>
    <w:rsid w:val="00F06962"/>
    <w:rsid w:val="00F07DF0"/>
    <w:rsid w:val="00F10183"/>
    <w:rsid w:val="00F12674"/>
    <w:rsid w:val="00F12F26"/>
    <w:rsid w:val="00F13E01"/>
    <w:rsid w:val="00F14290"/>
    <w:rsid w:val="00F14CA6"/>
    <w:rsid w:val="00F14FBD"/>
    <w:rsid w:val="00F15033"/>
    <w:rsid w:val="00F152CE"/>
    <w:rsid w:val="00F153C6"/>
    <w:rsid w:val="00F15623"/>
    <w:rsid w:val="00F157F1"/>
    <w:rsid w:val="00F15FE2"/>
    <w:rsid w:val="00F161D9"/>
    <w:rsid w:val="00F165F7"/>
    <w:rsid w:val="00F16F9C"/>
    <w:rsid w:val="00F1752E"/>
    <w:rsid w:val="00F21215"/>
    <w:rsid w:val="00F212FF"/>
    <w:rsid w:val="00F215F4"/>
    <w:rsid w:val="00F21F3F"/>
    <w:rsid w:val="00F22272"/>
    <w:rsid w:val="00F2406A"/>
    <w:rsid w:val="00F2439A"/>
    <w:rsid w:val="00F2465A"/>
    <w:rsid w:val="00F25A0B"/>
    <w:rsid w:val="00F25B64"/>
    <w:rsid w:val="00F25D5E"/>
    <w:rsid w:val="00F25FC9"/>
    <w:rsid w:val="00F2610A"/>
    <w:rsid w:val="00F272E2"/>
    <w:rsid w:val="00F30402"/>
    <w:rsid w:val="00F304AA"/>
    <w:rsid w:val="00F31422"/>
    <w:rsid w:val="00F314D2"/>
    <w:rsid w:val="00F31AA4"/>
    <w:rsid w:val="00F31D72"/>
    <w:rsid w:val="00F31E20"/>
    <w:rsid w:val="00F31E49"/>
    <w:rsid w:val="00F31E95"/>
    <w:rsid w:val="00F31ED3"/>
    <w:rsid w:val="00F328C5"/>
    <w:rsid w:val="00F3350C"/>
    <w:rsid w:val="00F33E0B"/>
    <w:rsid w:val="00F34436"/>
    <w:rsid w:val="00F346AD"/>
    <w:rsid w:val="00F3475D"/>
    <w:rsid w:val="00F351BF"/>
    <w:rsid w:val="00F368DB"/>
    <w:rsid w:val="00F36B29"/>
    <w:rsid w:val="00F36CCB"/>
    <w:rsid w:val="00F36D3D"/>
    <w:rsid w:val="00F36E8B"/>
    <w:rsid w:val="00F37835"/>
    <w:rsid w:val="00F37C0E"/>
    <w:rsid w:val="00F37C14"/>
    <w:rsid w:val="00F37E6B"/>
    <w:rsid w:val="00F4025B"/>
    <w:rsid w:val="00F4281E"/>
    <w:rsid w:val="00F42B43"/>
    <w:rsid w:val="00F432DF"/>
    <w:rsid w:val="00F434B7"/>
    <w:rsid w:val="00F43B39"/>
    <w:rsid w:val="00F43D43"/>
    <w:rsid w:val="00F43D8E"/>
    <w:rsid w:val="00F45947"/>
    <w:rsid w:val="00F45AD2"/>
    <w:rsid w:val="00F465EF"/>
    <w:rsid w:val="00F46926"/>
    <w:rsid w:val="00F46E5D"/>
    <w:rsid w:val="00F47867"/>
    <w:rsid w:val="00F47E69"/>
    <w:rsid w:val="00F50435"/>
    <w:rsid w:val="00F51E76"/>
    <w:rsid w:val="00F52041"/>
    <w:rsid w:val="00F526E1"/>
    <w:rsid w:val="00F52A3B"/>
    <w:rsid w:val="00F531AC"/>
    <w:rsid w:val="00F53B3B"/>
    <w:rsid w:val="00F547E5"/>
    <w:rsid w:val="00F555AD"/>
    <w:rsid w:val="00F5563E"/>
    <w:rsid w:val="00F556C2"/>
    <w:rsid w:val="00F55B70"/>
    <w:rsid w:val="00F55CAF"/>
    <w:rsid w:val="00F55ECA"/>
    <w:rsid w:val="00F5612F"/>
    <w:rsid w:val="00F56141"/>
    <w:rsid w:val="00F568FF"/>
    <w:rsid w:val="00F56B34"/>
    <w:rsid w:val="00F56C34"/>
    <w:rsid w:val="00F6050E"/>
    <w:rsid w:val="00F60851"/>
    <w:rsid w:val="00F60E75"/>
    <w:rsid w:val="00F60EB3"/>
    <w:rsid w:val="00F61B50"/>
    <w:rsid w:val="00F6230F"/>
    <w:rsid w:val="00F62513"/>
    <w:rsid w:val="00F62733"/>
    <w:rsid w:val="00F6282B"/>
    <w:rsid w:val="00F62A94"/>
    <w:rsid w:val="00F62CE5"/>
    <w:rsid w:val="00F62E8F"/>
    <w:rsid w:val="00F633E6"/>
    <w:rsid w:val="00F6353C"/>
    <w:rsid w:val="00F6374A"/>
    <w:rsid w:val="00F6446E"/>
    <w:rsid w:val="00F66123"/>
    <w:rsid w:val="00F661A3"/>
    <w:rsid w:val="00F66822"/>
    <w:rsid w:val="00F66CAD"/>
    <w:rsid w:val="00F67360"/>
    <w:rsid w:val="00F701EB"/>
    <w:rsid w:val="00F72C6E"/>
    <w:rsid w:val="00F72DE0"/>
    <w:rsid w:val="00F73025"/>
    <w:rsid w:val="00F74D46"/>
    <w:rsid w:val="00F75129"/>
    <w:rsid w:val="00F767EA"/>
    <w:rsid w:val="00F77C95"/>
    <w:rsid w:val="00F80595"/>
    <w:rsid w:val="00F80668"/>
    <w:rsid w:val="00F80DA7"/>
    <w:rsid w:val="00F80DA9"/>
    <w:rsid w:val="00F8157B"/>
    <w:rsid w:val="00F81E09"/>
    <w:rsid w:val="00F82541"/>
    <w:rsid w:val="00F8256F"/>
    <w:rsid w:val="00F82E16"/>
    <w:rsid w:val="00F8305F"/>
    <w:rsid w:val="00F8384F"/>
    <w:rsid w:val="00F83CC4"/>
    <w:rsid w:val="00F83E09"/>
    <w:rsid w:val="00F83EBB"/>
    <w:rsid w:val="00F84042"/>
    <w:rsid w:val="00F843D5"/>
    <w:rsid w:val="00F8453B"/>
    <w:rsid w:val="00F848F6"/>
    <w:rsid w:val="00F851E1"/>
    <w:rsid w:val="00F85BBA"/>
    <w:rsid w:val="00F85C1A"/>
    <w:rsid w:val="00F85DFB"/>
    <w:rsid w:val="00F86817"/>
    <w:rsid w:val="00F86DD6"/>
    <w:rsid w:val="00F871DF"/>
    <w:rsid w:val="00F87B59"/>
    <w:rsid w:val="00F87CAB"/>
    <w:rsid w:val="00F900D0"/>
    <w:rsid w:val="00F9040A"/>
    <w:rsid w:val="00F907AE"/>
    <w:rsid w:val="00F90B71"/>
    <w:rsid w:val="00F91489"/>
    <w:rsid w:val="00F91516"/>
    <w:rsid w:val="00F916B3"/>
    <w:rsid w:val="00F91D84"/>
    <w:rsid w:val="00F92303"/>
    <w:rsid w:val="00F92317"/>
    <w:rsid w:val="00F927BF"/>
    <w:rsid w:val="00F938C6"/>
    <w:rsid w:val="00F946D9"/>
    <w:rsid w:val="00F9477B"/>
    <w:rsid w:val="00F94993"/>
    <w:rsid w:val="00F94B16"/>
    <w:rsid w:val="00F94CAE"/>
    <w:rsid w:val="00F95C06"/>
    <w:rsid w:val="00F95C5C"/>
    <w:rsid w:val="00F95C62"/>
    <w:rsid w:val="00F96C61"/>
    <w:rsid w:val="00F96DA3"/>
    <w:rsid w:val="00F972C6"/>
    <w:rsid w:val="00F97B40"/>
    <w:rsid w:val="00F97D50"/>
    <w:rsid w:val="00FA0155"/>
    <w:rsid w:val="00FA041D"/>
    <w:rsid w:val="00FA0D56"/>
    <w:rsid w:val="00FA0FE3"/>
    <w:rsid w:val="00FA16FB"/>
    <w:rsid w:val="00FA1B4A"/>
    <w:rsid w:val="00FA24FF"/>
    <w:rsid w:val="00FA3698"/>
    <w:rsid w:val="00FA388B"/>
    <w:rsid w:val="00FA3E83"/>
    <w:rsid w:val="00FA4010"/>
    <w:rsid w:val="00FA421F"/>
    <w:rsid w:val="00FA4674"/>
    <w:rsid w:val="00FA4EE4"/>
    <w:rsid w:val="00FA5154"/>
    <w:rsid w:val="00FA5DE3"/>
    <w:rsid w:val="00FA6301"/>
    <w:rsid w:val="00FA67BA"/>
    <w:rsid w:val="00FA68E7"/>
    <w:rsid w:val="00FA6EAF"/>
    <w:rsid w:val="00FA7A3F"/>
    <w:rsid w:val="00FA7D80"/>
    <w:rsid w:val="00FA7DFB"/>
    <w:rsid w:val="00FB0181"/>
    <w:rsid w:val="00FB080B"/>
    <w:rsid w:val="00FB08C4"/>
    <w:rsid w:val="00FB0C3D"/>
    <w:rsid w:val="00FB124C"/>
    <w:rsid w:val="00FB1D50"/>
    <w:rsid w:val="00FB24E8"/>
    <w:rsid w:val="00FB26BE"/>
    <w:rsid w:val="00FB35A6"/>
    <w:rsid w:val="00FB392D"/>
    <w:rsid w:val="00FB4182"/>
    <w:rsid w:val="00FB43B9"/>
    <w:rsid w:val="00FB4C36"/>
    <w:rsid w:val="00FB54A1"/>
    <w:rsid w:val="00FB59E5"/>
    <w:rsid w:val="00FB5A04"/>
    <w:rsid w:val="00FB5BB8"/>
    <w:rsid w:val="00FB608A"/>
    <w:rsid w:val="00FB660E"/>
    <w:rsid w:val="00FB6B35"/>
    <w:rsid w:val="00FB7064"/>
    <w:rsid w:val="00FB74FD"/>
    <w:rsid w:val="00FB78F5"/>
    <w:rsid w:val="00FC0050"/>
    <w:rsid w:val="00FC046D"/>
    <w:rsid w:val="00FC0603"/>
    <w:rsid w:val="00FC0C0A"/>
    <w:rsid w:val="00FC0D66"/>
    <w:rsid w:val="00FC141A"/>
    <w:rsid w:val="00FC1A0E"/>
    <w:rsid w:val="00FC1A43"/>
    <w:rsid w:val="00FC1BDD"/>
    <w:rsid w:val="00FC1CF5"/>
    <w:rsid w:val="00FC239C"/>
    <w:rsid w:val="00FC2A6B"/>
    <w:rsid w:val="00FC2B7F"/>
    <w:rsid w:val="00FC2D8D"/>
    <w:rsid w:val="00FC323E"/>
    <w:rsid w:val="00FC3ACB"/>
    <w:rsid w:val="00FC3C36"/>
    <w:rsid w:val="00FC4A77"/>
    <w:rsid w:val="00FC53F4"/>
    <w:rsid w:val="00FC540B"/>
    <w:rsid w:val="00FC5661"/>
    <w:rsid w:val="00FC58A6"/>
    <w:rsid w:val="00FC597B"/>
    <w:rsid w:val="00FC5A44"/>
    <w:rsid w:val="00FC615B"/>
    <w:rsid w:val="00FC73B6"/>
    <w:rsid w:val="00FC78BE"/>
    <w:rsid w:val="00FC7C87"/>
    <w:rsid w:val="00FD0C31"/>
    <w:rsid w:val="00FD0E81"/>
    <w:rsid w:val="00FD0EF8"/>
    <w:rsid w:val="00FD1102"/>
    <w:rsid w:val="00FD11AE"/>
    <w:rsid w:val="00FD1941"/>
    <w:rsid w:val="00FD1CB8"/>
    <w:rsid w:val="00FD1D63"/>
    <w:rsid w:val="00FD1F4D"/>
    <w:rsid w:val="00FD2811"/>
    <w:rsid w:val="00FD3F14"/>
    <w:rsid w:val="00FD4077"/>
    <w:rsid w:val="00FD4E49"/>
    <w:rsid w:val="00FD67F3"/>
    <w:rsid w:val="00FD75D3"/>
    <w:rsid w:val="00FE03BB"/>
    <w:rsid w:val="00FE0C9A"/>
    <w:rsid w:val="00FE13D9"/>
    <w:rsid w:val="00FE17D0"/>
    <w:rsid w:val="00FE2144"/>
    <w:rsid w:val="00FE265A"/>
    <w:rsid w:val="00FE2D93"/>
    <w:rsid w:val="00FE32B3"/>
    <w:rsid w:val="00FE3679"/>
    <w:rsid w:val="00FE4E23"/>
    <w:rsid w:val="00FE54B3"/>
    <w:rsid w:val="00FE5678"/>
    <w:rsid w:val="00FE5781"/>
    <w:rsid w:val="00FE57A6"/>
    <w:rsid w:val="00FE5847"/>
    <w:rsid w:val="00FE59F1"/>
    <w:rsid w:val="00FE5DBB"/>
    <w:rsid w:val="00FF06E3"/>
    <w:rsid w:val="00FF0BEB"/>
    <w:rsid w:val="00FF0D31"/>
    <w:rsid w:val="00FF12E6"/>
    <w:rsid w:val="00FF1DC7"/>
    <w:rsid w:val="00FF1EEF"/>
    <w:rsid w:val="00FF26FC"/>
    <w:rsid w:val="00FF32CE"/>
    <w:rsid w:val="00FF423D"/>
    <w:rsid w:val="00FF46BE"/>
    <w:rsid w:val="00FF4CBD"/>
    <w:rsid w:val="00FF595E"/>
    <w:rsid w:val="00FF6105"/>
    <w:rsid w:val="00FF6767"/>
    <w:rsid w:val="00FF712C"/>
    <w:rsid w:val="00FF769A"/>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32439"/>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8EE39BD"/>
    <w:rsid w:val="2941AF87"/>
    <w:rsid w:val="29B0B993"/>
    <w:rsid w:val="29CB5E61"/>
    <w:rsid w:val="29D14A01"/>
    <w:rsid w:val="29DA8FDB"/>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2E8539A"/>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8F47459"/>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0CB6C"/>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6DB9DA"/>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A874D0C2-51DA-4750-A1CB-43E13C63B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Ttulo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qFormat/>
    <w:rsid w:val="00C26550"/>
    <w:pPr>
      <w:tabs>
        <w:tab w:val="center" w:pos="4320"/>
        <w:tab w:val="right" w:pos="8640"/>
      </w:tabs>
    </w:pPr>
    <w:rPr>
      <w:rFonts w:ascii="Times" w:eastAsia="Malgun Gothic" w:hAnsi="Times"/>
      <w:szCs w:val="20"/>
      <w:lang w:eastAsia="ko-KR"/>
    </w:rPr>
  </w:style>
  <w:style w:type="paragraph" w:styleId="Piedepgina">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Textoindependiente">
    <w:name w:val="Body Text"/>
    <w:basedOn w:val="Normal"/>
    <w:qFormat/>
    <w:rsid w:val="00C26550"/>
    <w:pPr>
      <w:widowControl w:val="0"/>
      <w:suppressAutoHyphens/>
      <w:spacing w:after="120"/>
    </w:pPr>
    <w:rPr>
      <w:rFonts w:eastAsia="Malgun Gothic"/>
      <w:kern w:val="1"/>
    </w:rPr>
  </w:style>
  <w:style w:type="paragraph" w:styleId="Textodeglobo">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Nmerodepgina">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ipervnculo">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Refdecomentario">
    <w:name w:val="annotation reference"/>
    <w:basedOn w:val="Fuentedeprrafopredeter"/>
    <w:unhideWhenUsed/>
    <w:rsid w:val="00365664"/>
    <w:rPr>
      <w:sz w:val="18"/>
      <w:szCs w:val="18"/>
    </w:rPr>
  </w:style>
  <w:style w:type="paragraph" w:styleId="Textocomentario">
    <w:name w:val="annotation text"/>
    <w:basedOn w:val="Normal"/>
    <w:link w:val="TextocomentarioCar"/>
    <w:unhideWhenUsed/>
    <w:rsid w:val="00365664"/>
  </w:style>
  <w:style w:type="character" w:customStyle="1" w:styleId="TextocomentarioCar">
    <w:name w:val="Texto comentario Car"/>
    <w:basedOn w:val="Fuentedeprrafopredeter"/>
    <w:link w:val="Textocomentario"/>
    <w:rsid w:val="00365664"/>
    <w:rPr>
      <w:rFonts w:ascii="Times New Roman" w:eastAsia="SimSun" w:hAnsi="Times New Roman"/>
      <w:sz w:val="24"/>
      <w:szCs w:val="24"/>
      <w:lang w:val="en-CA" w:eastAsia="zh-CN"/>
    </w:rPr>
  </w:style>
  <w:style w:type="paragraph" w:styleId="Asuntodelcomentario">
    <w:name w:val="annotation subject"/>
    <w:basedOn w:val="Textocomentario"/>
    <w:next w:val="Textocomentario"/>
    <w:link w:val="AsuntodelcomentarioCar"/>
    <w:uiPriority w:val="99"/>
    <w:semiHidden/>
    <w:unhideWhenUsed/>
    <w:rsid w:val="00365664"/>
    <w:rPr>
      <w:b/>
      <w:bCs/>
    </w:rPr>
  </w:style>
  <w:style w:type="character" w:customStyle="1" w:styleId="AsuntodelcomentarioCar">
    <w:name w:val="Asunto del comentario Car"/>
    <w:basedOn w:val="TextocomentarioCar"/>
    <w:link w:val="Asuntodelcomentario"/>
    <w:uiPriority w:val="99"/>
    <w:semiHidden/>
    <w:rsid w:val="00365664"/>
    <w:rPr>
      <w:rFonts w:ascii="Times New Roman" w:eastAsia="SimSun" w:hAnsi="Times New Roman"/>
      <w:b/>
      <w:bCs/>
      <w:sz w:val="24"/>
      <w:szCs w:val="24"/>
      <w:lang w:val="en-CA" w:eastAsia="zh-CN"/>
    </w:rPr>
  </w:style>
  <w:style w:type="character" w:styleId="nfasis">
    <w:name w:val="Emphasis"/>
    <w:basedOn w:val="Fuentedeprrafopredeter"/>
    <w:uiPriority w:val="20"/>
    <w:qFormat/>
    <w:rsid w:val="00234C88"/>
    <w:rPr>
      <w:i/>
      <w:iCs/>
    </w:rPr>
  </w:style>
  <w:style w:type="paragraph" w:styleId="Revisi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Fuentedeprrafopredeter"/>
    <w:uiPriority w:val="99"/>
    <w:semiHidden/>
    <w:unhideWhenUsed/>
    <w:rsid w:val="007E1086"/>
    <w:rPr>
      <w:color w:val="605E5C"/>
      <w:shd w:val="clear" w:color="auto" w:fill="E1DFDD"/>
    </w:rPr>
  </w:style>
  <w:style w:type="character" w:customStyle="1" w:styleId="UnresolvedMention2">
    <w:name w:val="Unresolved Mention2"/>
    <w:basedOn w:val="Fuentedeprrafopredeter"/>
    <w:uiPriority w:val="99"/>
    <w:semiHidden/>
    <w:unhideWhenUsed/>
    <w:rsid w:val="00AF015F"/>
    <w:rPr>
      <w:color w:val="605E5C"/>
      <w:shd w:val="clear" w:color="auto" w:fill="E1DFDD"/>
    </w:rPr>
  </w:style>
  <w:style w:type="character" w:customStyle="1" w:styleId="13">
    <w:name w:val="확인되지 않은 멘션1"/>
    <w:basedOn w:val="Fuentedeprrafopredeter"/>
    <w:uiPriority w:val="99"/>
    <w:semiHidden/>
    <w:unhideWhenUsed/>
    <w:rsid w:val="003A4990"/>
    <w:rPr>
      <w:color w:val="605E5C"/>
      <w:shd w:val="clear" w:color="auto" w:fill="E1DFDD"/>
    </w:rPr>
  </w:style>
  <w:style w:type="paragraph" w:styleId="Prrafodelista">
    <w:name w:val="List Paragraph"/>
    <w:basedOn w:val="Normal"/>
    <w:uiPriority w:val="99"/>
    <w:rsid w:val="00D60B82"/>
    <w:pPr>
      <w:ind w:leftChars="400" w:left="800"/>
    </w:pPr>
  </w:style>
  <w:style w:type="character" w:customStyle="1" w:styleId="ui-provider">
    <w:name w:val="ui-provider"/>
    <w:basedOn w:val="Fuentedeprrafopredeter"/>
    <w:rsid w:val="0011015D"/>
  </w:style>
  <w:style w:type="character" w:customStyle="1" w:styleId="2">
    <w:name w:val="확인되지 않은 멘션2"/>
    <w:basedOn w:val="Fuentedeprrafopredeter"/>
    <w:uiPriority w:val="99"/>
    <w:semiHidden/>
    <w:unhideWhenUsed/>
    <w:rsid w:val="00E972B1"/>
    <w:rPr>
      <w:color w:val="605E5C"/>
      <w:shd w:val="clear" w:color="auto" w:fill="E1DFDD"/>
    </w:rPr>
  </w:style>
  <w:style w:type="character" w:customStyle="1" w:styleId="UnresolvedMention3">
    <w:name w:val="Unresolved Mention3"/>
    <w:basedOn w:val="Fuentedeprrafopredeter"/>
    <w:uiPriority w:val="99"/>
    <w:semiHidden/>
    <w:unhideWhenUsed/>
    <w:rsid w:val="007E537D"/>
    <w:rPr>
      <w:color w:val="605E5C"/>
      <w:shd w:val="clear" w:color="auto" w:fill="E1DFDD"/>
    </w:rPr>
  </w:style>
  <w:style w:type="character" w:customStyle="1" w:styleId="Mencinsinresolver1">
    <w:name w:val="Mención sin resolver1"/>
    <w:basedOn w:val="Fuentedeprrafopredeter"/>
    <w:uiPriority w:val="99"/>
    <w:semiHidden/>
    <w:unhideWhenUsed/>
    <w:rsid w:val="00876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7161">
      <w:bodyDiv w:val="1"/>
      <w:marLeft w:val="0"/>
      <w:marRight w:val="0"/>
      <w:marTop w:val="0"/>
      <w:marBottom w:val="0"/>
      <w:divBdr>
        <w:top w:val="none" w:sz="0" w:space="0" w:color="auto"/>
        <w:left w:val="none" w:sz="0" w:space="0" w:color="auto"/>
        <w:bottom w:val="none" w:sz="0" w:space="0" w:color="auto"/>
        <w:right w:val="none" w:sz="0" w:space="0" w:color="auto"/>
      </w:divBdr>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84155127">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941270">
      <w:bodyDiv w:val="1"/>
      <w:marLeft w:val="0"/>
      <w:marRight w:val="0"/>
      <w:marTop w:val="0"/>
      <w:marBottom w:val="0"/>
      <w:divBdr>
        <w:top w:val="none" w:sz="0" w:space="0" w:color="auto"/>
        <w:left w:val="none" w:sz="0" w:space="0" w:color="auto"/>
        <w:bottom w:val="none" w:sz="0" w:space="0" w:color="auto"/>
        <w:right w:val="none" w:sz="0" w:space="0" w:color="auto"/>
      </w:divBdr>
      <w:divsChild>
        <w:div w:id="1526165082">
          <w:marLeft w:val="0"/>
          <w:marRight w:val="0"/>
          <w:marTop w:val="0"/>
          <w:marBottom w:val="0"/>
          <w:divBdr>
            <w:top w:val="none" w:sz="0" w:space="0" w:color="auto"/>
            <w:left w:val="none" w:sz="0" w:space="0" w:color="auto"/>
            <w:bottom w:val="none" w:sz="0" w:space="0" w:color="auto"/>
            <w:right w:val="none" w:sz="0" w:space="0" w:color="auto"/>
          </w:divBdr>
          <w:divsChild>
            <w:div w:id="1564294527">
              <w:marLeft w:val="0"/>
              <w:marRight w:val="0"/>
              <w:marTop w:val="0"/>
              <w:marBottom w:val="0"/>
              <w:divBdr>
                <w:top w:val="none" w:sz="0" w:space="0" w:color="auto"/>
                <w:left w:val="none" w:sz="0" w:space="0" w:color="auto"/>
                <w:bottom w:val="none" w:sz="0" w:space="0" w:color="auto"/>
                <w:right w:val="none" w:sz="0" w:space="0" w:color="auto"/>
              </w:divBdr>
              <w:divsChild>
                <w:div w:id="2052344833">
                  <w:marLeft w:val="0"/>
                  <w:marRight w:val="0"/>
                  <w:marTop w:val="0"/>
                  <w:marBottom w:val="0"/>
                  <w:divBdr>
                    <w:top w:val="none" w:sz="0" w:space="0" w:color="auto"/>
                    <w:left w:val="none" w:sz="0" w:space="0" w:color="auto"/>
                    <w:bottom w:val="none" w:sz="0" w:space="0" w:color="auto"/>
                    <w:right w:val="none" w:sz="0" w:space="0" w:color="auto"/>
                  </w:divBdr>
                  <w:divsChild>
                    <w:div w:id="1963346105">
                      <w:marLeft w:val="0"/>
                      <w:marRight w:val="0"/>
                      <w:marTop w:val="0"/>
                      <w:marBottom w:val="0"/>
                      <w:divBdr>
                        <w:top w:val="none" w:sz="0" w:space="0" w:color="auto"/>
                        <w:left w:val="none" w:sz="0" w:space="0" w:color="auto"/>
                        <w:bottom w:val="none" w:sz="0" w:space="0" w:color="auto"/>
                        <w:right w:val="none" w:sz="0" w:space="0" w:color="auto"/>
                      </w:divBdr>
                      <w:divsChild>
                        <w:div w:id="1883011477">
                          <w:marLeft w:val="0"/>
                          <w:marRight w:val="0"/>
                          <w:marTop w:val="0"/>
                          <w:marBottom w:val="0"/>
                          <w:divBdr>
                            <w:top w:val="none" w:sz="0" w:space="0" w:color="auto"/>
                            <w:left w:val="none" w:sz="0" w:space="0" w:color="auto"/>
                            <w:bottom w:val="none" w:sz="0" w:space="0" w:color="auto"/>
                            <w:right w:val="none" w:sz="0" w:space="0" w:color="auto"/>
                          </w:divBdr>
                          <w:divsChild>
                            <w:div w:id="5188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9360852">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93160315">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65724972">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39918337">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32771361">
      <w:bodyDiv w:val="1"/>
      <w:marLeft w:val="0"/>
      <w:marRight w:val="0"/>
      <w:marTop w:val="0"/>
      <w:marBottom w:val="0"/>
      <w:divBdr>
        <w:top w:val="none" w:sz="0" w:space="0" w:color="auto"/>
        <w:left w:val="none" w:sz="0" w:space="0" w:color="auto"/>
        <w:bottom w:val="none" w:sz="0" w:space="0" w:color="auto"/>
        <w:right w:val="none" w:sz="0" w:space="0" w:color="auto"/>
      </w:divBdr>
    </w:div>
    <w:div w:id="774442738">
      <w:bodyDiv w:val="1"/>
      <w:marLeft w:val="0"/>
      <w:marRight w:val="0"/>
      <w:marTop w:val="0"/>
      <w:marBottom w:val="0"/>
      <w:divBdr>
        <w:top w:val="none" w:sz="0" w:space="0" w:color="auto"/>
        <w:left w:val="none" w:sz="0" w:space="0" w:color="auto"/>
        <w:bottom w:val="none" w:sz="0" w:space="0" w:color="auto"/>
        <w:right w:val="none" w:sz="0" w:space="0" w:color="auto"/>
      </w:divBdr>
      <w:divsChild>
        <w:div w:id="2055931138">
          <w:marLeft w:val="0"/>
          <w:marRight w:val="0"/>
          <w:marTop w:val="0"/>
          <w:marBottom w:val="0"/>
          <w:divBdr>
            <w:top w:val="none" w:sz="0" w:space="0" w:color="auto"/>
            <w:left w:val="none" w:sz="0" w:space="0" w:color="auto"/>
            <w:bottom w:val="none" w:sz="0" w:space="0" w:color="auto"/>
            <w:right w:val="none" w:sz="0" w:space="0" w:color="auto"/>
          </w:divBdr>
          <w:divsChild>
            <w:div w:id="122695883">
              <w:marLeft w:val="0"/>
              <w:marRight w:val="0"/>
              <w:marTop w:val="0"/>
              <w:marBottom w:val="0"/>
              <w:divBdr>
                <w:top w:val="none" w:sz="0" w:space="0" w:color="auto"/>
                <w:left w:val="none" w:sz="0" w:space="0" w:color="auto"/>
                <w:bottom w:val="none" w:sz="0" w:space="0" w:color="auto"/>
                <w:right w:val="none" w:sz="0" w:space="0" w:color="auto"/>
              </w:divBdr>
              <w:divsChild>
                <w:div w:id="1514756266">
                  <w:marLeft w:val="0"/>
                  <w:marRight w:val="0"/>
                  <w:marTop w:val="0"/>
                  <w:marBottom w:val="0"/>
                  <w:divBdr>
                    <w:top w:val="none" w:sz="0" w:space="0" w:color="auto"/>
                    <w:left w:val="none" w:sz="0" w:space="0" w:color="auto"/>
                    <w:bottom w:val="none" w:sz="0" w:space="0" w:color="auto"/>
                    <w:right w:val="none" w:sz="0" w:space="0" w:color="auto"/>
                  </w:divBdr>
                  <w:divsChild>
                    <w:div w:id="1569146971">
                      <w:marLeft w:val="0"/>
                      <w:marRight w:val="0"/>
                      <w:marTop w:val="0"/>
                      <w:marBottom w:val="0"/>
                      <w:divBdr>
                        <w:top w:val="none" w:sz="0" w:space="0" w:color="auto"/>
                        <w:left w:val="none" w:sz="0" w:space="0" w:color="auto"/>
                        <w:bottom w:val="none" w:sz="0" w:space="0" w:color="auto"/>
                        <w:right w:val="none" w:sz="0" w:space="0" w:color="auto"/>
                      </w:divBdr>
                      <w:divsChild>
                        <w:div w:id="1163424355">
                          <w:marLeft w:val="0"/>
                          <w:marRight w:val="0"/>
                          <w:marTop w:val="0"/>
                          <w:marBottom w:val="0"/>
                          <w:divBdr>
                            <w:top w:val="none" w:sz="0" w:space="0" w:color="auto"/>
                            <w:left w:val="none" w:sz="0" w:space="0" w:color="auto"/>
                            <w:bottom w:val="none" w:sz="0" w:space="0" w:color="auto"/>
                            <w:right w:val="none" w:sz="0" w:space="0" w:color="auto"/>
                          </w:divBdr>
                          <w:divsChild>
                            <w:div w:id="21208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926696839">
      <w:bodyDiv w:val="1"/>
      <w:marLeft w:val="0"/>
      <w:marRight w:val="0"/>
      <w:marTop w:val="0"/>
      <w:marBottom w:val="0"/>
      <w:divBdr>
        <w:top w:val="none" w:sz="0" w:space="0" w:color="auto"/>
        <w:left w:val="none" w:sz="0" w:space="0" w:color="auto"/>
        <w:bottom w:val="none" w:sz="0" w:space="0" w:color="auto"/>
        <w:right w:val="none" w:sz="0" w:space="0" w:color="auto"/>
      </w:divBdr>
    </w:div>
    <w:div w:id="972758210">
      <w:bodyDiv w:val="1"/>
      <w:marLeft w:val="0"/>
      <w:marRight w:val="0"/>
      <w:marTop w:val="0"/>
      <w:marBottom w:val="0"/>
      <w:divBdr>
        <w:top w:val="none" w:sz="0" w:space="0" w:color="auto"/>
        <w:left w:val="none" w:sz="0" w:space="0" w:color="auto"/>
        <w:bottom w:val="none" w:sz="0" w:space="0" w:color="auto"/>
        <w:right w:val="none" w:sz="0" w:space="0" w:color="auto"/>
      </w:divBdr>
    </w:div>
    <w:div w:id="976494129">
      <w:bodyDiv w:val="1"/>
      <w:marLeft w:val="0"/>
      <w:marRight w:val="0"/>
      <w:marTop w:val="0"/>
      <w:marBottom w:val="0"/>
      <w:divBdr>
        <w:top w:val="none" w:sz="0" w:space="0" w:color="auto"/>
        <w:left w:val="none" w:sz="0" w:space="0" w:color="auto"/>
        <w:bottom w:val="none" w:sz="0" w:space="0" w:color="auto"/>
        <w:right w:val="none" w:sz="0" w:space="0" w:color="auto"/>
      </w:divBdr>
    </w:div>
    <w:div w:id="981271838">
      <w:bodyDiv w:val="1"/>
      <w:marLeft w:val="0"/>
      <w:marRight w:val="0"/>
      <w:marTop w:val="0"/>
      <w:marBottom w:val="0"/>
      <w:divBdr>
        <w:top w:val="none" w:sz="0" w:space="0" w:color="auto"/>
        <w:left w:val="none" w:sz="0" w:space="0" w:color="auto"/>
        <w:bottom w:val="none" w:sz="0" w:space="0" w:color="auto"/>
        <w:right w:val="none" w:sz="0" w:space="0" w:color="auto"/>
      </w:divBdr>
    </w:div>
    <w:div w:id="1011759253">
      <w:bodyDiv w:val="1"/>
      <w:marLeft w:val="0"/>
      <w:marRight w:val="0"/>
      <w:marTop w:val="0"/>
      <w:marBottom w:val="0"/>
      <w:divBdr>
        <w:top w:val="none" w:sz="0" w:space="0" w:color="auto"/>
        <w:left w:val="none" w:sz="0" w:space="0" w:color="auto"/>
        <w:bottom w:val="none" w:sz="0" w:space="0" w:color="auto"/>
        <w:right w:val="none" w:sz="0" w:space="0" w:color="auto"/>
      </w:divBdr>
    </w:div>
    <w:div w:id="1032654369">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591337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2187625">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492334329">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0631802">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3017713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9107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6fb7ab-2206-429c-923a-3da7320dc9ae" xsi:nil="true"/>
    <lcf76f155ced4ddcb4097134ff3c332f xmlns="2ee390b9-3d14-4aae-8ccb-729b8de059d6">
      <Terms xmlns="http://schemas.microsoft.com/office/infopath/2007/PartnerControls"/>
    </lcf76f155ced4ddcb4097134ff3c332f>
    <ArchiverLinkFileType xmlns="2ee390b9-3d14-4aae-8ccb-729b8de059d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F29438-D88C-4386-A2C6-D042BB1CDA66}">
  <ds:schemaRefs>
    <ds:schemaRef ds:uri="http://schemas.openxmlformats.org/officeDocument/2006/bibliography"/>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356fb7ab-2206-429c-923a-3da7320dc9ae"/>
    <ds:schemaRef ds:uri="2ee390b9-3d14-4aae-8ccb-729b8de059d6"/>
  </ds:schemaRefs>
</ds:datastoreItem>
</file>

<file path=customXml/itemProps4.xml><?xml version="1.0" encoding="utf-8"?>
<ds:datastoreItem xmlns:ds="http://schemas.openxmlformats.org/officeDocument/2006/customXml" ds:itemID="{081490BC-B0E1-4AC2-B51C-3F89C6733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813</Words>
  <Characters>4472</Characters>
  <Application>Microsoft Office Word</Application>
  <DocSecurity>0</DocSecurity>
  <Lines>37</Lines>
  <Paragraphs>10</Paragraphs>
  <ScaleCrop>false</ScaleCrop>
  <Company>LGE</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Michel Solís Lugo</cp:lastModifiedBy>
  <cp:revision>5</cp:revision>
  <cp:lastPrinted>2023-04-11T16:14:00Z</cp:lastPrinted>
  <dcterms:created xsi:type="dcterms:W3CDTF">2025-02-17T21:29:00Z</dcterms:created>
  <dcterms:modified xsi:type="dcterms:W3CDTF">2025-02-19T16:42:00Z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2025-02-17T08:22:29Z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1f5680c2-bbf0-4250-a21b-6ed3307c44b4</vt:lpwstr>
  </property>
  <property fmtid="{D5CDD505-2E9C-101B-9397-08002B2CF9AE}" pid="11" name="MSIP_Label_cc6ed9fc-fefc-4a0c-a6d6-10cf236c0d4f_ContentBits">
    <vt:lpwstr>1</vt:lpwstr>
  </property>
</Properties>
</file>