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696E4" w14:textId="50578CD5" w:rsidR="00453DB2" w:rsidDel="00A35AEC" w:rsidRDefault="00453DB2" w:rsidP="003574F5">
      <w:pPr>
        <w:rPr>
          <w:del w:id="0" w:author="Michel Solís Lugo" w:date="2025-02-18T08:30:00Z" w16du:dateUtc="2025-02-18T14:30:00Z"/>
          <w:b/>
          <w:bCs/>
          <w:color w:val="C5003D"/>
          <w:sz w:val="28"/>
          <w:szCs w:val="28"/>
          <w:lang w:val="es-MX"/>
        </w:rPr>
      </w:pPr>
    </w:p>
    <w:p w14:paraId="19127D62" w14:textId="77777777" w:rsidR="00453DB2" w:rsidRPr="0060631C" w:rsidRDefault="00453DB2" w:rsidP="00AF1483">
      <w:pPr>
        <w:suppressAutoHyphens/>
        <w:snapToGrid w:val="0"/>
        <w:contextualSpacing/>
        <w:jc w:val="center"/>
        <w:rPr>
          <w:rFonts w:eastAsia="Malgun Gothic"/>
          <w:b/>
          <w:bCs/>
          <w:sz w:val="28"/>
          <w:szCs w:val="28"/>
          <w:lang w:eastAsia="ko-KR"/>
        </w:rPr>
      </w:pPr>
      <w:bookmarkStart w:id="1" w:name="_Hlk58849070"/>
    </w:p>
    <w:p w14:paraId="2A3BFD64" w14:textId="1EF20B04" w:rsidR="003574F5" w:rsidRDefault="00453DB2" w:rsidP="00AF1483">
      <w:pPr>
        <w:suppressAutoHyphens/>
        <w:snapToGrid w:val="0"/>
        <w:contextualSpacing/>
        <w:jc w:val="center"/>
        <w:rPr>
          <w:rFonts w:eastAsia="Malgun Gothic"/>
          <w:b/>
          <w:bCs/>
          <w:sz w:val="28"/>
          <w:szCs w:val="28"/>
          <w:lang w:val="es-MX" w:eastAsia="ko-KR"/>
        </w:rPr>
      </w:pPr>
      <w:r w:rsidRPr="51D1228F">
        <w:rPr>
          <w:rFonts w:eastAsia="Malgun Gothic"/>
          <w:b/>
          <w:bCs/>
          <w:sz w:val="28"/>
          <w:szCs w:val="28"/>
          <w:lang w:val="es-MX" w:eastAsia="ko-KR"/>
        </w:rPr>
        <w:t>LG PRESENTARÁ EN KBIS 2025 SOLUCIONES DE COCINA «FIT &amp; MAX» AMPLIADAS CON</w:t>
      </w:r>
      <w:r w:rsidR="00BD7CF5" w:rsidRPr="51D1228F">
        <w:rPr>
          <w:rFonts w:eastAsia="Malgun Gothic"/>
          <w:b/>
          <w:bCs/>
          <w:sz w:val="28"/>
          <w:szCs w:val="28"/>
          <w:lang w:val="es-MX" w:eastAsia="ko-KR"/>
        </w:rPr>
        <w:t xml:space="preserve"> LA TECNOLOGÍA </w:t>
      </w:r>
      <w:proofErr w:type="gramStart"/>
      <w:r w:rsidRPr="51D1228F">
        <w:rPr>
          <w:rFonts w:eastAsia="Malgun Gothic"/>
          <w:b/>
          <w:bCs/>
          <w:sz w:val="28"/>
          <w:szCs w:val="28"/>
          <w:lang w:val="es-MX" w:eastAsia="ko-KR"/>
        </w:rPr>
        <w:t xml:space="preserve"> </w:t>
      </w:r>
      <w:r w:rsidR="00BD7CF5" w:rsidRPr="51D1228F">
        <w:rPr>
          <w:rFonts w:eastAsia="Malgun Gothic"/>
          <w:b/>
          <w:bCs/>
          <w:sz w:val="28"/>
          <w:szCs w:val="28"/>
          <w:lang w:val="es-MX" w:eastAsia="ko-KR"/>
        </w:rPr>
        <w:t xml:space="preserve"> ”ZERO</w:t>
      </w:r>
      <w:proofErr w:type="gramEnd"/>
      <w:r w:rsidR="00BD7CF5" w:rsidRPr="51D1228F">
        <w:rPr>
          <w:rFonts w:eastAsia="Malgun Gothic"/>
          <w:b/>
          <w:bCs/>
          <w:sz w:val="28"/>
          <w:szCs w:val="28"/>
          <w:lang w:val="es-MX" w:eastAsia="ko-KR"/>
        </w:rPr>
        <w:t xml:space="preserve"> CLEARANCE”</w:t>
      </w:r>
    </w:p>
    <w:p w14:paraId="6048F72C" w14:textId="77777777" w:rsidR="00453DB2" w:rsidRPr="00384FA1" w:rsidRDefault="00453DB2" w:rsidP="00AF1483">
      <w:pPr>
        <w:suppressAutoHyphens/>
        <w:snapToGrid w:val="0"/>
        <w:contextualSpacing/>
        <w:jc w:val="center"/>
        <w:rPr>
          <w:rFonts w:eastAsia="Malgun Gothic"/>
          <w:b/>
          <w:bCs/>
          <w:sz w:val="28"/>
          <w:szCs w:val="28"/>
          <w:lang w:val="es-MX" w:eastAsia="ko-KR"/>
        </w:rPr>
      </w:pPr>
    </w:p>
    <w:p w14:paraId="5A74C05D" w14:textId="71042396" w:rsidR="003574F5" w:rsidRPr="00384FA1" w:rsidRDefault="00737FE8" w:rsidP="003574F5">
      <w:pPr>
        <w:suppressAutoHyphens/>
        <w:snapToGrid w:val="0"/>
        <w:contextualSpacing/>
        <w:jc w:val="center"/>
        <w:rPr>
          <w:rFonts w:eastAsia="Batang"/>
          <w:i/>
          <w:sz w:val="6"/>
          <w:szCs w:val="6"/>
          <w:lang w:val="es-MX" w:eastAsia="ko-KR"/>
        </w:rPr>
      </w:pPr>
      <w:r w:rsidRPr="00384FA1">
        <w:rPr>
          <w:rFonts w:eastAsia="Batang"/>
          <w:i/>
          <w:sz w:val="6"/>
          <w:szCs w:val="6"/>
          <w:lang w:val="es-MX" w:eastAsia="ko-KR"/>
        </w:rPr>
        <w:t xml:space="preserve"> </w:t>
      </w:r>
    </w:p>
    <w:bookmarkEnd w:id="1"/>
    <w:p w14:paraId="2C7A4B8A" w14:textId="77777777" w:rsidR="00453DB2" w:rsidRPr="00FA107D" w:rsidRDefault="00453DB2" w:rsidP="6E92B9A4">
      <w:pPr>
        <w:suppressAutoHyphens/>
        <w:jc w:val="center"/>
        <w:rPr>
          <w:rFonts w:eastAsia="Batang"/>
          <w:i/>
          <w:iCs/>
          <w:lang w:val="es-MX" w:eastAsia="ko-KR"/>
        </w:rPr>
      </w:pPr>
    </w:p>
    <w:p w14:paraId="4C04A439" w14:textId="2EE673FD" w:rsidR="003574F5" w:rsidRPr="00384FA1" w:rsidRDefault="00453DB2" w:rsidP="51D1228F">
      <w:pPr>
        <w:suppressAutoHyphens/>
        <w:jc w:val="center"/>
        <w:rPr>
          <w:rFonts w:eastAsia="Batang"/>
          <w:i/>
          <w:iCs/>
          <w:lang w:val="es-MX" w:eastAsia="ko-KR"/>
        </w:rPr>
      </w:pPr>
      <w:r w:rsidRPr="51D1228F">
        <w:rPr>
          <w:rFonts w:eastAsia="Batang"/>
          <w:i/>
          <w:iCs/>
          <w:lang w:val="es-MX" w:eastAsia="ko-KR"/>
        </w:rPr>
        <w:t>El nuevo producto aprovecha las tecnologías innovadoras y la</w:t>
      </w:r>
      <w:r w:rsidR="00BD7CF5" w:rsidRPr="51D1228F">
        <w:rPr>
          <w:rFonts w:eastAsia="Batang"/>
          <w:i/>
          <w:iCs/>
          <w:lang w:val="es-MX" w:eastAsia="ko-KR"/>
        </w:rPr>
        <w:t xml:space="preserve"> mejora</w:t>
      </w:r>
      <w:r w:rsidRPr="51D1228F">
        <w:rPr>
          <w:rFonts w:eastAsia="Batang"/>
          <w:i/>
          <w:iCs/>
          <w:lang w:val="es-MX" w:eastAsia="ko-KR"/>
        </w:rPr>
        <w:t xml:space="preserve"> en el diseño para ofrecer una experiencia de cocina </w:t>
      </w:r>
      <w:r w:rsidR="00BD7CF5" w:rsidRPr="51D1228F">
        <w:rPr>
          <w:rFonts w:eastAsia="Batang"/>
          <w:i/>
          <w:iCs/>
          <w:lang w:val="es-MX" w:eastAsia="ko-KR"/>
        </w:rPr>
        <w:t>superior</w:t>
      </w:r>
      <w:r w:rsidRPr="51D1228F">
        <w:rPr>
          <w:rFonts w:eastAsia="Batang"/>
          <w:i/>
          <w:iCs/>
          <w:lang w:val="es-MX" w:eastAsia="ko-KR"/>
        </w:rPr>
        <w:t>.</w:t>
      </w:r>
    </w:p>
    <w:p w14:paraId="66424125" w14:textId="77777777" w:rsidR="00A658C5" w:rsidRPr="00384FA1" w:rsidRDefault="00A658C5" w:rsidP="003574F5">
      <w:pPr>
        <w:suppressAutoHyphens/>
        <w:jc w:val="center"/>
        <w:rPr>
          <w:rFonts w:eastAsia="Batang"/>
          <w:sz w:val="36"/>
          <w:szCs w:val="36"/>
          <w:lang w:val="es-MX" w:eastAsia="ko-KR" w:bidi="mni-IN"/>
        </w:rPr>
      </w:pPr>
    </w:p>
    <w:p w14:paraId="2AE4F781" w14:textId="77777777" w:rsidR="00453DB2" w:rsidRPr="00A35AEC" w:rsidRDefault="00453DB2" w:rsidP="00CA7FD5">
      <w:pPr>
        <w:suppressAutoHyphens/>
        <w:spacing w:line="360" w:lineRule="auto"/>
        <w:jc w:val="both"/>
        <w:rPr>
          <w:rFonts w:eastAsia="Batang"/>
          <w:b/>
          <w:bCs/>
          <w:lang w:val="es-MX" w:eastAsia="ko-KR" w:bidi="mni-IN"/>
        </w:rPr>
      </w:pPr>
    </w:p>
    <w:p w14:paraId="48505296" w14:textId="0EC05484" w:rsidR="00453DB2" w:rsidRPr="00384FA1" w:rsidRDefault="00453DB2" w:rsidP="00CA7FD5">
      <w:pPr>
        <w:suppressAutoHyphens/>
        <w:spacing w:line="360" w:lineRule="auto"/>
        <w:jc w:val="both"/>
        <w:rPr>
          <w:rFonts w:eastAsia="Batang"/>
          <w:lang w:val="es-MX" w:eastAsia="ko-KR" w:bidi="mni-IN"/>
        </w:rPr>
      </w:pPr>
      <w:r w:rsidRPr="01E0A34F">
        <w:rPr>
          <w:rFonts w:eastAsia="Batang"/>
          <w:b/>
          <w:bCs/>
          <w:lang w:val="es-MX" w:eastAsia="ko-KR" w:bidi="mni-IN"/>
        </w:rPr>
        <w:t>Ciudad de México, a 1</w:t>
      </w:r>
      <w:r w:rsidR="00FA107D">
        <w:rPr>
          <w:rFonts w:eastAsia="Batang"/>
          <w:b/>
          <w:bCs/>
          <w:lang w:val="es-MX" w:eastAsia="ko-KR" w:bidi="mni-IN"/>
        </w:rPr>
        <w:t>8</w:t>
      </w:r>
      <w:r w:rsidRPr="01E0A34F">
        <w:rPr>
          <w:rFonts w:eastAsia="Batang"/>
          <w:b/>
          <w:bCs/>
          <w:lang w:val="es-MX" w:eastAsia="ko-KR" w:bidi="mni-IN"/>
        </w:rPr>
        <w:t xml:space="preserve"> de febrero de 2025 -</w:t>
      </w:r>
      <w:r w:rsidRPr="01E0A34F">
        <w:rPr>
          <w:rFonts w:eastAsia="Batang"/>
          <w:lang w:val="es-MX" w:eastAsia="ko-KR" w:bidi="mni-IN"/>
        </w:rPr>
        <w:t xml:space="preserve"> LG </w:t>
      </w:r>
      <w:proofErr w:type="spellStart"/>
      <w:r w:rsidRPr="01E0A34F">
        <w:rPr>
          <w:rFonts w:eastAsia="Batang"/>
          <w:lang w:val="es-MX" w:eastAsia="ko-KR" w:bidi="mni-IN"/>
        </w:rPr>
        <w:t>Electronics</w:t>
      </w:r>
      <w:proofErr w:type="spellEnd"/>
      <w:r w:rsidRPr="01E0A34F">
        <w:rPr>
          <w:rFonts w:eastAsia="Batang"/>
          <w:lang w:val="es-MX" w:eastAsia="ko-KR" w:bidi="mni-IN"/>
        </w:rPr>
        <w:t xml:space="preserve"> (LG) presentará su solución de cocina «</w:t>
      </w:r>
      <w:proofErr w:type="spellStart"/>
      <w:r w:rsidRPr="01E0A34F">
        <w:rPr>
          <w:rFonts w:eastAsia="Batang"/>
          <w:lang w:val="es-MX" w:eastAsia="ko-KR" w:bidi="mni-IN"/>
        </w:rPr>
        <w:t>Fit</w:t>
      </w:r>
      <w:proofErr w:type="spellEnd"/>
      <w:r w:rsidRPr="01E0A34F">
        <w:rPr>
          <w:rFonts w:eastAsia="Batang"/>
          <w:lang w:val="es-MX" w:eastAsia="ko-KR" w:bidi="mni-IN"/>
        </w:rPr>
        <w:t xml:space="preserve"> &amp; Max» en la feria </w:t>
      </w:r>
      <w:proofErr w:type="spellStart"/>
      <w:r w:rsidRPr="01E0A34F">
        <w:rPr>
          <w:rFonts w:eastAsia="Batang"/>
          <w:lang w:val="es-MX" w:eastAsia="ko-KR" w:bidi="mni-IN"/>
        </w:rPr>
        <w:t>Kitchen</w:t>
      </w:r>
      <w:proofErr w:type="spellEnd"/>
      <w:r w:rsidRPr="01E0A34F">
        <w:rPr>
          <w:rFonts w:eastAsia="Batang"/>
          <w:lang w:val="es-MX" w:eastAsia="ko-KR" w:bidi="mni-IN"/>
        </w:rPr>
        <w:t xml:space="preserve"> and Bath </w:t>
      </w:r>
      <w:proofErr w:type="spellStart"/>
      <w:r w:rsidRPr="01E0A34F">
        <w:rPr>
          <w:rFonts w:eastAsia="Batang"/>
          <w:lang w:val="es-MX" w:eastAsia="ko-KR" w:bidi="mni-IN"/>
        </w:rPr>
        <w:t>Industry</w:t>
      </w:r>
      <w:proofErr w:type="spellEnd"/>
      <w:r w:rsidRPr="01E0A34F">
        <w:rPr>
          <w:rFonts w:eastAsia="Batang"/>
          <w:lang w:val="es-MX" w:eastAsia="ko-KR" w:bidi="mni-IN"/>
        </w:rPr>
        <w:t xml:space="preserve"> Show (KBIS) de Las Vegas 2025, ofreciendo un diseño que se adapta perfectamente a los espacios al tiempo que maximiza tanto la capacidad como el rendimiento. Con la tecnología Zero </w:t>
      </w:r>
      <w:proofErr w:type="spellStart"/>
      <w:r w:rsidRPr="01E0A34F">
        <w:rPr>
          <w:rFonts w:eastAsia="Batang"/>
          <w:lang w:val="es-MX" w:eastAsia="ko-KR" w:bidi="mni-IN"/>
        </w:rPr>
        <w:t>Clearance</w:t>
      </w:r>
      <w:proofErr w:type="spellEnd"/>
      <w:r w:rsidRPr="01E0A34F">
        <w:rPr>
          <w:rFonts w:eastAsia="Batang"/>
          <w:lang w:val="es-MX" w:eastAsia="ko-KR" w:bidi="mni-IN"/>
        </w:rPr>
        <w:t>™, los electrodomésticos de vanguardia de la empresa son ideales para cualquier cocina.</w:t>
      </w:r>
    </w:p>
    <w:p w14:paraId="0CCADBF8" w14:textId="77777777" w:rsidR="0082565A" w:rsidRPr="00384FA1" w:rsidRDefault="0082565A" w:rsidP="0076363D">
      <w:pPr>
        <w:suppressAutoHyphens/>
        <w:spacing w:line="360" w:lineRule="auto"/>
        <w:jc w:val="both"/>
        <w:rPr>
          <w:rFonts w:eastAsia="Batang"/>
          <w:lang w:val="es-MX" w:eastAsia="ko-KR" w:bidi="mni-IN"/>
        </w:rPr>
      </w:pPr>
    </w:p>
    <w:p w14:paraId="484FBCC8" w14:textId="2AB60ABA" w:rsidR="00A17D7D" w:rsidRPr="00384FA1" w:rsidRDefault="2DEDEE92" w:rsidP="00A17D7D">
      <w:pPr>
        <w:suppressAutoHyphens/>
        <w:spacing w:line="360" w:lineRule="auto"/>
        <w:jc w:val="both"/>
        <w:rPr>
          <w:rFonts w:eastAsia="Batang"/>
          <w:lang w:val="es-MX" w:eastAsia="ko-KR" w:bidi="mni-IN"/>
        </w:rPr>
      </w:pPr>
      <w:del w:id="2" w:author="Michel Solís Lugo" w:date="2025-02-18T08:31:00Z" w16du:dateUtc="2025-02-18T14:31:00Z">
        <w:r w:rsidRPr="00A35AEC" w:rsidDel="00A35AEC">
          <w:rPr>
            <w:rFonts w:eastAsia="Times New Roman"/>
            <w:lang w:val="es-MX"/>
          </w:rPr>
          <w:delText xml:space="preserve"> </w:delText>
        </w:r>
      </w:del>
      <w:r w:rsidRPr="45C37609">
        <w:rPr>
          <w:rFonts w:eastAsia="Times New Roman"/>
          <w:lang w:val="es-MX"/>
        </w:rPr>
        <w:t xml:space="preserve">La línea ampliada incluye refrigeradores de tres y cuatro puertas con Zero </w:t>
      </w:r>
      <w:proofErr w:type="spellStart"/>
      <w:r w:rsidRPr="45C37609">
        <w:rPr>
          <w:rFonts w:eastAsia="Times New Roman"/>
          <w:lang w:val="es-MX"/>
        </w:rPr>
        <w:t>Clearance</w:t>
      </w:r>
      <w:proofErr w:type="spellEnd"/>
      <w:r w:rsidRPr="45C37609">
        <w:rPr>
          <w:rFonts w:eastAsia="Times New Roman"/>
          <w:lang w:val="es-MX"/>
        </w:rPr>
        <w:t>, una tecnología que minimiza el desperdicio de espacio</w:t>
      </w:r>
      <w:r w:rsidR="00453DB2" w:rsidRPr="45C37609">
        <w:rPr>
          <w:rFonts w:eastAsia="Batang"/>
          <w:lang w:val="es-MX" w:eastAsia="ko-KR" w:bidi="mni-IN"/>
        </w:rPr>
        <w:t xml:space="preserve"> proporciona</w:t>
      </w:r>
      <w:r w:rsidR="18CE6057" w:rsidRPr="45C37609">
        <w:rPr>
          <w:rFonts w:eastAsia="Batang"/>
          <w:lang w:val="es-MX" w:eastAsia="ko-KR" w:bidi="mni-IN"/>
        </w:rPr>
        <w:t>ndo</w:t>
      </w:r>
      <w:r w:rsidR="00453DB2" w:rsidRPr="45C37609">
        <w:rPr>
          <w:rFonts w:eastAsia="Batang"/>
          <w:lang w:val="es-MX" w:eastAsia="ko-KR" w:bidi="mni-IN"/>
        </w:rPr>
        <w:t xml:space="preserve"> una impresionante flexibilidad de instalación y ayuda a los propietarios a conseguir una elegante estética de cocina integrada. Gracias a unas bisagras de diseño inteligente, las puertas del compartimento principal pueden abrirse completamente con sólo 4 milímetros de espacio libre entre el lateral del electrodoméstico y el armario circundante o la pared adyacente. </w:t>
      </w:r>
      <w:r w:rsidR="00740FDC" w:rsidRPr="45C37609">
        <w:rPr>
          <w:rFonts w:eastAsia="Batang"/>
          <w:lang w:val="es-MX" w:eastAsia="ko-KR" w:bidi="mni-IN"/>
        </w:rPr>
        <w:t xml:space="preserve"> </w:t>
      </w:r>
    </w:p>
    <w:p w14:paraId="1A23404E" w14:textId="77777777" w:rsidR="00E62DF8" w:rsidRPr="00384FA1" w:rsidRDefault="00E62DF8" w:rsidP="0076363D">
      <w:pPr>
        <w:suppressAutoHyphens/>
        <w:spacing w:line="360" w:lineRule="auto"/>
        <w:jc w:val="both"/>
        <w:rPr>
          <w:rFonts w:eastAsia="Batang"/>
          <w:lang w:val="es-MX" w:eastAsia="ko-KR" w:bidi="mni-IN"/>
        </w:rPr>
      </w:pPr>
    </w:p>
    <w:p w14:paraId="63942C26" w14:textId="77777777" w:rsidR="00453DB2" w:rsidRPr="00FA107D" w:rsidRDefault="00453DB2" w:rsidP="00A17D7D">
      <w:pPr>
        <w:suppressAutoHyphens/>
        <w:spacing w:line="360" w:lineRule="auto"/>
        <w:jc w:val="both"/>
        <w:rPr>
          <w:rFonts w:eastAsia="Batang"/>
          <w:lang w:val="es-MX" w:eastAsia="ko-KR" w:bidi="mni-IN"/>
        </w:rPr>
      </w:pPr>
    </w:p>
    <w:p w14:paraId="2E0AC8A5" w14:textId="4713DC8D" w:rsidR="00453DB2" w:rsidRPr="00384FA1" w:rsidRDefault="00453DB2" w:rsidP="00A17D7D">
      <w:pPr>
        <w:suppressAutoHyphens/>
        <w:spacing w:line="360" w:lineRule="auto"/>
        <w:jc w:val="both"/>
        <w:rPr>
          <w:rFonts w:eastAsia="Batang"/>
          <w:lang w:val="es-MX" w:eastAsia="ko-KR" w:bidi="mni-IN"/>
        </w:rPr>
      </w:pPr>
      <w:r w:rsidRPr="01E0A34F">
        <w:rPr>
          <w:rFonts w:eastAsia="Batang"/>
          <w:lang w:val="es-MX" w:eastAsia="ko-KR" w:bidi="mni-IN"/>
        </w:rPr>
        <w:t xml:space="preserve">Los nuevos modelos también aprovechan la tecnología </w:t>
      </w:r>
      <w:proofErr w:type="spellStart"/>
      <w:r w:rsidRPr="01E0A34F">
        <w:rPr>
          <w:rFonts w:eastAsia="Batang"/>
          <w:lang w:val="es-MX" w:eastAsia="ko-KR" w:bidi="mni-IN"/>
        </w:rPr>
        <w:t>Thin</w:t>
      </w:r>
      <w:proofErr w:type="spellEnd"/>
      <w:r w:rsidRPr="01E0A34F">
        <w:rPr>
          <w:rFonts w:eastAsia="Batang"/>
          <w:lang w:val="es-MX" w:eastAsia="ko-KR" w:bidi="mni-IN"/>
        </w:rPr>
        <w:t xml:space="preserve"> </w:t>
      </w:r>
      <w:proofErr w:type="spellStart"/>
      <w:r w:rsidRPr="01E0A34F">
        <w:rPr>
          <w:rFonts w:eastAsia="Batang"/>
          <w:lang w:val="es-MX" w:eastAsia="ko-KR" w:bidi="mni-IN"/>
        </w:rPr>
        <w:t>Door</w:t>
      </w:r>
      <w:proofErr w:type="spellEnd"/>
      <w:r w:rsidRPr="01E0A34F">
        <w:rPr>
          <w:rFonts w:eastAsia="Batang"/>
          <w:lang w:val="es-MX" w:eastAsia="ko-KR" w:bidi="mni-IN"/>
        </w:rPr>
        <w:t xml:space="preserve"> patentada por la empresa, que aumenta el atractivo visual de los nuevos </w:t>
      </w:r>
      <w:proofErr w:type="gramStart"/>
      <w:r w:rsidR="00C34623">
        <w:rPr>
          <w:rFonts w:eastAsia="Batang"/>
          <w:lang w:val="es-MX" w:eastAsia="ko-KR" w:bidi="mni-IN"/>
        </w:rPr>
        <w:t>refrigerado</w:t>
      </w:r>
      <w:r w:rsidR="0060631C">
        <w:rPr>
          <w:rFonts w:eastAsia="Batang"/>
          <w:lang w:val="es-MX" w:eastAsia="ko-KR" w:bidi="mni-IN"/>
        </w:rPr>
        <w:t xml:space="preserve">res </w:t>
      </w:r>
      <w:r w:rsidRPr="01E0A34F">
        <w:rPr>
          <w:rFonts w:eastAsia="Batang"/>
          <w:lang w:val="es-MX" w:eastAsia="ko-KR" w:bidi="mni-IN"/>
        </w:rPr>
        <w:t xml:space="preserve"> y</w:t>
      </w:r>
      <w:proofErr w:type="gramEnd"/>
      <w:r w:rsidRPr="01E0A34F">
        <w:rPr>
          <w:rFonts w:eastAsia="Batang"/>
          <w:lang w:val="es-MX" w:eastAsia="ko-KR" w:bidi="mni-IN"/>
        </w:rPr>
        <w:t xml:space="preserve"> contribuye a optimizar el espacio en la cocina. Con 100 milímetros de grosor en los modelos anteriores, las puertas se han reducido a sólo 55 milímetros, ofreciendo un aspecto elegante y sofisticado sin sacrificar el rendimiento del aislamiento.</w:t>
      </w:r>
    </w:p>
    <w:p w14:paraId="5C045B0A" w14:textId="77777777" w:rsidR="006C21A8" w:rsidRPr="00384FA1" w:rsidRDefault="006C21A8" w:rsidP="0076363D">
      <w:pPr>
        <w:suppressAutoHyphens/>
        <w:spacing w:line="360" w:lineRule="auto"/>
        <w:jc w:val="both"/>
        <w:rPr>
          <w:rFonts w:eastAsia="Batang"/>
          <w:lang w:val="es-MX" w:eastAsia="ko-KR" w:bidi="mni-IN"/>
        </w:rPr>
      </w:pPr>
    </w:p>
    <w:p w14:paraId="2FF4C370" w14:textId="77777777" w:rsidR="00453DB2" w:rsidRPr="00FA107D" w:rsidRDefault="00453DB2" w:rsidP="00E24CC7">
      <w:pPr>
        <w:suppressAutoHyphens/>
        <w:spacing w:line="360" w:lineRule="auto"/>
        <w:jc w:val="both"/>
        <w:rPr>
          <w:rFonts w:eastAsia="Batang"/>
          <w:lang w:val="es-MX" w:eastAsia="ko-KR" w:bidi="mni-IN"/>
        </w:rPr>
      </w:pPr>
    </w:p>
    <w:p w14:paraId="7F441849" w14:textId="4E653D5F" w:rsidR="00453DB2" w:rsidRPr="00384FA1" w:rsidRDefault="00453DB2" w:rsidP="00E24CC7">
      <w:pPr>
        <w:suppressAutoHyphens/>
        <w:spacing w:line="360" w:lineRule="auto"/>
        <w:jc w:val="both"/>
        <w:rPr>
          <w:rFonts w:eastAsia="Batang"/>
          <w:lang w:val="es-MX" w:eastAsia="ko-KR" w:bidi="mni-IN"/>
        </w:rPr>
      </w:pPr>
      <w:r w:rsidRPr="51D1228F">
        <w:rPr>
          <w:rFonts w:eastAsia="Batang"/>
          <w:lang w:val="es-MX" w:eastAsia="ko-KR" w:bidi="mni-IN"/>
        </w:rPr>
        <w:lastRenderedPageBreak/>
        <w:t xml:space="preserve">Además, la nueva gama de LG ofrece una gran capacidad, lo que garantiza un amplio espacio para almacenar alimentos, bebidas e ingredientes. El nuevo diseño de los cajones centrales y del congelador ofrece una mejor accesibilidad y una organización más fácil y cómoda. Los nuevos </w:t>
      </w:r>
      <w:proofErr w:type="gramStart"/>
      <w:r w:rsidR="00BD7CF5" w:rsidRPr="51D1228F">
        <w:rPr>
          <w:rFonts w:eastAsia="Batang"/>
          <w:lang w:val="es-MX" w:eastAsia="ko-KR" w:bidi="mni-IN"/>
        </w:rPr>
        <w:t xml:space="preserve">refrigeradores </w:t>
      </w:r>
      <w:r w:rsidRPr="51D1228F">
        <w:rPr>
          <w:rFonts w:eastAsia="Batang"/>
          <w:lang w:val="es-MX" w:eastAsia="ko-KR" w:bidi="mni-IN"/>
        </w:rPr>
        <w:t xml:space="preserve"> premium</w:t>
      </w:r>
      <w:proofErr w:type="gramEnd"/>
      <w:r w:rsidRPr="51D1228F">
        <w:rPr>
          <w:rFonts w:eastAsia="Batang"/>
          <w:lang w:val="es-MX" w:eastAsia="ko-KR" w:bidi="mni-IN"/>
        </w:rPr>
        <w:t xml:space="preserve"> de LG, también </w:t>
      </w:r>
      <w:r w:rsidR="00BD7CF5" w:rsidRPr="51D1228F">
        <w:rPr>
          <w:rFonts w:eastAsia="Batang"/>
          <w:lang w:val="es-MX" w:eastAsia="ko-KR" w:bidi="mni-IN"/>
        </w:rPr>
        <w:t xml:space="preserve">mostrados </w:t>
      </w:r>
      <w:r w:rsidRPr="51D1228F">
        <w:rPr>
          <w:rFonts w:eastAsia="Batang"/>
          <w:lang w:val="es-MX" w:eastAsia="ko-KR" w:bidi="mni-IN"/>
        </w:rPr>
        <w:t xml:space="preserve">en KBIS 2025, cuentan con Dual Ice </w:t>
      </w:r>
      <w:proofErr w:type="spellStart"/>
      <w:r w:rsidRPr="51D1228F">
        <w:rPr>
          <w:rFonts w:eastAsia="Batang"/>
          <w:lang w:val="es-MX" w:eastAsia="ko-KR" w:bidi="mni-IN"/>
        </w:rPr>
        <w:t>Solution</w:t>
      </w:r>
      <w:proofErr w:type="spellEnd"/>
      <w:r w:rsidRPr="51D1228F">
        <w:rPr>
          <w:rFonts w:eastAsia="Batang"/>
          <w:lang w:val="es-MX" w:eastAsia="ko-KR" w:bidi="mni-IN"/>
        </w:rPr>
        <w:t xml:space="preserve"> y Mini </w:t>
      </w:r>
      <w:proofErr w:type="spellStart"/>
      <w:r w:rsidRPr="51D1228F">
        <w:rPr>
          <w:rFonts w:eastAsia="Batang"/>
          <w:lang w:val="es-MX" w:eastAsia="ko-KR" w:bidi="mni-IN"/>
        </w:rPr>
        <w:t>Craft</w:t>
      </w:r>
      <w:proofErr w:type="spellEnd"/>
      <w:r w:rsidRPr="51D1228F">
        <w:rPr>
          <w:rFonts w:eastAsia="Batang"/>
          <w:lang w:val="es-MX" w:eastAsia="ko-KR" w:bidi="mni-IN"/>
        </w:rPr>
        <w:t xml:space="preserve"> Ice, que permiten a los usuarios </w:t>
      </w:r>
      <w:r w:rsidR="00BD7CF5" w:rsidRPr="51D1228F">
        <w:rPr>
          <w:rFonts w:eastAsia="Batang"/>
          <w:lang w:val="es-MX" w:eastAsia="ko-KR" w:bidi="mni-IN"/>
        </w:rPr>
        <w:t xml:space="preserve">mejorar </w:t>
      </w:r>
      <w:r w:rsidRPr="51D1228F">
        <w:rPr>
          <w:rFonts w:eastAsia="Batang"/>
          <w:lang w:val="es-MX" w:eastAsia="ko-KR" w:bidi="mni-IN"/>
        </w:rPr>
        <w:t xml:space="preserve"> sus bebidas favoritas, enfriar refrescos para una fiesta o enfriar rápidamente una sopa o caldo caliente con hielo recién hecho.</w:t>
      </w:r>
    </w:p>
    <w:p w14:paraId="785A2665" w14:textId="77777777" w:rsidR="0082565A" w:rsidRPr="00384FA1" w:rsidRDefault="0082565A" w:rsidP="0076363D">
      <w:pPr>
        <w:suppressAutoHyphens/>
        <w:spacing w:line="360" w:lineRule="auto"/>
        <w:jc w:val="both"/>
        <w:rPr>
          <w:rFonts w:eastAsia="Batang"/>
          <w:lang w:val="es-MX" w:eastAsia="ko-KR" w:bidi="mni-IN"/>
        </w:rPr>
      </w:pPr>
    </w:p>
    <w:p w14:paraId="187BCE03" w14:textId="77777777" w:rsidR="00453DB2" w:rsidRPr="00FA107D" w:rsidRDefault="00453DB2" w:rsidP="00E24CC7">
      <w:pPr>
        <w:suppressAutoHyphens/>
        <w:spacing w:line="360" w:lineRule="auto"/>
        <w:jc w:val="both"/>
        <w:rPr>
          <w:rFonts w:eastAsia="Batang"/>
          <w:lang w:val="es-MX" w:eastAsia="ko-KR" w:bidi="mni-IN"/>
        </w:rPr>
      </w:pPr>
    </w:p>
    <w:p w14:paraId="28ABFC93" w14:textId="3EDCD125" w:rsidR="00453DB2" w:rsidRPr="00384FA1" w:rsidRDefault="00453DB2" w:rsidP="00E24CC7">
      <w:pPr>
        <w:suppressAutoHyphens/>
        <w:spacing w:line="360" w:lineRule="auto"/>
        <w:jc w:val="both"/>
        <w:rPr>
          <w:rFonts w:eastAsia="Batang"/>
          <w:lang w:val="es-MX" w:eastAsia="ko-KR" w:bidi="mni-IN"/>
        </w:rPr>
      </w:pPr>
      <w:r w:rsidRPr="51D1228F">
        <w:rPr>
          <w:rFonts w:eastAsia="Batang"/>
          <w:lang w:val="es-MX" w:eastAsia="ko-KR" w:bidi="mni-IN"/>
        </w:rPr>
        <w:t xml:space="preserve">Además de los </w:t>
      </w:r>
      <w:r w:rsidR="00137B82" w:rsidRPr="51D1228F">
        <w:rPr>
          <w:rFonts w:eastAsia="Batang"/>
          <w:lang w:val="es-MX" w:eastAsia="ko-KR" w:bidi="mni-IN"/>
        </w:rPr>
        <w:t>refrigeradores</w:t>
      </w:r>
      <w:r w:rsidRPr="51D1228F">
        <w:rPr>
          <w:rFonts w:eastAsia="Batang"/>
          <w:lang w:val="es-MX" w:eastAsia="ko-KR" w:bidi="mni-IN"/>
        </w:rPr>
        <w:t>, LG amplía su línea de productos con una gama más amplia de ofertas «</w:t>
      </w:r>
      <w:proofErr w:type="spellStart"/>
      <w:r w:rsidRPr="51D1228F">
        <w:rPr>
          <w:rFonts w:eastAsia="Batang"/>
          <w:lang w:val="es-MX" w:eastAsia="ko-KR" w:bidi="mni-IN"/>
        </w:rPr>
        <w:t>Fit</w:t>
      </w:r>
      <w:proofErr w:type="spellEnd"/>
      <w:r w:rsidRPr="51D1228F">
        <w:rPr>
          <w:rFonts w:eastAsia="Batang"/>
          <w:lang w:val="es-MX" w:eastAsia="ko-KR" w:bidi="mni-IN"/>
        </w:rPr>
        <w:t xml:space="preserve">», que combinan un diseño que ahorra espacio con un rendimiento mejorado en varios electrodomésticos. Otro producto destacado de la gama de soluciones de cocina de LG es el nuevo lavavajillas </w:t>
      </w:r>
      <w:proofErr w:type="spellStart"/>
      <w:r w:rsidRPr="51D1228F">
        <w:rPr>
          <w:rFonts w:eastAsia="Batang"/>
          <w:lang w:val="es-MX" w:eastAsia="ko-KR" w:bidi="mni-IN"/>
        </w:rPr>
        <w:t>Flush</w:t>
      </w:r>
      <w:proofErr w:type="spellEnd"/>
      <w:r w:rsidRPr="51D1228F">
        <w:rPr>
          <w:rFonts w:eastAsia="Batang"/>
          <w:lang w:val="es-MX" w:eastAsia="ko-KR" w:bidi="mni-IN"/>
        </w:rPr>
        <w:t xml:space="preserve"> Depth, que se adapta perfectamente a los armarios de profundidad estándar para ofrecer un aspecto uniforme y aerodinámico. El nuevo lavavajillas incorpora tecnologías avanzadas de limpieza y secado, incluyendo </w:t>
      </w:r>
      <w:proofErr w:type="spellStart"/>
      <w:r w:rsidRPr="51D1228F">
        <w:rPr>
          <w:rFonts w:eastAsia="Batang"/>
          <w:lang w:val="es-MX" w:eastAsia="ko-KR" w:bidi="mni-IN"/>
        </w:rPr>
        <w:t>QuadWash</w:t>
      </w:r>
      <w:proofErr w:type="spellEnd"/>
      <w:r w:rsidRPr="51D1228F">
        <w:rPr>
          <w:rFonts w:eastAsia="Batang"/>
          <w:lang w:val="es-MX" w:eastAsia="ko-KR" w:bidi="mni-IN"/>
        </w:rPr>
        <w:t xml:space="preserve">™ Pro y Dynamic </w:t>
      </w:r>
      <w:proofErr w:type="spellStart"/>
      <w:r w:rsidRPr="51D1228F">
        <w:rPr>
          <w:rFonts w:eastAsia="Batang"/>
          <w:lang w:val="es-MX" w:eastAsia="ko-KR" w:bidi="mni-IN"/>
        </w:rPr>
        <w:t>Heat</w:t>
      </w:r>
      <w:proofErr w:type="spellEnd"/>
      <w:r w:rsidRPr="51D1228F">
        <w:rPr>
          <w:rFonts w:eastAsia="Batang"/>
          <w:lang w:val="es-MX" w:eastAsia="ko-KR" w:bidi="mni-IN"/>
        </w:rPr>
        <w:t xml:space="preserve"> </w:t>
      </w:r>
      <w:proofErr w:type="spellStart"/>
      <w:r w:rsidRPr="51D1228F">
        <w:rPr>
          <w:rFonts w:eastAsia="Batang"/>
          <w:lang w:val="es-MX" w:eastAsia="ko-KR" w:bidi="mni-IN"/>
        </w:rPr>
        <w:t>Dry</w:t>
      </w:r>
      <w:proofErr w:type="spellEnd"/>
      <w:r w:rsidRPr="51D1228F">
        <w:rPr>
          <w:rFonts w:eastAsia="Batang"/>
          <w:lang w:val="es-MX" w:eastAsia="ko-KR" w:bidi="mni-IN"/>
        </w:rPr>
        <w:t xml:space="preserve">™, para ofrecer un rendimiento </w:t>
      </w:r>
      <w:r w:rsidR="00BD7CF5" w:rsidRPr="51D1228F">
        <w:rPr>
          <w:rFonts w:eastAsia="Batang"/>
          <w:lang w:val="es-MX" w:eastAsia="ko-KR" w:bidi="mni-IN"/>
        </w:rPr>
        <w:t>insuperable</w:t>
      </w:r>
      <w:r w:rsidRPr="51D1228F">
        <w:rPr>
          <w:rFonts w:eastAsia="Batang"/>
          <w:lang w:val="es-MX" w:eastAsia="ko-KR" w:bidi="mni-IN"/>
        </w:rPr>
        <w:t xml:space="preserve"> en la industria y permitir el ciclo 1 </w:t>
      </w:r>
      <w:proofErr w:type="spellStart"/>
      <w:r w:rsidRPr="51D1228F">
        <w:rPr>
          <w:rFonts w:eastAsia="Batang"/>
          <w:lang w:val="es-MX" w:eastAsia="ko-KR" w:bidi="mni-IN"/>
        </w:rPr>
        <w:t>Hour</w:t>
      </w:r>
      <w:proofErr w:type="spellEnd"/>
      <w:r w:rsidRPr="51D1228F">
        <w:rPr>
          <w:rFonts w:eastAsia="Batang"/>
          <w:lang w:val="es-MX" w:eastAsia="ko-KR" w:bidi="mni-IN"/>
        </w:rPr>
        <w:t xml:space="preserve"> </w:t>
      </w:r>
      <w:proofErr w:type="spellStart"/>
      <w:r w:rsidRPr="51D1228F">
        <w:rPr>
          <w:rFonts w:eastAsia="Batang"/>
          <w:lang w:val="es-MX" w:eastAsia="ko-KR" w:bidi="mni-IN"/>
        </w:rPr>
        <w:t>Wash</w:t>
      </w:r>
      <w:proofErr w:type="spellEnd"/>
      <w:r w:rsidRPr="51D1228F">
        <w:rPr>
          <w:rFonts w:eastAsia="Batang"/>
          <w:lang w:val="es-MX" w:eastAsia="ko-KR" w:bidi="mni-IN"/>
        </w:rPr>
        <w:t xml:space="preserve"> &amp; </w:t>
      </w:r>
      <w:proofErr w:type="spellStart"/>
      <w:r w:rsidRPr="51D1228F">
        <w:rPr>
          <w:rFonts w:eastAsia="Batang"/>
          <w:lang w:val="es-MX" w:eastAsia="ko-KR" w:bidi="mni-IN"/>
        </w:rPr>
        <w:t>Dry</w:t>
      </w:r>
      <w:proofErr w:type="spellEnd"/>
      <w:r w:rsidRPr="51D1228F">
        <w:rPr>
          <w:rFonts w:eastAsia="Batang"/>
          <w:lang w:val="es-MX" w:eastAsia="ko-KR" w:bidi="mni-IN"/>
        </w:rPr>
        <w:t xml:space="preserve">. La tecnología </w:t>
      </w:r>
      <w:proofErr w:type="spellStart"/>
      <w:r w:rsidRPr="51D1228F">
        <w:rPr>
          <w:rFonts w:eastAsia="Batang"/>
          <w:lang w:val="es-MX" w:eastAsia="ko-KR" w:bidi="mni-IN"/>
        </w:rPr>
        <w:t>QuadWash</w:t>
      </w:r>
      <w:proofErr w:type="spellEnd"/>
      <w:r w:rsidRPr="51D1228F">
        <w:rPr>
          <w:rFonts w:eastAsia="Batang"/>
          <w:lang w:val="es-MX" w:eastAsia="ko-KR" w:bidi="mni-IN"/>
        </w:rPr>
        <w:t xml:space="preserve"> Pro de LG crea microburbujas que eliminan a fondo las manchas de la vajilla, mientras que Dynamic </w:t>
      </w:r>
      <w:proofErr w:type="spellStart"/>
      <w:r w:rsidRPr="51D1228F">
        <w:rPr>
          <w:rFonts w:eastAsia="Batang"/>
          <w:lang w:val="es-MX" w:eastAsia="ko-KR" w:bidi="mni-IN"/>
        </w:rPr>
        <w:t>Heat</w:t>
      </w:r>
      <w:proofErr w:type="spellEnd"/>
      <w:r w:rsidRPr="51D1228F">
        <w:rPr>
          <w:rFonts w:eastAsia="Batang"/>
          <w:lang w:val="es-MX" w:eastAsia="ko-KR" w:bidi="mni-IN"/>
        </w:rPr>
        <w:t xml:space="preserve"> </w:t>
      </w:r>
      <w:proofErr w:type="spellStart"/>
      <w:r w:rsidRPr="51D1228F">
        <w:rPr>
          <w:rFonts w:eastAsia="Batang"/>
          <w:lang w:val="es-MX" w:eastAsia="ko-KR" w:bidi="mni-IN"/>
        </w:rPr>
        <w:t>Dry</w:t>
      </w:r>
      <w:proofErr w:type="spellEnd"/>
      <w:r w:rsidRPr="51D1228F">
        <w:rPr>
          <w:rFonts w:eastAsia="Batang"/>
          <w:lang w:val="es-MX" w:eastAsia="ko-KR" w:bidi="mni-IN"/>
        </w:rPr>
        <w:t xml:space="preserve"> utiliza una función de refuerzo de secado para mejorar el rendimiento del secado. La eficacia del secado aumenta aún más gracias a la función </w:t>
      </w:r>
      <w:proofErr w:type="spellStart"/>
      <w:r w:rsidRPr="51D1228F">
        <w:rPr>
          <w:rFonts w:eastAsia="Batang"/>
          <w:lang w:val="es-MX" w:eastAsia="ko-KR" w:bidi="mni-IN"/>
        </w:rPr>
        <w:t>AutoVentDry</w:t>
      </w:r>
      <w:proofErr w:type="spellEnd"/>
      <w:r w:rsidRPr="51D1228F">
        <w:rPr>
          <w:rFonts w:eastAsia="Batang"/>
          <w:lang w:val="es-MX" w:eastAsia="ko-KR" w:bidi="mni-IN"/>
        </w:rPr>
        <w:t>™ de la compañía, que abre automáticamente la puerta del lavavajillas tras la finalización de un ciclo.</w:t>
      </w:r>
    </w:p>
    <w:p w14:paraId="56339820" w14:textId="77777777" w:rsidR="0076363D" w:rsidRPr="00384FA1" w:rsidRDefault="0076363D" w:rsidP="0076363D">
      <w:pPr>
        <w:suppressAutoHyphens/>
        <w:spacing w:line="360" w:lineRule="auto"/>
        <w:jc w:val="both"/>
        <w:rPr>
          <w:rFonts w:eastAsia="Batang"/>
          <w:lang w:val="es-MX" w:eastAsia="ko-KR" w:bidi="mni-IN"/>
        </w:rPr>
      </w:pPr>
    </w:p>
    <w:p w14:paraId="3D722AFC" w14:textId="77777777" w:rsidR="00453DB2" w:rsidRPr="00FA107D" w:rsidRDefault="00453DB2" w:rsidP="01E0A34F">
      <w:pPr>
        <w:suppressAutoHyphens/>
        <w:spacing w:line="360" w:lineRule="auto"/>
        <w:jc w:val="both"/>
        <w:rPr>
          <w:rFonts w:eastAsiaTheme="minorEastAsia"/>
          <w:color w:val="000000" w:themeColor="text1"/>
          <w:lang w:val="es-MX" w:eastAsia="ko-KR"/>
        </w:rPr>
      </w:pPr>
    </w:p>
    <w:p w14:paraId="430106CC" w14:textId="4F123ADD" w:rsidR="00453DB2" w:rsidRPr="00384FA1" w:rsidRDefault="00453DB2" w:rsidP="01E0A34F">
      <w:pPr>
        <w:suppressAutoHyphens/>
        <w:spacing w:line="360" w:lineRule="auto"/>
        <w:jc w:val="both"/>
        <w:rPr>
          <w:rFonts w:eastAsiaTheme="minorEastAsia"/>
          <w:color w:val="000000" w:themeColor="text1"/>
          <w:lang w:val="es-MX" w:eastAsia="ko-KR"/>
        </w:rPr>
      </w:pPr>
      <w:r w:rsidRPr="01E0A34F">
        <w:rPr>
          <w:rFonts w:eastAsiaTheme="minorEastAsia"/>
          <w:color w:val="000000" w:themeColor="text1"/>
          <w:lang w:val="es-MX" w:eastAsia="ko-KR"/>
        </w:rPr>
        <w:t xml:space="preserve">“Un ajuste ideal para la cocina y el estilo de vida de hoy, la línea ampliada Zero </w:t>
      </w:r>
      <w:proofErr w:type="spellStart"/>
      <w:r w:rsidRPr="01E0A34F">
        <w:rPr>
          <w:rFonts w:eastAsiaTheme="minorEastAsia"/>
          <w:color w:val="000000" w:themeColor="text1"/>
          <w:lang w:val="es-MX" w:eastAsia="ko-KR"/>
        </w:rPr>
        <w:t>Clearance</w:t>
      </w:r>
      <w:proofErr w:type="spellEnd"/>
      <w:r w:rsidRPr="01E0A34F">
        <w:rPr>
          <w:rFonts w:eastAsiaTheme="minorEastAsia"/>
          <w:color w:val="000000" w:themeColor="text1"/>
          <w:lang w:val="es-MX" w:eastAsia="ko-KR"/>
        </w:rPr>
        <w:t xml:space="preserve"> de LG presenta experiencias de usuario de siguiente nivel a través de la innovación avanzada y el diseño reflexivo”, dijo </w:t>
      </w:r>
      <w:proofErr w:type="spellStart"/>
      <w:r w:rsidRPr="01E0A34F">
        <w:rPr>
          <w:rFonts w:eastAsiaTheme="minorEastAsia"/>
          <w:color w:val="000000" w:themeColor="text1"/>
          <w:lang w:val="es-MX" w:eastAsia="ko-KR"/>
        </w:rPr>
        <w:t>Lyu</w:t>
      </w:r>
      <w:proofErr w:type="spellEnd"/>
      <w:r w:rsidRPr="01E0A34F">
        <w:rPr>
          <w:rFonts w:eastAsiaTheme="minorEastAsia"/>
          <w:color w:val="000000" w:themeColor="text1"/>
          <w:lang w:val="es-MX" w:eastAsia="ko-KR"/>
        </w:rPr>
        <w:t xml:space="preserve"> </w:t>
      </w:r>
      <w:proofErr w:type="spellStart"/>
      <w:r w:rsidRPr="01E0A34F">
        <w:rPr>
          <w:rFonts w:eastAsiaTheme="minorEastAsia"/>
          <w:color w:val="000000" w:themeColor="text1"/>
          <w:lang w:val="es-MX" w:eastAsia="ko-KR"/>
        </w:rPr>
        <w:t>Jae-cheol</w:t>
      </w:r>
      <w:proofErr w:type="spellEnd"/>
      <w:r w:rsidRPr="01E0A34F">
        <w:rPr>
          <w:rFonts w:eastAsiaTheme="minorEastAsia"/>
          <w:color w:val="000000" w:themeColor="text1"/>
          <w:lang w:val="es-MX" w:eastAsia="ko-KR"/>
        </w:rPr>
        <w:t xml:space="preserve">, presidente de LG Home </w:t>
      </w:r>
      <w:proofErr w:type="spellStart"/>
      <w:r w:rsidRPr="01E0A34F">
        <w:rPr>
          <w:rFonts w:eastAsiaTheme="minorEastAsia"/>
          <w:color w:val="000000" w:themeColor="text1"/>
          <w:lang w:val="es-MX" w:eastAsia="ko-KR"/>
        </w:rPr>
        <w:t>Appliance</w:t>
      </w:r>
      <w:proofErr w:type="spellEnd"/>
      <w:r w:rsidRPr="01E0A34F">
        <w:rPr>
          <w:rFonts w:eastAsiaTheme="minorEastAsia"/>
          <w:color w:val="000000" w:themeColor="text1"/>
          <w:lang w:val="es-MX" w:eastAsia="ko-KR"/>
        </w:rPr>
        <w:t xml:space="preserve"> </w:t>
      </w:r>
      <w:proofErr w:type="spellStart"/>
      <w:r w:rsidRPr="01E0A34F">
        <w:rPr>
          <w:rFonts w:eastAsiaTheme="minorEastAsia"/>
          <w:color w:val="000000" w:themeColor="text1"/>
          <w:lang w:val="es-MX" w:eastAsia="ko-KR"/>
        </w:rPr>
        <w:t>Solution</w:t>
      </w:r>
      <w:proofErr w:type="spellEnd"/>
      <w:r w:rsidRPr="01E0A34F">
        <w:rPr>
          <w:rFonts w:eastAsiaTheme="minorEastAsia"/>
          <w:color w:val="000000" w:themeColor="text1"/>
          <w:lang w:val="es-MX" w:eastAsia="ko-KR"/>
        </w:rPr>
        <w:t xml:space="preserve"> Company. “Seguiremos introduciendo electrodomésticos que ofrezcan a los clientes lo mejor en rendimiento, estilo y comodidad para una experiencia de cocina verdaderamente diferenciada.”</w:t>
      </w:r>
    </w:p>
    <w:p w14:paraId="1C7C9BEF" w14:textId="77777777" w:rsidR="00091983" w:rsidRPr="00384FA1" w:rsidRDefault="00091983" w:rsidP="01E0A34F">
      <w:pPr>
        <w:suppressAutoHyphens/>
        <w:spacing w:line="360" w:lineRule="auto"/>
        <w:jc w:val="both"/>
        <w:rPr>
          <w:rFonts w:eastAsiaTheme="minorEastAsia"/>
          <w:lang w:val="es-MX" w:eastAsia="ko-KR"/>
        </w:rPr>
      </w:pPr>
    </w:p>
    <w:p w14:paraId="4AEE2896" w14:textId="77777777" w:rsidR="00453DB2" w:rsidRPr="00FA107D" w:rsidRDefault="00453DB2" w:rsidP="007043CA">
      <w:pPr>
        <w:suppressAutoHyphens/>
        <w:spacing w:line="360" w:lineRule="auto"/>
        <w:jc w:val="both"/>
        <w:rPr>
          <w:rFonts w:eastAsia="Batang"/>
          <w:lang w:val="es-MX" w:eastAsia="ko-KR" w:bidi="mni-IN"/>
        </w:rPr>
      </w:pPr>
    </w:p>
    <w:p w14:paraId="4B838B4B" w14:textId="0A3C8E63" w:rsidR="00453DB2" w:rsidRPr="00D9625B" w:rsidRDefault="00453DB2" w:rsidP="01E0A34F">
      <w:pPr>
        <w:suppressAutoHyphens/>
        <w:spacing w:line="360" w:lineRule="auto"/>
        <w:jc w:val="both"/>
        <w:rPr>
          <w:rFonts w:eastAsiaTheme="minorEastAsia"/>
          <w:color w:val="000000" w:themeColor="text1"/>
          <w:lang w:val="es-MX" w:eastAsia="ko-KR"/>
        </w:rPr>
      </w:pPr>
      <w:r w:rsidRPr="01E0A34F">
        <w:rPr>
          <w:rFonts w:eastAsiaTheme="minorEastAsia"/>
          <w:color w:val="000000" w:themeColor="text1"/>
          <w:lang w:val="es-MX" w:eastAsia="ko-KR"/>
        </w:rPr>
        <w:t xml:space="preserve">Los visitantes de KBIS 2025, que se celebrará del 25 al 27 de febrero, podrán conocer las últimas innovaciones de LG en el ámbito de la cocina, incluidas las nuevas soluciones de cocina, en el stand de la empresa (West Hall #W2417, Las Vegas </w:t>
      </w:r>
      <w:proofErr w:type="spellStart"/>
      <w:r w:rsidRPr="01E0A34F">
        <w:rPr>
          <w:rFonts w:eastAsiaTheme="minorEastAsia"/>
          <w:color w:val="000000" w:themeColor="text1"/>
          <w:lang w:val="es-MX" w:eastAsia="ko-KR"/>
        </w:rPr>
        <w:t>Convention</w:t>
      </w:r>
      <w:proofErr w:type="spellEnd"/>
      <w:r w:rsidRPr="01E0A34F">
        <w:rPr>
          <w:rFonts w:eastAsiaTheme="minorEastAsia"/>
          <w:color w:val="000000" w:themeColor="text1"/>
          <w:lang w:val="es-MX" w:eastAsia="ko-KR"/>
        </w:rPr>
        <w:t xml:space="preserve"> Center).</w:t>
      </w:r>
    </w:p>
    <w:p w14:paraId="1B7712DA" w14:textId="77777777" w:rsidR="00453DB2" w:rsidRPr="00384FA1" w:rsidRDefault="00453DB2" w:rsidP="01E0A34F">
      <w:pPr>
        <w:suppressAutoHyphens/>
        <w:spacing w:line="360" w:lineRule="auto"/>
        <w:jc w:val="both"/>
        <w:rPr>
          <w:rFonts w:eastAsiaTheme="minorEastAsia"/>
          <w:lang w:val="es-MX" w:eastAsia="ko-KR"/>
        </w:rPr>
      </w:pPr>
    </w:p>
    <w:p w14:paraId="1173618E" w14:textId="77777777" w:rsidR="00100917" w:rsidRPr="00384FA1" w:rsidRDefault="00100917" w:rsidP="01E0A34F">
      <w:pPr>
        <w:suppressAutoHyphens/>
        <w:spacing w:line="360" w:lineRule="auto"/>
        <w:jc w:val="both"/>
        <w:rPr>
          <w:rFonts w:eastAsiaTheme="minorEastAsia"/>
          <w:lang w:val="es-MX" w:eastAsia="ko-KR"/>
        </w:rPr>
      </w:pPr>
    </w:p>
    <w:p w14:paraId="62CABD2C" w14:textId="6A93B58A" w:rsidR="003574F5" w:rsidRPr="00D9297E" w:rsidRDefault="003574F5" w:rsidP="003574F5">
      <w:pPr>
        <w:kinsoku w:val="0"/>
        <w:overflowPunct w:val="0"/>
        <w:spacing w:line="360" w:lineRule="auto"/>
        <w:jc w:val="center"/>
        <w:rPr>
          <w:rFonts w:eastAsiaTheme="minorEastAsia"/>
          <w:lang w:eastAsia="ko-KR"/>
        </w:rPr>
      </w:pPr>
      <w:r w:rsidRPr="00D9297E">
        <w:rPr>
          <w:rFonts w:eastAsia="Times New Roman"/>
          <w:lang w:eastAsia="ko-KR"/>
        </w:rPr>
        <w:t># # #</w:t>
      </w:r>
    </w:p>
    <w:p w14:paraId="5D95E519" w14:textId="77777777" w:rsidR="005847CC" w:rsidRDefault="005847CC" w:rsidP="0015792B">
      <w:pPr>
        <w:suppressAutoHyphens/>
        <w:rPr>
          <w:rFonts w:eastAsiaTheme="minorEastAsia"/>
          <w:b/>
          <w:sz w:val="18"/>
          <w:szCs w:val="18"/>
          <w:lang w:eastAsia="ko-KR"/>
        </w:rPr>
      </w:pPr>
    </w:p>
    <w:p w14:paraId="4F3F6E24" w14:textId="77777777" w:rsidR="003F629B" w:rsidRPr="0039334E" w:rsidRDefault="003F629B" w:rsidP="0015792B">
      <w:pPr>
        <w:suppressAutoHyphens/>
        <w:rPr>
          <w:rFonts w:eastAsiaTheme="minorEastAsia"/>
          <w:b/>
          <w:sz w:val="18"/>
          <w:szCs w:val="18"/>
          <w:lang w:eastAsia="ko-KR"/>
        </w:rPr>
      </w:pPr>
    </w:p>
    <w:p w14:paraId="69EAC793" w14:textId="77777777" w:rsidR="00156D5F" w:rsidRDefault="00156D5F" w:rsidP="0015792B">
      <w:pPr>
        <w:widowControl w:val="0"/>
        <w:suppressAutoHyphens/>
        <w:overflowPunct w:val="0"/>
        <w:jc w:val="both"/>
        <w:rPr>
          <w:rFonts w:eastAsia="Malgun Gothic"/>
          <w:color w:val="000000"/>
          <w:sz w:val="18"/>
          <w:szCs w:val="18"/>
        </w:rPr>
      </w:pPr>
    </w:p>
    <w:p w14:paraId="003FC6BE" w14:textId="49AE422E" w:rsidR="00453DB2" w:rsidRPr="00384FA1" w:rsidRDefault="00453DB2" w:rsidP="51D1228F">
      <w:pPr>
        <w:widowControl w:val="0"/>
        <w:suppressAutoHyphens/>
        <w:overflowPunct w:val="0"/>
        <w:jc w:val="both"/>
        <w:rPr>
          <w:rFonts w:eastAsia="Malgun Gothic"/>
          <w:b/>
          <w:bCs/>
          <w:color w:val="FF0000"/>
          <w:sz w:val="18"/>
          <w:szCs w:val="18"/>
        </w:rPr>
      </w:pPr>
      <w:proofErr w:type="spellStart"/>
      <w:r w:rsidRPr="51D1228F">
        <w:rPr>
          <w:rFonts w:eastAsia="Malgun Gothic"/>
          <w:b/>
          <w:bCs/>
          <w:color w:val="C00000"/>
          <w:sz w:val="18"/>
          <w:szCs w:val="18"/>
        </w:rPr>
        <w:t>Acerca</w:t>
      </w:r>
      <w:proofErr w:type="spellEnd"/>
      <w:r w:rsidRPr="51D1228F">
        <w:rPr>
          <w:rFonts w:eastAsia="Malgun Gothic"/>
          <w:b/>
          <w:bCs/>
          <w:color w:val="C00000"/>
          <w:sz w:val="18"/>
          <w:szCs w:val="18"/>
        </w:rPr>
        <w:t xml:space="preserve"> de LG Electronics Home Appliance Solution Company</w:t>
      </w:r>
    </w:p>
    <w:p w14:paraId="5D28077A" w14:textId="29FE4959" w:rsidR="00453DB2" w:rsidRPr="007C7C1C" w:rsidRDefault="00453DB2" w:rsidP="0015792B">
      <w:pPr>
        <w:widowControl w:val="0"/>
        <w:suppressAutoHyphens/>
        <w:overflowPunct w:val="0"/>
        <w:jc w:val="both"/>
        <w:rPr>
          <w:rFonts w:eastAsia="Malgun Gothic"/>
          <w:color w:val="000000"/>
          <w:sz w:val="18"/>
          <w:szCs w:val="18"/>
        </w:rPr>
      </w:pPr>
      <w:r w:rsidRPr="51D1228F">
        <w:rPr>
          <w:rFonts w:eastAsia="Malgun Gothic"/>
          <w:color w:val="000000" w:themeColor="text1"/>
          <w:sz w:val="18"/>
          <w:szCs w:val="18"/>
          <w:lang w:val="es-MX"/>
        </w:rPr>
        <w:t xml:space="preserve">LG Home </w:t>
      </w:r>
      <w:proofErr w:type="spellStart"/>
      <w:r w:rsidRPr="51D1228F">
        <w:rPr>
          <w:rFonts w:eastAsia="Malgun Gothic"/>
          <w:color w:val="000000" w:themeColor="text1"/>
          <w:sz w:val="18"/>
          <w:szCs w:val="18"/>
          <w:lang w:val="es-MX"/>
        </w:rPr>
        <w:t>Appliance</w:t>
      </w:r>
      <w:proofErr w:type="spellEnd"/>
      <w:r w:rsidRPr="51D1228F">
        <w:rPr>
          <w:rFonts w:eastAsia="Malgun Gothic"/>
          <w:color w:val="000000" w:themeColor="text1"/>
          <w:sz w:val="18"/>
          <w:szCs w:val="18"/>
          <w:lang w:val="es-MX"/>
        </w:rPr>
        <w:t xml:space="preserve"> </w:t>
      </w:r>
      <w:proofErr w:type="spellStart"/>
      <w:r w:rsidRPr="51D1228F">
        <w:rPr>
          <w:rFonts w:eastAsia="Malgun Gothic"/>
          <w:color w:val="000000" w:themeColor="text1"/>
          <w:sz w:val="18"/>
          <w:szCs w:val="18"/>
          <w:lang w:val="es-MX"/>
        </w:rPr>
        <w:t>Solution</w:t>
      </w:r>
      <w:proofErr w:type="spellEnd"/>
      <w:r w:rsidRPr="51D1228F">
        <w:rPr>
          <w:rFonts w:eastAsia="Malgun Gothic"/>
          <w:color w:val="000000" w:themeColor="text1"/>
          <w:sz w:val="18"/>
          <w:szCs w:val="18"/>
          <w:lang w:val="es-MX"/>
        </w:rPr>
        <w:t xml:space="preserve"> Company (HS) es líder mundial en electrodomésticos y soluciones de inteligencia artificial para el hogar. Aprovechando las principales tecnologías del sector, la HS Company se compromete a mejorar la calidad de vida de los consumidores y a promover la sostenibilidad. La empresa desarrolla soluciones de cocina y electrodomésticos cuidadosamente diseñadas y recientemente ha integrado la División de Negocio de Robots de LG para incorporar tecnologías robóticas avanzadas a sus soluciones para el hogar. Juntos, estos productos ofrecen una mayor comodidad, un rendimiento excepcional, un funcionamiento eficiente y soluciones para un estilo de vida sostenible. </w:t>
      </w:r>
      <w:r w:rsidRPr="51D1228F">
        <w:rPr>
          <w:rFonts w:eastAsia="Malgun Gothic"/>
          <w:color w:val="000000" w:themeColor="text1"/>
          <w:sz w:val="18"/>
          <w:szCs w:val="18"/>
        </w:rPr>
        <w:t xml:space="preserve">Para </w:t>
      </w:r>
      <w:proofErr w:type="spellStart"/>
      <w:r w:rsidRPr="51D1228F">
        <w:rPr>
          <w:rFonts w:eastAsia="Malgun Gothic"/>
          <w:color w:val="000000" w:themeColor="text1"/>
          <w:sz w:val="18"/>
          <w:szCs w:val="18"/>
        </w:rPr>
        <w:t>más</w:t>
      </w:r>
      <w:proofErr w:type="spellEnd"/>
      <w:r w:rsidRPr="51D1228F">
        <w:rPr>
          <w:rFonts w:eastAsia="Malgun Gothic"/>
          <w:color w:val="000000" w:themeColor="text1"/>
          <w:sz w:val="18"/>
          <w:szCs w:val="18"/>
        </w:rPr>
        <w:t xml:space="preserve"> </w:t>
      </w:r>
      <w:proofErr w:type="spellStart"/>
      <w:r w:rsidRPr="51D1228F">
        <w:rPr>
          <w:rFonts w:eastAsia="Malgun Gothic"/>
          <w:color w:val="000000" w:themeColor="text1"/>
          <w:sz w:val="18"/>
          <w:szCs w:val="18"/>
        </w:rPr>
        <w:t>noticias</w:t>
      </w:r>
      <w:proofErr w:type="spellEnd"/>
      <w:r w:rsidRPr="51D1228F">
        <w:rPr>
          <w:rFonts w:eastAsia="Malgun Gothic"/>
          <w:color w:val="000000" w:themeColor="text1"/>
          <w:sz w:val="18"/>
          <w:szCs w:val="18"/>
        </w:rPr>
        <w:t xml:space="preserve"> </w:t>
      </w:r>
      <w:proofErr w:type="spellStart"/>
      <w:r w:rsidRPr="51D1228F">
        <w:rPr>
          <w:rFonts w:eastAsia="Malgun Gothic"/>
          <w:color w:val="000000" w:themeColor="text1"/>
          <w:sz w:val="18"/>
          <w:szCs w:val="18"/>
        </w:rPr>
        <w:t>sobre</w:t>
      </w:r>
      <w:proofErr w:type="spellEnd"/>
      <w:r w:rsidRPr="51D1228F">
        <w:rPr>
          <w:rFonts w:eastAsia="Malgun Gothic"/>
          <w:color w:val="000000" w:themeColor="text1"/>
          <w:sz w:val="18"/>
          <w:szCs w:val="18"/>
        </w:rPr>
        <w:t xml:space="preserve"> LG, </w:t>
      </w:r>
      <w:proofErr w:type="spellStart"/>
      <w:r w:rsidRPr="51D1228F">
        <w:rPr>
          <w:rFonts w:eastAsia="Malgun Gothic"/>
          <w:color w:val="000000" w:themeColor="text1"/>
          <w:sz w:val="18"/>
          <w:szCs w:val="18"/>
        </w:rPr>
        <w:t>visite</w:t>
      </w:r>
      <w:proofErr w:type="spellEnd"/>
      <w:r w:rsidRPr="51D1228F">
        <w:rPr>
          <w:rFonts w:eastAsia="Malgun Gothic"/>
          <w:color w:val="000000" w:themeColor="text1"/>
          <w:sz w:val="18"/>
          <w:szCs w:val="18"/>
        </w:rPr>
        <w:t xml:space="preserve"> </w:t>
      </w:r>
      <w:hyperlink r:id="rId11">
        <w:r w:rsidRPr="51D1228F">
          <w:rPr>
            <w:rStyle w:val="Hipervnculo"/>
            <w:rFonts w:eastAsia="Malgun Gothic"/>
            <w:sz w:val="18"/>
            <w:szCs w:val="18"/>
          </w:rPr>
          <w:t>www.LGnewsroom.com</w:t>
        </w:r>
      </w:hyperlink>
      <w:r w:rsidRPr="51D1228F">
        <w:rPr>
          <w:rFonts w:eastAsia="Malgun Gothic"/>
          <w:color w:val="000000" w:themeColor="text1"/>
          <w:sz w:val="18"/>
          <w:szCs w:val="18"/>
        </w:rPr>
        <w:t xml:space="preserve"> </w:t>
      </w:r>
    </w:p>
    <w:p w14:paraId="6EF73C46" w14:textId="77777777" w:rsidR="00156D5F" w:rsidRPr="00784892" w:rsidRDefault="00156D5F" w:rsidP="0015792B">
      <w:pPr>
        <w:pStyle w:val="paragraph"/>
        <w:widowControl w:val="0"/>
        <w:suppressAutoHyphens/>
        <w:overflowPunct w:val="0"/>
        <w:jc w:val="both"/>
        <w:textAlignment w:val="baseline"/>
        <w:rPr>
          <w:rFonts w:ascii="Times New Roman" w:eastAsia="LG스마트체 Regular" w:hAnsi="Times New Roman" w:cs="Times New Roman"/>
          <w:snapToGrid w:val="0"/>
          <w:color w:val="000000" w:themeColor="text1"/>
          <w:sz w:val="18"/>
          <w:szCs w:val="18"/>
        </w:rPr>
      </w:pPr>
    </w:p>
    <w:p w14:paraId="07635E43" w14:textId="2FBAAC45" w:rsidR="00EB1C80" w:rsidRPr="00EB1C80" w:rsidRDefault="00EB1C80" w:rsidP="01E0A34F">
      <w:pPr>
        <w:widowControl w:val="0"/>
        <w:suppressAutoHyphens/>
        <w:autoSpaceDE w:val="0"/>
        <w:rPr>
          <w:i/>
          <w:iCs/>
          <w:noProof/>
          <w:kern w:val="2"/>
          <w:sz w:val="18"/>
          <w:szCs w:val="18"/>
          <w:shd w:val="clear" w:color="auto" w:fill="FFFFFF"/>
          <w:lang w:eastAsia="ko-KR"/>
        </w:rPr>
      </w:pPr>
    </w:p>
    <w:sectPr w:rsidR="00EB1C80" w:rsidRPr="00EB1C80" w:rsidSect="002C6928">
      <w:headerReference w:type="default" r:id="rId12"/>
      <w:footerReference w:type="default" r:id="rId13"/>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91617" w14:textId="77777777" w:rsidR="00E85429" w:rsidRDefault="00E85429">
      <w:r>
        <w:separator/>
      </w:r>
    </w:p>
  </w:endnote>
  <w:endnote w:type="continuationSeparator" w:id="0">
    <w:p w14:paraId="0A35BDF2" w14:textId="77777777" w:rsidR="00E85429" w:rsidRDefault="00E85429">
      <w:r>
        <w:continuationSeparator/>
      </w:r>
    </w:p>
  </w:endnote>
  <w:endnote w:type="continuationNotice" w:id="1">
    <w:p w14:paraId="729221C9" w14:textId="77777777" w:rsidR="00E85429" w:rsidRDefault="00E854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1" w:usb1="080E0000" w:usb2="00000010" w:usb3="00000000" w:csb0="00040000"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90DB" w14:textId="59DEA68F" w:rsidR="00506E5A" w:rsidRDefault="00506E5A" w:rsidP="001A1EB3">
    <w:pPr>
      <w:pStyle w:val="Piedepgina"/>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506E5A" w:rsidRDefault="00506E5A">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BD7CF5">
                            <w:rPr>
                              <w:rStyle w:val="Nmerodepgina"/>
                              <w:noProof/>
                            </w:rPr>
                            <w:t>1</w:t>
                          </w:r>
                          <w:r>
                            <w:rPr>
                              <w:rStyle w:val="Nmerodepgina"/>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62FDA1D8">
              <v:stroke joinstyle="miter"/>
              <v:path gradientshapeok="t" o:connecttype="rect"/>
            </v:shapetype>
            <v:shape id="Text Box 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spid="_x0000_s1028" o:allowincell="f"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">
              <v:path arrowok="t"/>
              <v:textbox inset="0,0,0,0">
                <w:txbxContent>
                  <w:p w:rsidR="00506E5A" w:rsidRDefault="00506E5A" w14:paraId="4A99B511"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BD7CF5">
                      <w:rPr>
                        <w:rStyle w:val="PageNumber"/>
                        <w:noProof/>
                      </w:rPr>
                      <w:t>1</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5B975" w14:textId="77777777" w:rsidR="00E85429" w:rsidRDefault="00E85429">
      <w:r>
        <w:separator/>
      </w:r>
    </w:p>
  </w:footnote>
  <w:footnote w:type="continuationSeparator" w:id="0">
    <w:p w14:paraId="30D9020F" w14:textId="77777777" w:rsidR="00E85429" w:rsidRDefault="00E85429">
      <w:r>
        <w:continuationSeparator/>
      </w:r>
    </w:p>
  </w:footnote>
  <w:footnote w:type="continuationNotice" w:id="1">
    <w:p w14:paraId="3846DC2C" w14:textId="77777777" w:rsidR="00E85429" w:rsidRDefault="00E854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43F" w14:textId="1C177954" w:rsidR="00506E5A" w:rsidRDefault="00FC44CB"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114300" distR="114300" simplePos="0" relativeHeight="251658244" behindDoc="0" locked="0" layoutInCell="1" allowOverlap="1" wp14:anchorId="12173C2C" wp14:editId="209985CD">
          <wp:simplePos x="0" y="0"/>
          <wp:positionH relativeFrom="column">
            <wp:posOffset>4493978</wp:posOffset>
          </wp:positionH>
          <wp:positionV relativeFrom="paragraph">
            <wp:posOffset>219710</wp:posOffset>
          </wp:positionV>
          <wp:extent cx="950595" cy="163195"/>
          <wp:effectExtent l="0" t="0" r="1905" b="8255"/>
          <wp:wrapTopAndBottom/>
          <wp:docPr id="1" name="Picture 1" descr="A red letter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letter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sidR="00506E5A">
      <w:rPr>
        <w:noProof/>
        <w:lang w:eastAsia="ko-KR"/>
      </w:rPr>
      <mc:AlternateContent>
        <mc:Choice Requires="wps">
          <w:drawing>
            <wp:anchor distT="0" distB="0" distL="114300" distR="114300" simplePos="0" relativeHeight="251658243" behindDoc="0" locked="0" layoutInCell="0" allowOverlap="1" wp14:anchorId="4C35D239" wp14:editId="2D726DDF">
              <wp:simplePos x="0" y="0"/>
              <wp:positionH relativeFrom="page">
                <wp:posOffset>0</wp:posOffset>
              </wp:positionH>
              <wp:positionV relativeFrom="page">
                <wp:posOffset>190500</wp:posOffset>
              </wp:positionV>
              <wp:extent cx="7560945" cy="273050"/>
              <wp:effectExtent l="0" t="0" r="0" b="12700"/>
              <wp:wrapNone/>
              <wp:docPr id="5" name="MSIPCM8edb4bd290d12a7d0fd2f3a8" descr="{&quot;HashCode&quot;:-1860332160,&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8D0D7A3" w14:textId="27BE465A" w:rsidR="00506E5A" w:rsidRPr="00DE1DDD" w:rsidRDefault="00506E5A" w:rsidP="00DE1DDD">
                          <w:pPr>
                            <w:jc w:val="center"/>
                            <w:rPr>
                              <w:rFonts w:ascii="Calibri" w:hAnsi="Calibri" w:cs="Calibri"/>
                              <w:color w:val="000000"/>
                            </w:rPr>
                          </w:pPr>
                          <w:r w:rsidRPr="00DE1DDD">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C35D239">
              <v:stroke joinstyle="miter"/>
              <v:path gradientshapeok="t" o:connecttype="rect"/>
            </v:shapetype>
            <v:shape id="MSIPCM8edb4bd290d12a7d0fd2f3a8" style="position:absolute;left:0;text-align:left;margin-left:0;margin-top:15pt;width:595.35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top" alt="{&quot;HashCode&quot;:-1860332160,&quot;Height&quot;:842.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">
              <v:textbox inset=",0,,0">
                <w:txbxContent>
                  <w:p w:rsidRPr="00DE1DDD" w:rsidR="00506E5A" w:rsidP="00DE1DDD" w:rsidRDefault="00506E5A" w14:paraId="08D0D7A3" w14:textId="27BE465A">
                    <w:pPr>
                      <w:jc w:val="center"/>
                      <w:rPr>
                        <w:rFonts w:ascii="Calibri" w:hAnsi="Calibri" w:cs="Calibri"/>
                        <w:color w:val="000000"/>
                      </w:rPr>
                    </w:pPr>
                    <w:r w:rsidRPr="00DE1DDD">
                      <w:rPr>
                        <w:rFonts w:ascii="Calibri" w:hAnsi="Calibri" w:cs="Calibri"/>
                        <w:color w:val="000000"/>
                      </w:rPr>
                      <w:t>LGE Internal Use Only</w:t>
                    </w:r>
                  </w:p>
                </w:txbxContent>
              </v:textbox>
              <w10:wrap anchorx="page" anchory="page"/>
            </v:shape>
          </w:pict>
        </mc:Fallback>
      </mc:AlternateContent>
    </w:r>
    <w:r w:rsidR="00506E5A">
      <w:rPr>
        <w:noProof/>
        <w:lang w:eastAsia="ko-KR"/>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7"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506E5A">
      <w:rPr>
        <w:noProof/>
        <w:lang w:eastAsia="ko-KR"/>
      </w:rPr>
      <mc:AlternateContent>
        <mc:Choice Requires="wps">
          <w:drawing>
            <wp:anchor distT="0" distB="0" distL="114300" distR="114300" simplePos="0" relativeHeight="251658242" behindDoc="0" locked="0" layoutInCell="0" allowOverlap="1" wp14:anchorId="25FA5B73" wp14:editId="55810D57">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78138C" w14:textId="5DF236CB" w:rsidR="00506E5A" w:rsidRPr="00804423" w:rsidRDefault="00506E5A" w:rsidP="00804423">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shape id="Text Box 3" style="position:absolute;left:0;text-align:left;margin-left:0;margin-top:1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alt="{&quot;HashCode&quot;:966751382,&quot;Height&quot;:842.0,&quot;Width&quot;:595.0,&quot;Placement&quot;:&quot;Head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" w14:anchorId="25FA5B73">
              <v:textbox inset=",0,,0">
                <w:txbxContent>
                  <w:p w:rsidRPr="00804423" w:rsidR="00506E5A" w:rsidP="00804423" w:rsidRDefault="00506E5A" w14:paraId="6978138C" w14:textId="5DF236CB">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p>
  <w:p w14:paraId="5B527BEE" w14:textId="57D83288" w:rsidR="00506E5A" w:rsidRDefault="00FC44CB" w:rsidP="00E25C31">
    <w:pPr>
      <w:pStyle w:val="Encabezado"/>
      <w:jc w:val="right"/>
    </w:pPr>
    <w:r>
      <w:rPr>
        <w:rFonts w:hint="eastAsia"/>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1145125899">
    <w:abstractNumId w:val="3"/>
  </w:num>
  <w:num w:numId="2" w16cid:durableId="319040056">
    <w:abstractNumId w:val="1"/>
  </w:num>
  <w:num w:numId="3" w16cid:durableId="1777360463">
    <w:abstractNumId w:val="4"/>
  </w:num>
  <w:num w:numId="4" w16cid:durableId="1475878846">
    <w:abstractNumId w:val="5"/>
  </w:num>
  <w:num w:numId="5" w16cid:durableId="216357933">
    <w:abstractNumId w:val="2"/>
  </w:num>
  <w:num w:numId="6" w16cid:durableId="11025145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chel Solís Lugo">
    <w15:presenceInfo w15:providerId="AD" w15:userId="S::michel.solis@bcw-global.com::cf321395-351b-4741-942a-75b292d377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402F"/>
    <w:rsid w:val="00004143"/>
    <w:rsid w:val="0000427C"/>
    <w:rsid w:val="00005C79"/>
    <w:rsid w:val="00005C84"/>
    <w:rsid w:val="00005DA8"/>
    <w:rsid w:val="000063EE"/>
    <w:rsid w:val="00006675"/>
    <w:rsid w:val="00007F13"/>
    <w:rsid w:val="00010105"/>
    <w:rsid w:val="00010298"/>
    <w:rsid w:val="000108A7"/>
    <w:rsid w:val="00010ECC"/>
    <w:rsid w:val="00011790"/>
    <w:rsid w:val="00011BB3"/>
    <w:rsid w:val="00011D95"/>
    <w:rsid w:val="00013155"/>
    <w:rsid w:val="00013C68"/>
    <w:rsid w:val="0001414F"/>
    <w:rsid w:val="000146F9"/>
    <w:rsid w:val="00014B03"/>
    <w:rsid w:val="00014CD9"/>
    <w:rsid w:val="00015250"/>
    <w:rsid w:val="000163C8"/>
    <w:rsid w:val="00016EF1"/>
    <w:rsid w:val="0001704A"/>
    <w:rsid w:val="00017316"/>
    <w:rsid w:val="0002005B"/>
    <w:rsid w:val="00021680"/>
    <w:rsid w:val="00021C8B"/>
    <w:rsid w:val="00022830"/>
    <w:rsid w:val="00022D2C"/>
    <w:rsid w:val="000237E1"/>
    <w:rsid w:val="000238D9"/>
    <w:rsid w:val="00023F12"/>
    <w:rsid w:val="00024A0D"/>
    <w:rsid w:val="0002560B"/>
    <w:rsid w:val="00026D5C"/>
    <w:rsid w:val="000276F7"/>
    <w:rsid w:val="0002773D"/>
    <w:rsid w:val="00030724"/>
    <w:rsid w:val="00031AB4"/>
    <w:rsid w:val="00031D09"/>
    <w:rsid w:val="0003254E"/>
    <w:rsid w:val="00033075"/>
    <w:rsid w:val="00033709"/>
    <w:rsid w:val="00033770"/>
    <w:rsid w:val="00034F6F"/>
    <w:rsid w:val="00035143"/>
    <w:rsid w:val="0003515F"/>
    <w:rsid w:val="00035BF0"/>
    <w:rsid w:val="000364FE"/>
    <w:rsid w:val="000367D1"/>
    <w:rsid w:val="0004255A"/>
    <w:rsid w:val="00042D40"/>
    <w:rsid w:val="0004312D"/>
    <w:rsid w:val="0004356D"/>
    <w:rsid w:val="00044059"/>
    <w:rsid w:val="0004411D"/>
    <w:rsid w:val="0004537B"/>
    <w:rsid w:val="000455D6"/>
    <w:rsid w:val="00045D81"/>
    <w:rsid w:val="00046585"/>
    <w:rsid w:val="00046949"/>
    <w:rsid w:val="000479DD"/>
    <w:rsid w:val="00050773"/>
    <w:rsid w:val="00050C9E"/>
    <w:rsid w:val="000514C1"/>
    <w:rsid w:val="00051527"/>
    <w:rsid w:val="0005175A"/>
    <w:rsid w:val="00052103"/>
    <w:rsid w:val="00053001"/>
    <w:rsid w:val="000534D3"/>
    <w:rsid w:val="00053565"/>
    <w:rsid w:val="00053E78"/>
    <w:rsid w:val="000559D2"/>
    <w:rsid w:val="00056845"/>
    <w:rsid w:val="00057059"/>
    <w:rsid w:val="000573DA"/>
    <w:rsid w:val="00057B88"/>
    <w:rsid w:val="000606D3"/>
    <w:rsid w:val="00060A2D"/>
    <w:rsid w:val="00061208"/>
    <w:rsid w:val="00062404"/>
    <w:rsid w:val="00062493"/>
    <w:rsid w:val="00062CAC"/>
    <w:rsid w:val="00063272"/>
    <w:rsid w:val="000632AD"/>
    <w:rsid w:val="000637CD"/>
    <w:rsid w:val="00065F14"/>
    <w:rsid w:val="000660CB"/>
    <w:rsid w:val="00066AE2"/>
    <w:rsid w:val="00066E88"/>
    <w:rsid w:val="0006735B"/>
    <w:rsid w:val="00067C68"/>
    <w:rsid w:val="000708AB"/>
    <w:rsid w:val="00071A9F"/>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CC8"/>
    <w:rsid w:val="00075DEF"/>
    <w:rsid w:val="00076107"/>
    <w:rsid w:val="00076421"/>
    <w:rsid w:val="000775A2"/>
    <w:rsid w:val="000776AB"/>
    <w:rsid w:val="000777EB"/>
    <w:rsid w:val="0008085D"/>
    <w:rsid w:val="00080D53"/>
    <w:rsid w:val="0008144C"/>
    <w:rsid w:val="0008226F"/>
    <w:rsid w:val="000822F6"/>
    <w:rsid w:val="000826C6"/>
    <w:rsid w:val="00082E31"/>
    <w:rsid w:val="00083026"/>
    <w:rsid w:val="00084AB7"/>
    <w:rsid w:val="00084AEA"/>
    <w:rsid w:val="000854DB"/>
    <w:rsid w:val="00085A8B"/>
    <w:rsid w:val="00086045"/>
    <w:rsid w:val="000876B7"/>
    <w:rsid w:val="00087927"/>
    <w:rsid w:val="00087B97"/>
    <w:rsid w:val="0009049D"/>
    <w:rsid w:val="0009083A"/>
    <w:rsid w:val="00090AEC"/>
    <w:rsid w:val="000915D0"/>
    <w:rsid w:val="000915EE"/>
    <w:rsid w:val="00091983"/>
    <w:rsid w:val="00091C8A"/>
    <w:rsid w:val="00091C9B"/>
    <w:rsid w:val="000921E4"/>
    <w:rsid w:val="000923F6"/>
    <w:rsid w:val="000925DD"/>
    <w:rsid w:val="00094375"/>
    <w:rsid w:val="00095B38"/>
    <w:rsid w:val="00095B8F"/>
    <w:rsid w:val="00095BA8"/>
    <w:rsid w:val="0009618F"/>
    <w:rsid w:val="000966A2"/>
    <w:rsid w:val="00097269"/>
    <w:rsid w:val="00097AB2"/>
    <w:rsid w:val="000A05A8"/>
    <w:rsid w:val="000A083C"/>
    <w:rsid w:val="000A13AF"/>
    <w:rsid w:val="000A169D"/>
    <w:rsid w:val="000A20A7"/>
    <w:rsid w:val="000A267C"/>
    <w:rsid w:val="000A27E9"/>
    <w:rsid w:val="000A3595"/>
    <w:rsid w:val="000A36A2"/>
    <w:rsid w:val="000A385B"/>
    <w:rsid w:val="000A3C1A"/>
    <w:rsid w:val="000A3DED"/>
    <w:rsid w:val="000A45AD"/>
    <w:rsid w:val="000A62F5"/>
    <w:rsid w:val="000A6AB3"/>
    <w:rsid w:val="000A6E0F"/>
    <w:rsid w:val="000A740A"/>
    <w:rsid w:val="000B0163"/>
    <w:rsid w:val="000B057F"/>
    <w:rsid w:val="000B1A66"/>
    <w:rsid w:val="000B24BD"/>
    <w:rsid w:val="000B2523"/>
    <w:rsid w:val="000B2C4A"/>
    <w:rsid w:val="000B2E17"/>
    <w:rsid w:val="000B33B9"/>
    <w:rsid w:val="000B4591"/>
    <w:rsid w:val="000B497B"/>
    <w:rsid w:val="000B5647"/>
    <w:rsid w:val="000B5952"/>
    <w:rsid w:val="000B5A58"/>
    <w:rsid w:val="000B6F50"/>
    <w:rsid w:val="000B744C"/>
    <w:rsid w:val="000B7541"/>
    <w:rsid w:val="000C011D"/>
    <w:rsid w:val="000C03C6"/>
    <w:rsid w:val="000C066F"/>
    <w:rsid w:val="000C0799"/>
    <w:rsid w:val="000C0D7D"/>
    <w:rsid w:val="000C1138"/>
    <w:rsid w:val="000C12DC"/>
    <w:rsid w:val="000C15EF"/>
    <w:rsid w:val="000C1F01"/>
    <w:rsid w:val="000C2267"/>
    <w:rsid w:val="000C301A"/>
    <w:rsid w:val="000C35EF"/>
    <w:rsid w:val="000C538B"/>
    <w:rsid w:val="000C59BD"/>
    <w:rsid w:val="000C62DE"/>
    <w:rsid w:val="000C644E"/>
    <w:rsid w:val="000C65A7"/>
    <w:rsid w:val="000C683B"/>
    <w:rsid w:val="000C727B"/>
    <w:rsid w:val="000C7846"/>
    <w:rsid w:val="000C7B5C"/>
    <w:rsid w:val="000D022A"/>
    <w:rsid w:val="000D15CE"/>
    <w:rsid w:val="000D3C02"/>
    <w:rsid w:val="000D43B1"/>
    <w:rsid w:val="000D46C3"/>
    <w:rsid w:val="000D4C0C"/>
    <w:rsid w:val="000D7032"/>
    <w:rsid w:val="000D731E"/>
    <w:rsid w:val="000D7A35"/>
    <w:rsid w:val="000E0538"/>
    <w:rsid w:val="000E0AFE"/>
    <w:rsid w:val="000E0CC9"/>
    <w:rsid w:val="000E0D3F"/>
    <w:rsid w:val="000E154F"/>
    <w:rsid w:val="000E1FAF"/>
    <w:rsid w:val="000E215C"/>
    <w:rsid w:val="000E3B04"/>
    <w:rsid w:val="000E42CA"/>
    <w:rsid w:val="000E48EA"/>
    <w:rsid w:val="000E50E4"/>
    <w:rsid w:val="000E57C1"/>
    <w:rsid w:val="000E58F2"/>
    <w:rsid w:val="000E6043"/>
    <w:rsid w:val="000E627B"/>
    <w:rsid w:val="000E65B6"/>
    <w:rsid w:val="000E703D"/>
    <w:rsid w:val="000F0934"/>
    <w:rsid w:val="000F0A01"/>
    <w:rsid w:val="000F14B1"/>
    <w:rsid w:val="000F1C63"/>
    <w:rsid w:val="000F2D24"/>
    <w:rsid w:val="000F349B"/>
    <w:rsid w:val="000F3DA4"/>
    <w:rsid w:val="000F3F0F"/>
    <w:rsid w:val="000F4562"/>
    <w:rsid w:val="000F50D3"/>
    <w:rsid w:val="000F5510"/>
    <w:rsid w:val="000F58B2"/>
    <w:rsid w:val="000F58DB"/>
    <w:rsid w:val="000F5D31"/>
    <w:rsid w:val="000F6238"/>
    <w:rsid w:val="000F7021"/>
    <w:rsid w:val="000F763D"/>
    <w:rsid w:val="000F7B64"/>
    <w:rsid w:val="000F7EB5"/>
    <w:rsid w:val="00100917"/>
    <w:rsid w:val="0010114B"/>
    <w:rsid w:val="001021E8"/>
    <w:rsid w:val="00102C35"/>
    <w:rsid w:val="00102F8F"/>
    <w:rsid w:val="001046C1"/>
    <w:rsid w:val="001048D6"/>
    <w:rsid w:val="0010514D"/>
    <w:rsid w:val="00105268"/>
    <w:rsid w:val="0010595B"/>
    <w:rsid w:val="0010599A"/>
    <w:rsid w:val="0010651A"/>
    <w:rsid w:val="001067A8"/>
    <w:rsid w:val="00106DF1"/>
    <w:rsid w:val="00106FC4"/>
    <w:rsid w:val="001074BE"/>
    <w:rsid w:val="001076B9"/>
    <w:rsid w:val="00107F07"/>
    <w:rsid w:val="0011015D"/>
    <w:rsid w:val="00110573"/>
    <w:rsid w:val="0011104B"/>
    <w:rsid w:val="001116E4"/>
    <w:rsid w:val="001120FA"/>
    <w:rsid w:val="001122F3"/>
    <w:rsid w:val="001129BB"/>
    <w:rsid w:val="00112B1B"/>
    <w:rsid w:val="00112E29"/>
    <w:rsid w:val="00112E61"/>
    <w:rsid w:val="001137C9"/>
    <w:rsid w:val="00113B41"/>
    <w:rsid w:val="00114156"/>
    <w:rsid w:val="00114371"/>
    <w:rsid w:val="00114F56"/>
    <w:rsid w:val="00115A7A"/>
    <w:rsid w:val="00115EAF"/>
    <w:rsid w:val="001166AD"/>
    <w:rsid w:val="0011674F"/>
    <w:rsid w:val="00116CFB"/>
    <w:rsid w:val="00116F3A"/>
    <w:rsid w:val="001203D1"/>
    <w:rsid w:val="001206C9"/>
    <w:rsid w:val="00121081"/>
    <w:rsid w:val="0012148C"/>
    <w:rsid w:val="00121495"/>
    <w:rsid w:val="00122311"/>
    <w:rsid w:val="001223F5"/>
    <w:rsid w:val="001223FE"/>
    <w:rsid w:val="0012267F"/>
    <w:rsid w:val="0012348E"/>
    <w:rsid w:val="00123B1C"/>
    <w:rsid w:val="00123B60"/>
    <w:rsid w:val="00124835"/>
    <w:rsid w:val="00124D26"/>
    <w:rsid w:val="00125B76"/>
    <w:rsid w:val="00125DCF"/>
    <w:rsid w:val="00126A94"/>
    <w:rsid w:val="0012758D"/>
    <w:rsid w:val="00130DF7"/>
    <w:rsid w:val="001312B3"/>
    <w:rsid w:val="00131432"/>
    <w:rsid w:val="001314C1"/>
    <w:rsid w:val="00131812"/>
    <w:rsid w:val="00131B15"/>
    <w:rsid w:val="001320E8"/>
    <w:rsid w:val="00132180"/>
    <w:rsid w:val="001321F7"/>
    <w:rsid w:val="00132478"/>
    <w:rsid w:val="001326BD"/>
    <w:rsid w:val="00132A9A"/>
    <w:rsid w:val="00133CDA"/>
    <w:rsid w:val="001342C6"/>
    <w:rsid w:val="001342D3"/>
    <w:rsid w:val="00134A39"/>
    <w:rsid w:val="001359A4"/>
    <w:rsid w:val="001365AB"/>
    <w:rsid w:val="001368A7"/>
    <w:rsid w:val="00137B82"/>
    <w:rsid w:val="00137B93"/>
    <w:rsid w:val="0014095A"/>
    <w:rsid w:val="001413E1"/>
    <w:rsid w:val="00141DC5"/>
    <w:rsid w:val="00142064"/>
    <w:rsid w:val="00142BE9"/>
    <w:rsid w:val="00144063"/>
    <w:rsid w:val="00144616"/>
    <w:rsid w:val="0014478A"/>
    <w:rsid w:val="00145764"/>
    <w:rsid w:val="001459FB"/>
    <w:rsid w:val="00145F07"/>
    <w:rsid w:val="00146176"/>
    <w:rsid w:val="00146A72"/>
    <w:rsid w:val="00146AA4"/>
    <w:rsid w:val="00146CD2"/>
    <w:rsid w:val="00147FC7"/>
    <w:rsid w:val="0015021C"/>
    <w:rsid w:val="001502F4"/>
    <w:rsid w:val="00150F01"/>
    <w:rsid w:val="00151644"/>
    <w:rsid w:val="00151880"/>
    <w:rsid w:val="001518DB"/>
    <w:rsid w:val="00151959"/>
    <w:rsid w:val="001520BC"/>
    <w:rsid w:val="001522A7"/>
    <w:rsid w:val="0015234C"/>
    <w:rsid w:val="00152763"/>
    <w:rsid w:val="00155500"/>
    <w:rsid w:val="00155E27"/>
    <w:rsid w:val="00155EB6"/>
    <w:rsid w:val="001566CD"/>
    <w:rsid w:val="00156D5F"/>
    <w:rsid w:val="0015792B"/>
    <w:rsid w:val="00160390"/>
    <w:rsid w:val="00160ABA"/>
    <w:rsid w:val="00161EEA"/>
    <w:rsid w:val="00163207"/>
    <w:rsid w:val="001644A5"/>
    <w:rsid w:val="00165AA4"/>
    <w:rsid w:val="00165DF8"/>
    <w:rsid w:val="001672E8"/>
    <w:rsid w:val="001678B3"/>
    <w:rsid w:val="00167D5D"/>
    <w:rsid w:val="00170357"/>
    <w:rsid w:val="001703E9"/>
    <w:rsid w:val="001708EF"/>
    <w:rsid w:val="00170C89"/>
    <w:rsid w:val="00170F50"/>
    <w:rsid w:val="0017113F"/>
    <w:rsid w:val="001712CC"/>
    <w:rsid w:val="001716DF"/>
    <w:rsid w:val="00173094"/>
    <w:rsid w:val="00174EDB"/>
    <w:rsid w:val="0017537A"/>
    <w:rsid w:val="001761EE"/>
    <w:rsid w:val="00177FB8"/>
    <w:rsid w:val="00180029"/>
    <w:rsid w:val="0018002F"/>
    <w:rsid w:val="00180768"/>
    <w:rsid w:val="00180980"/>
    <w:rsid w:val="00181255"/>
    <w:rsid w:val="00181FA2"/>
    <w:rsid w:val="001824DA"/>
    <w:rsid w:val="0018269D"/>
    <w:rsid w:val="00183AD1"/>
    <w:rsid w:val="00183C43"/>
    <w:rsid w:val="00184861"/>
    <w:rsid w:val="00184E47"/>
    <w:rsid w:val="0018620C"/>
    <w:rsid w:val="001873F5"/>
    <w:rsid w:val="001873F8"/>
    <w:rsid w:val="00190107"/>
    <w:rsid w:val="00190E03"/>
    <w:rsid w:val="00191003"/>
    <w:rsid w:val="001922F3"/>
    <w:rsid w:val="001937C8"/>
    <w:rsid w:val="0019467F"/>
    <w:rsid w:val="001946F1"/>
    <w:rsid w:val="00194A22"/>
    <w:rsid w:val="00194E58"/>
    <w:rsid w:val="00195D83"/>
    <w:rsid w:val="00196353"/>
    <w:rsid w:val="0019650A"/>
    <w:rsid w:val="00196655"/>
    <w:rsid w:val="00197558"/>
    <w:rsid w:val="00197AA7"/>
    <w:rsid w:val="001A0230"/>
    <w:rsid w:val="001A0B87"/>
    <w:rsid w:val="001A11EE"/>
    <w:rsid w:val="001A1A50"/>
    <w:rsid w:val="001A1D61"/>
    <w:rsid w:val="001A1EB3"/>
    <w:rsid w:val="001A2414"/>
    <w:rsid w:val="001A249A"/>
    <w:rsid w:val="001A2AA2"/>
    <w:rsid w:val="001A445B"/>
    <w:rsid w:val="001A48BF"/>
    <w:rsid w:val="001A549B"/>
    <w:rsid w:val="001A5B89"/>
    <w:rsid w:val="001A6130"/>
    <w:rsid w:val="001A6847"/>
    <w:rsid w:val="001B008F"/>
    <w:rsid w:val="001B024F"/>
    <w:rsid w:val="001B0851"/>
    <w:rsid w:val="001B14A6"/>
    <w:rsid w:val="001B16D7"/>
    <w:rsid w:val="001B1A9C"/>
    <w:rsid w:val="001B1CA2"/>
    <w:rsid w:val="001B1D3A"/>
    <w:rsid w:val="001B20A6"/>
    <w:rsid w:val="001B271C"/>
    <w:rsid w:val="001B2825"/>
    <w:rsid w:val="001B30F0"/>
    <w:rsid w:val="001B4B22"/>
    <w:rsid w:val="001B4BA8"/>
    <w:rsid w:val="001B543A"/>
    <w:rsid w:val="001B567B"/>
    <w:rsid w:val="001B5B32"/>
    <w:rsid w:val="001B623F"/>
    <w:rsid w:val="001B678E"/>
    <w:rsid w:val="001B75B0"/>
    <w:rsid w:val="001C071F"/>
    <w:rsid w:val="001C09B0"/>
    <w:rsid w:val="001C0A17"/>
    <w:rsid w:val="001C0FFC"/>
    <w:rsid w:val="001C3259"/>
    <w:rsid w:val="001C5C1D"/>
    <w:rsid w:val="001C6EDA"/>
    <w:rsid w:val="001D0BD4"/>
    <w:rsid w:val="001D154D"/>
    <w:rsid w:val="001D1FB0"/>
    <w:rsid w:val="001D25E9"/>
    <w:rsid w:val="001D26B1"/>
    <w:rsid w:val="001D2D88"/>
    <w:rsid w:val="001D5AA0"/>
    <w:rsid w:val="001D5D3A"/>
    <w:rsid w:val="001D65A3"/>
    <w:rsid w:val="001D69CA"/>
    <w:rsid w:val="001D6E4E"/>
    <w:rsid w:val="001E07C2"/>
    <w:rsid w:val="001E1A8E"/>
    <w:rsid w:val="001E1F28"/>
    <w:rsid w:val="001E24D3"/>
    <w:rsid w:val="001E2838"/>
    <w:rsid w:val="001E2A1A"/>
    <w:rsid w:val="001E2B63"/>
    <w:rsid w:val="001E2E28"/>
    <w:rsid w:val="001E34EA"/>
    <w:rsid w:val="001E35B7"/>
    <w:rsid w:val="001E3790"/>
    <w:rsid w:val="001E3D7A"/>
    <w:rsid w:val="001E46B2"/>
    <w:rsid w:val="001E47E7"/>
    <w:rsid w:val="001E48E5"/>
    <w:rsid w:val="001E50E3"/>
    <w:rsid w:val="001E5373"/>
    <w:rsid w:val="001E589D"/>
    <w:rsid w:val="001E5917"/>
    <w:rsid w:val="001E738F"/>
    <w:rsid w:val="001E7907"/>
    <w:rsid w:val="001E7B33"/>
    <w:rsid w:val="001F0CF6"/>
    <w:rsid w:val="001F0D90"/>
    <w:rsid w:val="001F13C8"/>
    <w:rsid w:val="001F1C73"/>
    <w:rsid w:val="001F2303"/>
    <w:rsid w:val="001F291C"/>
    <w:rsid w:val="001F2B76"/>
    <w:rsid w:val="001F2E85"/>
    <w:rsid w:val="001F398F"/>
    <w:rsid w:val="001F3E69"/>
    <w:rsid w:val="001F5410"/>
    <w:rsid w:val="001F5755"/>
    <w:rsid w:val="001F62DA"/>
    <w:rsid w:val="001F6EC4"/>
    <w:rsid w:val="002020B6"/>
    <w:rsid w:val="0020256C"/>
    <w:rsid w:val="00202E5D"/>
    <w:rsid w:val="002038FC"/>
    <w:rsid w:val="00205338"/>
    <w:rsid w:val="0020552E"/>
    <w:rsid w:val="00205773"/>
    <w:rsid w:val="00206C66"/>
    <w:rsid w:val="00210A4A"/>
    <w:rsid w:val="00210B6C"/>
    <w:rsid w:val="0021110A"/>
    <w:rsid w:val="00211DED"/>
    <w:rsid w:val="002125BB"/>
    <w:rsid w:val="002127BB"/>
    <w:rsid w:val="00212B65"/>
    <w:rsid w:val="00213DDB"/>
    <w:rsid w:val="00213FDF"/>
    <w:rsid w:val="002146D1"/>
    <w:rsid w:val="00214C71"/>
    <w:rsid w:val="00214F93"/>
    <w:rsid w:val="002155C1"/>
    <w:rsid w:val="00215B91"/>
    <w:rsid w:val="00216217"/>
    <w:rsid w:val="00217497"/>
    <w:rsid w:val="00217B49"/>
    <w:rsid w:val="00217DC2"/>
    <w:rsid w:val="0022020A"/>
    <w:rsid w:val="002207C7"/>
    <w:rsid w:val="00220DC9"/>
    <w:rsid w:val="00220E0F"/>
    <w:rsid w:val="002211CD"/>
    <w:rsid w:val="00221AFB"/>
    <w:rsid w:val="00221DC9"/>
    <w:rsid w:val="002222A6"/>
    <w:rsid w:val="00222AD1"/>
    <w:rsid w:val="00223AFF"/>
    <w:rsid w:val="00223FCE"/>
    <w:rsid w:val="00225062"/>
    <w:rsid w:val="00225412"/>
    <w:rsid w:val="00225921"/>
    <w:rsid w:val="002263AA"/>
    <w:rsid w:val="00226A42"/>
    <w:rsid w:val="00226E3B"/>
    <w:rsid w:val="002273FF"/>
    <w:rsid w:val="002278E2"/>
    <w:rsid w:val="002279C2"/>
    <w:rsid w:val="00231D5A"/>
    <w:rsid w:val="0023279F"/>
    <w:rsid w:val="00232A37"/>
    <w:rsid w:val="00232FB1"/>
    <w:rsid w:val="002331E9"/>
    <w:rsid w:val="00233756"/>
    <w:rsid w:val="0023381E"/>
    <w:rsid w:val="002349D9"/>
    <w:rsid w:val="002349F2"/>
    <w:rsid w:val="00234C88"/>
    <w:rsid w:val="00234F42"/>
    <w:rsid w:val="0023645D"/>
    <w:rsid w:val="00236775"/>
    <w:rsid w:val="0023697A"/>
    <w:rsid w:val="002369EB"/>
    <w:rsid w:val="00236E28"/>
    <w:rsid w:val="00237490"/>
    <w:rsid w:val="002400AC"/>
    <w:rsid w:val="00240A65"/>
    <w:rsid w:val="00240C87"/>
    <w:rsid w:val="00240F49"/>
    <w:rsid w:val="00241C23"/>
    <w:rsid w:val="002427E0"/>
    <w:rsid w:val="00242D71"/>
    <w:rsid w:val="00243319"/>
    <w:rsid w:val="00244A54"/>
    <w:rsid w:val="00244CEB"/>
    <w:rsid w:val="00244CFB"/>
    <w:rsid w:val="00245414"/>
    <w:rsid w:val="00245415"/>
    <w:rsid w:val="00245A9E"/>
    <w:rsid w:val="002464C4"/>
    <w:rsid w:val="00250196"/>
    <w:rsid w:val="00250375"/>
    <w:rsid w:val="00250971"/>
    <w:rsid w:val="00250D35"/>
    <w:rsid w:val="002510C7"/>
    <w:rsid w:val="0025268B"/>
    <w:rsid w:val="00252CDC"/>
    <w:rsid w:val="0025354E"/>
    <w:rsid w:val="002537E7"/>
    <w:rsid w:val="0025398A"/>
    <w:rsid w:val="00253A4A"/>
    <w:rsid w:val="00254451"/>
    <w:rsid w:val="00254896"/>
    <w:rsid w:val="00254B63"/>
    <w:rsid w:val="00254DC6"/>
    <w:rsid w:val="00257082"/>
    <w:rsid w:val="00257BAD"/>
    <w:rsid w:val="00260E49"/>
    <w:rsid w:val="00261253"/>
    <w:rsid w:val="0026198D"/>
    <w:rsid w:val="00262042"/>
    <w:rsid w:val="00262302"/>
    <w:rsid w:val="00262534"/>
    <w:rsid w:val="00263309"/>
    <w:rsid w:val="0026340A"/>
    <w:rsid w:val="0026408D"/>
    <w:rsid w:val="00264B5B"/>
    <w:rsid w:val="002659A4"/>
    <w:rsid w:val="002662B5"/>
    <w:rsid w:val="002666F6"/>
    <w:rsid w:val="0026742D"/>
    <w:rsid w:val="00267912"/>
    <w:rsid w:val="00270478"/>
    <w:rsid w:val="0027121D"/>
    <w:rsid w:val="00271BAD"/>
    <w:rsid w:val="0027209E"/>
    <w:rsid w:val="00272202"/>
    <w:rsid w:val="002722EA"/>
    <w:rsid w:val="002724FE"/>
    <w:rsid w:val="00272C2F"/>
    <w:rsid w:val="00272EBD"/>
    <w:rsid w:val="002751E5"/>
    <w:rsid w:val="00275229"/>
    <w:rsid w:val="00276134"/>
    <w:rsid w:val="002761AD"/>
    <w:rsid w:val="0027693D"/>
    <w:rsid w:val="00276C6C"/>
    <w:rsid w:val="00276DDD"/>
    <w:rsid w:val="00276E7D"/>
    <w:rsid w:val="00277536"/>
    <w:rsid w:val="0027779D"/>
    <w:rsid w:val="00277FE6"/>
    <w:rsid w:val="0028135A"/>
    <w:rsid w:val="002820FF"/>
    <w:rsid w:val="00283356"/>
    <w:rsid w:val="00283DD6"/>
    <w:rsid w:val="00284C41"/>
    <w:rsid w:val="00285384"/>
    <w:rsid w:val="00285993"/>
    <w:rsid w:val="002868AA"/>
    <w:rsid w:val="00287188"/>
    <w:rsid w:val="00287244"/>
    <w:rsid w:val="00290546"/>
    <w:rsid w:val="00290A6C"/>
    <w:rsid w:val="00290E13"/>
    <w:rsid w:val="00291955"/>
    <w:rsid w:val="00291C2D"/>
    <w:rsid w:val="00292334"/>
    <w:rsid w:val="00293974"/>
    <w:rsid w:val="002939FD"/>
    <w:rsid w:val="00293E0C"/>
    <w:rsid w:val="00295769"/>
    <w:rsid w:val="00295817"/>
    <w:rsid w:val="00296935"/>
    <w:rsid w:val="00297355"/>
    <w:rsid w:val="002A055E"/>
    <w:rsid w:val="002A140C"/>
    <w:rsid w:val="002A18E9"/>
    <w:rsid w:val="002A21A8"/>
    <w:rsid w:val="002A22CD"/>
    <w:rsid w:val="002A367C"/>
    <w:rsid w:val="002A369E"/>
    <w:rsid w:val="002A3FB4"/>
    <w:rsid w:val="002A4055"/>
    <w:rsid w:val="002A439B"/>
    <w:rsid w:val="002A4BD7"/>
    <w:rsid w:val="002A4D98"/>
    <w:rsid w:val="002A57FA"/>
    <w:rsid w:val="002A775A"/>
    <w:rsid w:val="002B24D7"/>
    <w:rsid w:val="002B26E7"/>
    <w:rsid w:val="002B2CF8"/>
    <w:rsid w:val="002B356A"/>
    <w:rsid w:val="002B3A7F"/>
    <w:rsid w:val="002B40C8"/>
    <w:rsid w:val="002B4118"/>
    <w:rsid w:val="002B47A4"/>
    <w:rsid w:val="002B4C84"/>
    <w:rsid w:val="002B570E"/>
    <w:rsid w:val="002B5DBF"/>
    <w:rsid w:val="002B66FD"/>
    <w:rsid w:val="002B7068"/>
    <w:rsid w:val="002B7527"/>
    <w:rsid w:val="002B7A66"/>
    <w:rsid w:val="002C0234"/>
    <w:rsid w:val="002C04AA"/>
    <w:rsid w:val="002C10EE"/>
    <w:rsid w:val="002C180F"/>
    <w:rsid w:val="002C271D"/>
    <w:rsid w:val="002C2B67"/>
    <w:rsid w:val="002C304D"/>
    <w:rsid w:val="002C3A77"/>
    <w:rsid w:val="002C40CE"/>
    <w:rsid w:val="002C4AFE"/>
    <w:rsid w:val="002C4C91"/>
    <w:rsid w:val="002C5D99"/>
    <w:rsid w:val="002C6705"/>
    <w:rsid w:val="002C688A"/>
    <w:rsid w:val="002C6928"/>
    <w:rsid w:val="002C73EC"/>
    <w:rsid w:val="002C7D7F"/>
    <w:rsid w:val="002D1350"/>
    <w:rsid w:val="002D184B"/>
    <w:rsid w:val="002D2070"/>
    <w:rsid w:val="002D2A21"/>
    <w:rsid w:val="002D2A58"/>
    <w:rsid w:val="002D34E2"/>
    <w:rsid w:val="002D47A3"/>
    <w:rsid w:val="002D4E0D"/>
    <w:rsid w:val="002D508F"/>
    <w:rsid w:val="002D5355"/>
    <w:rsid w:val="002D61FF"/>
    <w:rsid w:val="002D6823"/>
    <w:rsid w:val="002D692D"/>
    <w:rsid w:val="002D69F6"/>
    <w:rsid w:val="002D6B3B"/>
    <w:rsid w:val="002D6D32"/>
    <w:rsid w:val="002D73F2"/>
    <w:rsid w:val="002D7B43"/>
    <w:rsid w:val="002D7C4C"/>
    <w:rsid w:val="002E07F7"/>
    <w:rsid w:val="002E18B5"/>
    <w:rsid w:val="002E18FB"/>
    <w:rsid w:val="002E218B"/>
    <w:rsid w:val="002E2451"/>
    <w:rsid w:val="002E31CD"/>
    <w:rsid w:val="002E3CBD"/>
    <w:rsid w:val="002E4063"/>
    <w:rsid w:val="002E44C8"/>
    <w:rsid w:val="002E5567"/>
    <w:rsid w:val="002E5685"/>
    <w:rsid w:val="002E5DE4"/>
    <w:rsid w:val="002E6342"/>
    <w:rsid w:val="002E68E6"/>
    <w:rsid w:val="002E6C3A"/>
    <w:rsid w:val="002E715C"/>
    <w:rsid w:val="002E7661"/>
    <w:rsid w:val="002F139B"/>
    <w:rsid w:val="002F192D"/>
    <w:rsid w:val="002F1DED"/>
    <w:rsid w:val="002F2970"/>
    <w:rsid w:val="002F2A81"/>
    <w:rsid w:val="002F355C"/>
    <w:rsid w:val="002F3F25"/>
    <w:rsid w:val="002F40FD"/>
    <w:rsid w:val="002F4876"/>
    <w:rsid w:val="002F4C1B"/>
    <w:rsid w:val="002F5046"/>
    <w:rsid w:val="002F5246"/>
    <w:rsid w:val="002F53FC"/>
    <w:rsid w:val="002F6220"/>
    <w:rsid w:val="002F73B0"/>
    <w:rsid w:val="0030010D"/>
    <w:rsid w:val="0030134D"/>
    <w:rsid w:val="00301675"/>
    <w:rsid w:val="00302105"/>
    <w:rsid w:val="00302AB4"/>
    <w:rsid w:val="00303188"/>
    <w:rsid w:val="003033B4"/>
    <w:rsid w:val="003033C8"/>
    <w:rsid w:val="003037EB"/>
    <w:rsid w:val="00304588"/>
    <w:rsid w:val="003051A5"/>
    <w:rsid w:val="00305490"/>
    <w:rsid w:val="00305578"/>
    <w:rsid w:val="00305780"/>
    <w:rsid w:val="003063B3"/>
    <w:rsid w:val="003068A1"/>
    <w:rsid w:val="00307F03"/>
    <w:rsid w:val="00307FDF"/>
    <w:rsid w:val="003123D7"/>
    <w:rsid w:val="0031357E"/>
    <w:rsid w:val="003137CB"/>
    <w:rsid w:val="003145D1"/>
    <w:rsid w:val="0031467E"/>
    <w:rsid w:val="00315529"/>
    <w:rsid w:val="00315FAF"/>
    <w:rsid w:val="0031689E"/>
    <w:rsid w:val="003168F7"/>
    <w:rsid w:val="00317543"/>
    <w:rsid w:val="003175CC"/>
    <w:rsid w:val="00317E7A"/>
    <w:rsid w:val="00320273"/>
    <w:rsid w:val="003214A1"/>
    <w:rsid w:val="00322371"/>
    <w:rsid w:val="00323566"/>
    <w:rsid w:val="00323EA0"/>
    <w:rsid w:val="0032516E"/>
    <w:rsid w:val="00325A39"/>
    <w:rsid w:val="00325F6B"/>
    <w:rsid w:val="0032650C"/>
    <w:rsid w:val="0032706A"/>
    <w:rsid w:val="00327247"/>
    <w:rsid w:val="00327A3F"/>
    <w:rsid w:val="00327A93"/>
    <w:rsid w:val="00327D17"/>
    <w:rsid w:val="00327FD6"/>
    <w:rsid w:val="0033064A"/>
    <w:rsid w:val="00331B7D"/>
    <w:rsid w:val="00332079"/>
    <w:rsid w:val="003320F2"/>
    <w:rsid w:val="00333271"/>
    <w:rsid w:val="003335AE"/>
    <w:rsid w:val="003337ED"/>
    <w:rsid w:val="003339C2"/>
    <w:rsid w:val="00333D65"/>
    <w:rsid w:val="00333F3F"/>
    <w:rsid w:val="003341CE"/>
    <w:rsid w:val="00335691"/>
    <w:rsid w:val="00335B59"/>
    <w:rsid w:val="003369B5"/>
    <w:rsid w:val="00337437"/>
    <w:rsid w:val="003374C5"/>
    <w:rsid w:val="003375A2"/>
    <w:rsid w:val="003375AF"/>
    <w:rsid w:val="00337F56"/>
    <w:rsid w:val="003400B8"/>
    <w:rsid w:val="00340485"/>
    <w:rsid w:val="003404B2"/>
    <w:rsid w:val="00340B37"/>
    <w:rsid w:val="00340BAB"/>
    <w:rsid w:val="00340D77"/>
    <w:rsid w:val="00344AA9"/>
    <w:rsid w:val="00344FDF"/>
    <w:rsid w:val="0034580A"/>
    <w:rsid w:val="003459B1"/>
    <w:rsid w:val="003459D4"/>
    <w:rsid w:val="00346868"/>
    <w:rsid w:val="00346F49"/>
    <w:rsid w:val="00346FAB"/>
    <w:rsid w:val="00347230"/>
    <w:rsid w:val="00350C00"/>
    <w:rsid w:val="00351736"/>
    <w:rsid w:val="00353B40"/>
    <w:rsid w:val="00353BE4"/>
    <w:rsid w:val="0035462B"/>
    <w:rsid w:val="00354661"/>
    <w:rsid w:val="0035513D"/>
    <w:rsid w:val="003553B8"/>
    <w:rsid w:val="00355E85"/>
    <w:rsid w:val="00356857"/>
    <w:rsid w:val="003574F5"/>
    <w:rsid w:val="00357C72"/>
    <w:rsid w:val="0036044E"/>
    <w:rsid w:val="00360BCF"/>
    <w:rsid w:val="003621F4"/>
    <w:rsid w:val="0036222C"/>
    <w:rsid w:val="00362A9E"/>
    <w:rsid w:val="00362E91"/>
    <w:rsid w:val="003631A8"/>
    <w:rsid w:val="003635A3"/>
    <w:rsid w:val="003645DD"/>
    <w:rsid w:val="00364C6B"/>
    <w:rsid w:val="003651FC"/>
    <w:rsid w:val="00365664"/>
    <w:rsid w:val="003669A4"/>
    <w:rsid w:val="00366BBC"/>
    <w:rsid w:val="0036777A"/>
    <w:rsid w:val="00367F11"/>
    <w:rsid w:val="003702F1"/>
    <w:rsid w:val="00370945"/>
    <w:rsid w:val="00370C98"/>
    <w:rsid w:val="00370E1E"/>
    <w:rsid w:val="003710E3"/>
    <w:rsid w:val="00371534"/>
    <w:rsid w:val="00371844"/>
    <w:rsid w:val="00371D1D"/>
    <w:rsid w:val="0037295C"/>
    <w:rsid w:val="00375029"/>
    <w:rsid w:val="00375561"/>
    <w:rsid w:val="00375E38"/>
    <w:rsid w:val="0037604D"/>
    <w:rsid w:val="00376217"/>
    <w:rsid w:val="003762CA"/>
    <w:rsid w:val="003762D5"/>
    <w:rsid w:val="00376F66"/>
    <w:rsid w:val="00377334"/>
    <w:rsid w:val="00377D66"/>
    <w:rsid w:val="0038066C"/>
    <w:rsid w:val="00381108"/>
    <w:rsid w:val="00381183"/>
    <w:rsid w:val="00381BB2"/>
    <w:rsid w:val="00381F85"/>
    <w:rsid w:val="00382447"/>
    <w:rsid w:val="00382614"/>
    <w:rsid w:val="003835F7"/>
    <w:rsid w:val="003838F1"/>
    <w:rsid w:val="00383E5E"/>
    <w:rsid w:val="00384D56"/>
    <w:rsid w:val="00384FA1"/>
    <w:rsid w:val="003858FF"/>
    <w:rsid w:val="00386050"/>
    <w:rsid w:val="00386218"/>
    <w:rsid w:val="0038632D"/>
    <w:rsid w:val="0038658F"/>
    <w:rsid w:val="00386A73"/>
    <w:rsid w:val="00386C80"/>
    <w:rsid w:val="00386F7A"/>
    <w:rsid w:val="00387938"/>
    <w:rsid w:val="00387C1C"/>
    <w:rsid w:val="00387CB0"/>
    <w:rsid w:val="00387F3A"/>
    <w:rsid w:val="00390D0E"/>
    <w:rsid w:val="003913B1"/>
    <w:rsid w:val="0039158B"/>
    <w:rsid w:val="0039179E"/>
    <w:rsid w:val="003918AC"/>
    <w:rsid w:val="00391D30"/>
    <w:rsid w:val="00392496"/>
    <w:rsid w:val="00392E3F"/>
    <w:rsid w:val="00393239"/>
    <w:rsid w:val="0039334E"/>
    <w:rsid w:val="00394818"/>
    <w:rsid w:val="00395835"/>
    <w:rsid w:val="00395B57"/>
    <w:rsid w:val="00396A3A"/>
    <w:rsid w:val="00397A66"/>
    <w:rsid w:val="003A07A5"/>
    <w:rsid w:val="003A1967"/>
    <w:rsid w:val="003A1CAF"/>
    <w:rsid w:val="003A2908"/>
    <w:rsid w:val="003A3A7F"/>
    <w:rsid w:val="003A3EDA"/>
    <w:rsid w:val="003A4990"/>
    <w:rsid w:val="003A64C3"/>
    <w:rsid w:val="003A7129"/>
    <w:rsid w:val="003B12FA"/>
    <w:rsid w:val="003B1984"/>
    <w:rsid w:val="003B1DF1"/>
    <w:rsid w:val="003B2436"/>
    <w:rsid w:val="003B252B"/>
    <w:rsid w:val="003B2D52"/>
    <w:rsid w:val="003B3D59"/>
    <w:rsid w:val="003B3EE8"/>
    <w:rsid w:val="003B4B82"/>
    <w:rsid w:val="003B50FA"/>
    <w:rsid w:val="003B55CF"/>
    <w:rsid w:val="003B5E2B"/>
    <w:rsid w:val="003B6A24"/>
    <w:rsid w:val="003B6C48"/>
    <w:rsid w:val="003B736B"/>
    <w:rsid w:val="003B7F7D"/>
    <w:rsid w:val="003C0337"/>
    <w:rsid w:val="003C05DA"/>
    <w:rsid w:val="003C0D43"/>
    <w:rsid w:val="003C0E3B"/>
    <w:rsid w:val="003C12C4"/>
    <w:rsid w:val="003C18C6"/>
    <w:rsid w:val="003C1E03"/>
    <w:rsid w:val="003C34BE"/>
    <w:rsid w:val="003C3934"/>
    <w:rsid w:val="003C3AFE"/>
    <w:rsid w:val="003C5372"/>
    <w:rsid w:val="003C704D"/>
    <w:rsid w:val="003C745A"/>
    <w:rsid w:val="003D095D"/>
    <w:rsid w:val="003D18AA"/>
    <w:rsid w:val="003D1CE3"/>
    <w:rsid w:val="003D2C91"/>
    <w:rsid w:val="003D2FFF"/>
    <w:rsid w:val="003D354F"/>
    <w:rsid w:val="003D3777"/>
    <w:rsid w:val="003D3882"/>
    <w:rsid w:val="003D3CAD"/>
    <w:rsid w:val="003D4B2D"/>
    <w:rsid w:val="003D4BE8"/>
    <w:rsid w:val="003D6D21"/>
    <w:rsid w:val="003D704F"/>
    <w:rsid w:val="003E13A5"/>
    <w:rsid w:val="003E18DB"/>
    <w:rsid w:val="003E240B"/>
    <w:rsid w:val="003E2585"/>
    <w:rsid w:val="003E34D9"/>
    <w:rsid w:val="003E3C91"/>
    <w:rsid w:val="003E4A3E"/>
    <w:rsid w:val="003E4B50"/>
    <w:rsid w:val="003E4B56"/>
    <w:rsid w:val="003E4DC0"/>
    <w:rsid w:val="003E52C4"/>
    <w:rsid w:val="003E565B"/>
    <w:rsid w:val="003E5881"/>
    <w:rsid w:val="003E62F8"/>
    <w:rsid w:val="003E694C"/>
    <w:rsid w:val="003E6B4B"/>
    <w:rsid w:val="003E7014"/>
    <w:rsid w:val="003E71D4"/>
    <w:rsid w:val="003E77F1"/>
    <w:rsid w:val="003E7961"/>
    <w:rsid w:val="003E7D0E"/>
    <w:rsid w:val="003E7FAE"/>
    <w:rsid w:val="003F001E"/>
    <w:rsid w:val="003F1AF4"/>
    <w:rsid w:val="003F2244"/>
    <w:rsid w:val="003F231F"/>
    <w:rsid w:val="003F2391"/>
    <w:rsid w:val="003F32EA"/>
    <w:rsid w:val="003F3D38"/>
    <w:rsid w:val="003F45E4"/>
    <w:rsid w:val="003F46BF"/>
    <w:rsid w:val="003F4EE5"/>
    <w:rsid w:val="003F5161"/>
    <w:rsid w:val="003F629B"/>
    <w:rsid w:val="003F6A86"/>
    <w:rsid w:val="003F784E"/>
    <w:rsid w:val="003F7CAC"/>
    <w:rsid w:val="00400198"/>
    <w:rsid w:val="00400A71"/>
    <w:rsid w:val="00400BD9"/>
    <w:rsid w:val="00401245"/>
    <w:rsid w:val="00401C65"/>
    <w:rsid w:val="00401E4E"/>
    <w:rsid w:val="00402259"/>
    <w:rsid w:val="004028FD"/>
    <w:rsid w:val="00403021"/>
    <w:rsid w:val="0040347C"/>
    <w:rsid w:val="00403EE3"/>
    <w:rsid w:val="00405760"/>
    <w:rsid w:val="004059BF"/>
    <w:rsid w:val="00406C34"/>
    <w:rsid w:val="00407429"/>
    <w:rsid w:val="0040778A"/>
    <w:rsid w:val="0040792E"/>
    <w:rsid w:val="00407A29"/>
    <w:rsid w:val="00407E0B"/>
    <w:rsid w:val="00410CE7"/>
    <w:rsid w:val="00410D52"/>
    <w:rsid w:val="00410E77"/>
    <w:rsid w:val="00410FD1"/>
    <w:rsid w:val="00411120"/>
    <w:rsid w:val="004111BA"/>
    <w:rsid w:val="00411A77"/>
    <w:rsid w:val="00411AA4"/>
    <w:rsid w:val="00411CFC"/>
    <w:rsid w:val="00412D54"/>
    <w:rsid w:val="00413987"/>
    <w:rsid w:val="00414959"/>
    <w:rsid w:val="00414B1D"/>
    <w:rsid w:val="00414BBF"/>
    <w:rsid w:val="00415C96"/>
    <w:rsid w:val="00416152"/>
    <w:rsid w:val="00416D72"/>
    <w:rsid w:val="00416DE5"/>
    <w:rsid w:val="00417681"/>
    <w:rsid w:val="00420ABF"/>
    <w:rsid w:val="00420EDB"/>
    <w:rsid w:val="00421D8D"/>
    <w:rsid w:val="00421EDB"/>
    <w:rsid w:val="00422032"/>
    <w:rsid w:val="00422164"/>
    <w:rsid w:val="0042229D"/>
    <w:rsid w:val="00422965"/>
    <w:rsid w:val="004230A5"/>
    <w:rsid w:val="0042341C"/>
    <w:rsid w:val="004237D3"/>
    <w:rsid w:val="00423FB3"/>
    <w:rsid w:val="00424D88"/>
    <w:rsid w:val="004251C5"/>
    <w:rsid w:val="004258C1"/>
    <w:rsid w:val="00426576"/>
    <w:rsid w:val="0042675E"/>
    <w:rsid w:val="00427574"/>
    <w:rsid w:val="00431C78"/>
    <w:rsid w:val="00432389"/>
    <w:rsid w:val="00432984"/>
    <w:rsid w:val="00432EAD"/>
    <w:rsid w:val="00432F1A"/>
    <w:rsid w:val="00432FC6"/>
    <w:rsid w:val="004337DC"/>
    <w:rsid w:val="00433853"/>
    <w:rsid w:val="00433BE3"/>
    <w:rsid w:val="00435261"/>
    <w:rsid w:val="00435F8A"/>
    <w:rsid w:val="0043645E"/>
    <w:rsid w:val="0043662A"/>
    <w:rsid w:val="00436696"/>
    <w:rsid w:val="004366D8"/>
    <w:rsid w:val="00437028"/>
    <w:rsid w:val="00437CBA"/>
    <w:rsid w:val="004406A3"/>
    <w:rsid w:val="00441440"/>
    <w:rsid w:val="00441C04"/>
    <w:rsid w:val="00442114"/>
    <w:rsid w:val="00442609"/>
    <w:rsid w:val="004439F8"/>
    <w:rsid w:val="00443A4D"/>
    <w:rsid w:val="00443D92"/>
    <w:rsid w:val="00443E08"/>
    <w:rsid w:val="004451DF"/>
    <w:rsid w:val="00445797"/>
    <w:rsid w:val="00445A32"/>
    <w:rsid w:val="00445A57"/>
    <w:rsid w:val="004469B5"/>
    <w:rsid w:val="0044774F"/>
    <w:rsid w:val="004500D1"/>
    <w:rsid w:val="00450454"/>
    <w:rsid w:val="0045068D"/>
    <w:rsid w:val="00450C33"/>
    <w:rsid w:val="0045136F"/>
    <w:rsid w:val="004528F2"/>
    <w:rsid w:val="004529A1"/>
    <w:rsid w:val="004535D6"/>
    <w:rsid w:val="004539E0"/>
    <w:rsid w:val="00453DB2"/>
    <w:rsid w:val="00455005"/>
    <w:rsid w:val="004550FC"/>
    <w:rsid w:val="00455ECB"/>
    <w:rsid w:val="0045651F"/>
    <w:rsid w:val="004567E0"/>
    <w:rsid w:val="00456C01"/>
    <w:rsid w:val="00457998"/>
    <w:rsid w:val="00457F96"/>
    <w:rsid w:val="004609FE"/>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0FB"/>
    <w:rsid w:val="0046773F"/>
    <w:rsid w:val="004679E9"/>
    <w:rsid w:val="00467C31"/>
    <w:rsid w:val="00467D04"/>
    <w:rsid w:val="00470233"/>
    <w:rsid w:val="00470CD6"/>
    <w:rsid w:val="0047164D"/>
    <w:rsid w:val="0047180C"/>
    <w:rsid w:val="00471AEB"/>
    <w:rsid w:val="00472D4E"/>
    <w:rsid w:val="00473F17"/>
    <w:rsid w:val="00475898"/>
    <w:rsid w:val="004758CB"/>
    <w:rsid w:val="00475E1A"/>
    <w:rsid w:val="00476623"/>
    <w:rsid w:val="004766F5"/>
    <w:rsid w:val="00476EB8"/>
    <w:rsid w:val="0047753A"/>
    <w:rsid w:val="00477740"/>
    <w:rsid w:val="00477B63"/>
    <w:rsid w:val="00480116"/>
    <w:rsid w:val="00480C1B"/>
    <w:rsid w:val="00482292"/>
    <w:rsid w:val="00482814"/>
    <w:rsid w:val="0048336F"/>
    <w:rsid w:val="0048347C"/>
    <w:rsid w:val="00483E1A"/>
    <w:rsid w:val="00483FCC"/>
    <w:rsid w:val="00484464"/>
    <w:rsid w:val="004846BE"/>
    <w:rsid w:val="00484803"/>
    <w:rsid w:val="0048493C"/>
    <w:rsid w:val="00485185"/>
    <w:rsid w:val="00485B69"/>
    <w:rsid w:val="00486B66"/>
    <w:rsid w:val="00486F3B"/>
    <w:rsid w:val="0048715D"/>
    <w:rsid w:val="00487C6D"/>
    <w:rsid w:val="00490DFC"/>
    <w:rsid w:val="00492389"/>
    <w:rsid w:val="004937A1"/>
    <w:rsid w:val="00493D74"/>
    <w:rsid w:val="00493EBB"/>
    <w:rsid w:val="004942E1"/>
    <w:rsid w:val="004945B0"/>
    <w:rsid w:val="00495A10"/>
    <w:rsid w:val="00496CB5"/>
    <w:rsid w:val="004972DB"/>
    <w:rsid w:val="004A07D9"/>
    <w:rsid w:val="004A0F3D"/>
    <w:rsid w:val="004A153B"/>
    <w:rsid w:val="004A2175"/>
    <w:rsid w:val="004A242E"/>
    <w:rsid w:val="004A30C7"/>
    <w:rsid w:val="004A366A"/>
    <w:rsid w:val="004A37ED"/>
    <w:rsid w:val="004A3A33"/>
    <w:rsid w:val="004A3AB1"/>
    <w:rsid w:val="004A4426"/>
    <w:rsid w:val="004A458A"/>
    <w:rsid w:val="004A5D32"/>
    <w:rsid w:val="004A74D8"/>
    <w:rsid w:val="004A7FA2"/>
    <w:rsid w:val="004B021D"/>
    <w:rsid w:val="004B0B9B"/>
    <w:rsid w:val="004B24E8"/>
    <w:rsid w:val="004B308A"/>
    <w:rsid w:val="004B332F"/>
    <w:rsid w:val="004B43F2"/>
    <w:rsid w:val="004B4824"/>
    <w:rsid w:val="004B4C17"/>
    <w:rsid w:val="004B4D02"/>
    <w:rsid w:val="004B4DF7"/>
    <w:rsid w:val="004B526D"/>
    <w:rsid w:val="004B53EB"/>
    <w:rsid w:val="004B581A"/>
    <w:rsid w:val="004B5AEF"/>
    <w:rsid w:val="004B67F8"/>
    <w:rsid w:val="004B70B9"/>
    <w:rsid w:val="004B7C7B"/>
    <w:rsid w:val="004B7F6A"/>
    <w:rsid w:val="004BABBA"/>
    <w:rsid w:val="004C1B88"/>
    <w:rsid w:val="004C3110"/>
    <w:rsid w:val="004C351A"/>
    <w:rsid w:val="004C3634"/>
    <w:rsid w:val="004C3C17"/>
    <w:rsid w:val="004C4236"/>
    <w:rsid w:val="004C44A8"/>
    <w:rsid w:val="004C4595"/>
    <w:rsid w:val="004C53F2"/>
    <w:rsid w:val="004C5900"/>
    <w:rsid w:val="004C67E3"/>
    <w:rsid w:val="004C713A"/>
    <w:rsid w:val="004C7704"/>
    <w:rsid w:val="004C79C5"/>
    <w:rsid w:val="004C7F6A"/>
    <w:rsid w:val="004D0A57"/>
    <w:rsid w:val="004D0F53"/>
    <w:rsid w:val="004D102F"/>
    <w:rsid w:val="004D1CFB"/>
    <w:rsid w:val="004D2396"/>
    <w:rsid w:val="004D2B82"/>
    <w:rsid w:val="004D33BC"/>
    <w:rsid w:val="004D384D"/>
    <w:rsid w:val="004D4003"/>
    <w:rsid w:val="004D48FB"/>
    <w:rsid w:val="004D4CA6"/>
    <w:rsid w:val="004D4EDF"/>
    <w:rsid w:val="004D502C"/>
    <w:rsid w:val="004D58D7"/>
    <w:rsid w:val="004D6394"/>
    <w:rsid w:val="004D6507"/>
    <w:rsid w:val="004D6D4C"/>
    <w:rsid w:val="004E0433"/>
    <w:rsid w:val="004E1393"/>
    <w:rsid w:val="004E153E"/>
    <w:rsid w:val="004E1FEB"/>
    <w:rsid w:val="004E31E1"/>
    <w:rsid w:val="004E3435"/>
    <w:rsid w:val="004E44BB"/>
    <w:rsid w:val="004E4532"/>
    <w:rsid w:val="004E4D28"/>
    <w:rsid w:val="004E524C"/>
    <w:rsid w:val="004E57F6"/>
    <w:rsid w:val="004E5A37"/>
    <w:rsid w:val="004E5E1A"/>
    <w:rsid w:val="004E6EF5"/>
    <w:rsid w:val="004E7AED"/>
    <w:rsid w:val="004E7BA1"/>
    <w:rsid w:val="004F0A0C"/>
    <w:rsid w:val="004F0BD7"/>
    <w:rsid w:val="004F0D03"/>
    <w:rsid w:val="004F0D4F"/>
    <w:rsid w:val="004F101B"/>
    <w:rsid w:val="004F1286"/>
    <w:rsid w:val="004F23B5"/>
    <w:rsid w:val="004F266C"/>
    <w:rsid w:val="004F287F"/>
    <w:rsid w:val="004F2AF6"/>
    <w:rsid w:val="004F2DE7"/>
    <w:rsid w:val="004F4C3C"/>
    <w:rsid w:val="004F4E96"/>
    <w:rsid w:val="004F5EA5"/>
    <w:rsid w:val="004F6B3C"/>
    <w:rsid w:val="004F6F7F"/>
    <w:rsid w:val="004F7383"/>
    <w:rsid w:val="004F77A1"/>
    <w:rsid w:val="004F7D08"/>
    <w:rsid w:val="00500542"/>
    <w:rsid w:val="00501064"/>
    <w:rsid w:val="0050194A"/>
    <w:rsid w:val="0050197A"/>
    <w:rsid w:val="00501B9E"/>
    <w:rsid w:val="00503558"/>
    <w:rsid w:val="00504785"/>
    <w:rsid w:val="00504E48"/>
    <w:rsid w:val="00504EF0"/>
    <w:rsid w:val="00505B7F"/>
    <w:rsid w:val="00505D1B"/>
    <w:rsid w:val="0050643C"/>
    <w:rsid w:val="00506782"/>
    <w:rsid w:val="00506E5A"/>
    <w:rsid w:val="0050720B"/>
    <w:rsid w:val="00507691"/>
    <w:rsid w:val="00507B60"/>
    <w:rsid w:val="00507B78"/>
    <w:rsid w:val="00511502"/>
    <w:rsid w:val="0051186A"/>
    <w:rsid w:val="00511E37"/>
    <w:rsid w:val="005120D6"/>
    <w:rsid w:val="005123C4"/>
    <w:rsid w:val="00512510"/>
    <w:rsid w:val="00512556"/>
    <w:rsid w:val="00512A26"/>
    <w:rsid w:val="00512C7B"/>
    <w:rsid w:val="00513152"/>
    <w:rsid w:val="005139DC"/>
    <w:rsid w:val="005154F2"/>
    <w:rsid w:val="00516249"/>
    <w:rsid w:val="00516AB5"/>
    <w:rsid w:val="00516D2E"/>
    <w:rsid w:val="00517B84"/>
    <w:rsid w:val="00517D76"/>
    <w:rsid w:val="005204B3"/>
    <w:rsid w:val="0052082B"/>
    <w:rsid w:val="0052087F"/>
    <w:rsid w:val="00520B39"/>
    <w:rsid w:val="00521ECE"/>
    <w:rsid w:val="0052359C"/>
    <w:rsid w:val="00523E05"/>
    <w:rsid w:val="00524931"/>
    <w:rsid w:val="00524D85"/>
    <w:rsid w:val="0052598C"/>
    <w:rsid w:val="00526291"/>
    <w:rsid w:val="0052638D"/>
    <w:rsid w:val="0052714D"/>
    <w:rsid w:val="00527FC1"/>
    <w:rsid w:val="00530D38"/>
    <w:rsid w:val="00530D3D"/>
    <w:rsid w:val="00531274"/>
    <w:rsid w:val="0053136E"/>
    <w:rsid w:val="005317FF"/>
    <w:rsid w:val="0053246F"/>
    <w:rsid w:val="0053307A"/>
    <w:rsid w:val="00533A1A"/>
    <w:rsid w:val="00533D96"/>
    <w:rsid w:val="005355EC"/>
    <w:rsid w:val="005358AA"/>
    <w:rsid w:val="00535DB7"/>
    <w:rsid w:val="00536511"/>
    <w:rsid w:val="00536A39"/>
    <w:rsid w:val="005375B9"/>
    <w:rsid w:val="00537962"/>
    <w:rsid w:val="00537F9B"/>
    <w:rsid w:val="00540425"/>
    <w:rsid w:val="00540446"/>
    <w:rsid w:val="00540ADB"/>
    <w:rsid w:val="00540FEF"/>
    <w:rsid w:val="00541980"/>
    <w:rsid w:val="005419C7"/>
    <w:rsid w:val="00541BAF"/>
    <w:rsid w:val="00542534"/>
    <w:rsid w:val="00542D85"/>
    <w:rsid w:val="005437E4"/>
    <w:rsid w:val="00544D45"/>
    <w:rsid w:val="005456CA"/>
    <w:rsid w:val="00545A17"/>
    <w:rsid w:val="00546D6D"/>
    <w:rsid w:val="005470D8"/>
    <w:rsid w:val="00547D98"/>
    <w:rsid w:val="00550DA3"/>
    <w:rsid w:val="00550F4A"/>
    <w:rsid w:val="005513DB"/>
    <w:rsid w:val="0055181E"/>
    <w:rsid w:val="005520E1"/>
    <w:rsid w:val="0055275C"/>
    <w:rsid w:val="0055288B"/>
    <w:rsid w:val="00552DFF"/>
    <w:rsid w:val="00553921"/>
    <w:rsid w:val="00554095"/>
    <w:rsid w:val="005548A6"/>
    <w:rsid w:val="00554D3A"/>
    <w:rsid w:val="00554F6D"/>
    <w:rsid w:val="00555503"/>
    <w:rsid w:val="00556969"/>
    <w:rsid w:val="005569FC"/>
    <w:rsid w:val="00557249"/>
    <w:rsid w:val="005577FF"/>
    <w:rsid w:val="00557966"/>
    <w:rsid w:val="00557DBC"/>
    <w:rsid w:val="00561AAE"/>
    <w:rsid w:val="00562D5B"/>
    <w:rsid w:val="005632E5"/>
    <w:rsid w:val="00564742"/>
    <w:rsid w:val="00564A78"/>
    <w:rsid w:val="00564B99"/>
    <w:rsid w:val="005654BE"/>
    <w:rsid w:val="005656F2"/>
    <w:rsid w:val="00565F58"/>
    <w:rsid w:val="00566369"/>
    <w:rsid w:val="00566493"/>
    <w:rsid w:val="0056681A"/>
    <w:rsid w:val="00566981"/>
    <w:rsid w:val="00566E51"/>
    <w:rsid w:val="00567655"/>
    <w:rsid w:val="0056779D"/>
    <w:rsid w:val="00570878"/>
    <w:rsid w:val="005709D0"/>
    <w:rsid w:val="00571296"/>
    <w:rsid w:val="005714F6"/>
    <w:rsid w:val="00571AFE"/>
    <w:rsid w:val="0057203B"/>
    <w:rsid w:val="0057209C"/>
    <w:rsid w:val="005721D1"/>
    <w:rsid w:val="00572337"/>
    <w:rsid w:val="005724E1"/>
    <w:rsid w:val="00573678"/>
    <w:rsid w:val="005736E8"/>
    <w:rsid w:val="005746DA"/>
    <w:rsid w:val="00574B13"/>
    <w:rsid w:val="005753A1"/>
    <w:rsid w:val="00575EDE"/>
    <w:rsid w:val="00576A24"/>
    <w:rsid w:val="005774EB"/>
    <w:rsid w:val="00577737"/>
    <w:rsid w:val="005777ED"/>
    <w:rsid w:val="005804ED"/>
    <w:rsid w:val="005806C5"/>
    <w:rsid w:val="00582364"/>
    <w:rsid w:val="00582BAC"/>
    <w:rsid w:val="00582F23"/>
    <w:rsid w:val="005832EC"/>
    <w:rsid w:val="005833D9"/>
    <w:rsid w:val="0058455F"/>
    <w:rsid w:val="00584573"/>
    <w:rsid w:val="005845EC"/>
    <w:rsid w:val="005845F9"/>
    <w:rsid w:val="005847CC"/>
    <w:rsid w:val="00585431"/>
    <w:rsid w:val="005854EE"/>
    <w:rsid w:val="00586A2B"/>
    <w:rsid w:val="00587347"/>
    <w:rsid w:val="00587E0E"/>
    <w:rsid w:val="00590001"/>
    <w:rsid w:val="005906A0"/>
    <w:rsid w:val="005907C3"/>
    <w:rsid w:val="00590D99"/>
    <w:rsid w:val="005913D8"/>
    <w:rsid w:val="00592646"/>
    <w:rsid w:val="00593270"/>
    <w:rsid w:val="00595761"/>
    <w:rsid w:val="00596391"/>
    <w:rsid w:val="005A1508"/>
    <w:rsid w:val="005A192E"/>
    <w:rsid w:val="005A19EE"/>
    <w:rsid w:val="005A41CD"/>
    <w:rsid w:val="005A470D"/>
    <w:rsid w:val="005A52B6"/>
    <w:rsid w:val="005A6EF3"/>
    <w:rsid w:val="005A7061"/>
    <w:rsid w:val="005B05E3"/>
    <w:rsid w:val="005B0C76"/>
    <w:rsid w:val="005B1E51"/>
    <w:rsid w:val="005B2962"/>
    <w:rsid w:val="005B29B7"/>
    <w:rsid w:val="005B303E"/>
    <w:rsid w:val="005B40E7"/>
    <w:rsid w:val="005B43D6"/>
    <w:rsid w:val="005B44E7"/>
    <w:rsid w:val="005B4E0A"/>
    <w:rsid w:val="005B4E29"/>
    <w:rsid w:val="005B54C3"/>
    <w:rsid w:val="005B5768"/>
    <w:rsid w:val="005B57AE"/>
    <w:rsid w:val="005B58FB"/>
    <w:rsid w:val="005B5DFF"/>
    <w:rsid w:val="005B6232"/>
    <w:rsid w:val="005B624B"/>
    <w:rsid w:val="005B77C0"/>
    <w:rsid w:val="005C0088"/>
    <w:rsid w:val="005C00E3"/>
    <w:rsid w:val="005C07A6"/>
    <w:rsid w:val="005C08A5"/>
    <w:rsid w:val="005C0934"/>
    <w:rsid w:val="005C0D2F"/>
    <w:rsid w:val="005C1152"/>
    <w:rsid w:val="005C122C"/>
    <w:rsid w:val="005C15CD"/>
    <w:rsid w:val="005C16C5"/>
    <w:rsid w:val="005C16E8"/>
    <w:rsid w:val="005C1FB3"/>
    <w:rsid w:val="005C21DE"/>
    <w:rsid w:val="005C2330"/>
    <w:rsid w:val="005C2DC9"/>
    <w:rsid w:val="005C3335"/>
    <w:rsid w:val="005C45C5"/>
    <w:rsid w:val="005C4D48"/>
    <w:rsid w:val="005C4F53"/>
    <w:rsid w:val="005C5053"/>
    <w:rsid w:val="005C5B1D"/>
    <w:rsid w:val="005C5E42"/>
    <w:rsid w:val="005C7A89"/>
    <w:rsid w:val="005C7BFF"/>
    <w:rsid w:val="005D0C92"/>
    <w:rsid w:val="005D0DA2"/>
    <w:rsid w:val="005D108B"/>
    <w:rsid w:val="005D1A33"/>
    <w:rsid w:val="005D1EE6"/>
    <w:rsid w:val="005D1F50"/>
    <w:rsid w:val="005D23A7"/>
    <w:rsid w:val="005D245B"/>
    <w:rsid w:val="005D2D44"/>
    <w:rsid w:val="005D30E8"/>
    <w:rsid w:val="005D40E4"/>
    <w:rsid w:val="005D4124"/>
    <w:rsid w:val="005D444D"/>
    <w:rsid w:val="005D44E0"/>
    <w:rsid w:val="005D4932"/>
    <w:rsid w:val="005D49C1"/>
    <w:rsid w:val="005D4DF8"/>
    <w:rsid w:val="005D571A"/>
    <w:rsid w:val="005D5DCD"/>
    <w:rsid w:val="005D5F1B"/>
    <w:rsid w:val="005D6928"/>
    <w:rsid w:val="005D6B31"/>
    <w:rsid w:val="005D6DD7"/>
    <w:rsid w:val="005D795F"/>
    <w:rsid w:val="005D7BFC"/>
    <w:rsid w:val="005D7DE9"/>
    <w:rsid w:val="005D7E5D"/>
    <w:rsid w:val="005E05CC"/>
    <w:rsid w:val="005E085B"/>
    <w:rsid w:val="005E1328"/>
    <w:rsid w:val="005E2136"/>
    <w:rsid w:val="005E2786"/>
    <w:rsid w:val="005E3027"/>
    <w:rsid w:val="005E3129"/>
    <w:rsid w:val="005E5336"/>
    <w:rsid w:val="005E6EAE"/>
    <w:rsid w:val="005E700D"/>
    <w:rsid w:val="005E76AF"/>
    <w:rsid w:val="005E7A7F"/>
    <w:rsid w:val="005F06BF"/>
    <w:rsid w:val="005F091C"/>
    <w:rsid w:val="005F1110"/>
    <w:rsid w:val="005F1403"/>
    <w:rsid w:val="005F26D7"/>
    <w:rsid w:val="005F2AF5"/>
    <w:rsid w:val="005F3640"/>
    <w:rsid w:val="005F4AF6"/>
    <w:rsid w:val="005F5466"/>
    <w:rsid w:val="005F5D32"/>
    <w:rsid w:val="005F5EC7"/>
    <w:rsid w:val="005F6014"/>
    <w:rsid w:val="005F7451"/>
    <w:rsid w:val="005F786E"/>
    <w:rsid w:val="005F7C51"/>
    <w:rsid w:val="0060007E"/>
    <w:rsid w:val="00600218"/>
    <w:rsid w:val="00600BBF"/>
    <w:rsid w:val="00600CD6"/>
    <w:rsid w:val="00600FC2"/>
    <w:rsid w:val="0060140E"/>
    <w:rsid w:val="006027F8"/>
    <w:rsid w:val="00602A16"/>
    <w:rsid w:val="00602D6C"/>
    <w:rsid w:val="00603809"/>
    <w:rsid w:val="00603EE1"/>
    <w:rsid w:val="00604523"/>
    <w:rsid w:val="006046AB"/>
    <w:rsid w:val="00605172"/>
    <w:rsid w:val="0060552D"/>
    <w:rsid w:val="00605DBA"/>
    <w:rsid w:val="0060623E"/>
    <w:rsid w:val="00606286"/>
    <w:rsid w:val="0060631C"/>
    <w:rsid w:val="006063B5"/>
    <w:rsid w:val="00606DA1"/>
    <w:rsid w:val="0060750E"/>
    <w:rsid w:val="0060751F"/>
    <w:rsid w:val="0060752E"/>
    <w:rsid w:val="00610511"/>
    <w:rsid w:val="00610AA9"/>
    <w:rsid w:val="00610F4C"/>
    <w:rsid w:val="006126AA"/>
    <w:rsid w:val="00613052"/>
    <w:rsid w:val="00613866"/>
    <w:rsid w:val="006139A3"/>
    <w:rsid w:val="00613BD0"/>
    <w:rsid w:val="00613D4D"/>
    <w:rsid w:val="0061436B"/>
    <w:rsid w:val="00614636"/>
    <w:rsid w:val="0061554B"/>
    <w:rsid w:val="00615A73"/>
    <w:rsid w:val="006167B4"/>
    <w:rsid w:val="00617094"/>
    <w:rsid w:val="00617242"/>
    <w:rsid w:val="006173D9"/>
    <w:rsid w:val="00620197"/>
    <w:rsid w:val="00621051"/>
    <w:rsid w:val="00621348"/>
    <w:rsid w:val="0062183F"/>
    <w:rsid w:val="00621BD0"/>
    <w:rsid w:val="00621CF1"/>
    <w:rsid w:val="006229D1"/>
    <w:rsid w:val="00622A1B"/>
    <w:rsid w:val="00622B97"/>
    <w:rsid w:val="006241C2"/>
    <w:rsid w:val="0062506C"/>
    <w:rsid w:val="00625D9E"/>
    <w:rsid w:val="00626192"/>
    <w:rsid w:val="00626EE5"/>
    <w:rsid w:val="00627598"/>
    <w:rsid w:val="006276FD"/>
    <w:rsid w:val="006278B4"/>
    <w:rsid w:val="006303F4"/>
    <w:rsid w:val="006305DC"/>
    <w:rsid w:val="00630659"/>
    <w:rsid w:val="00631C7B"/>
    <w:rsid w:val="00631E9D"/>
    <w:rsid w:val="00632204"/>
    <w:rsid w:val="00634702"/>
    <w:rsid w:val="00635187"/>
    <w:rsid w:val="0063550B"/>
    <w:rsid w:val="0063566F"/>
    <w:rsid w:val="00635E16"/>
    <w:rsid w:val="0063656E"/>
    <w:rsid w:val="0063746F"/>
    <w:rsid w:val="006374C5"/>
    <w:rsid w:val="00637947"/>
    <w:rsid w:val="006400F9"/>
    <w:rsid w:val="00640730"/>
    <w:rsid w:val="0064096C"/>
    <w:rsid w:val="00640DEF"/>
    <w:rsid w:val="0064118E"/>
    <w:rsid w:val="006412A2"/>
    <w:rsid w:val="0064314C"/>
    <w:rsid w:val="006433A6"/>
    <w:rsid w:val="00643D9D"/>
    <w:rsid w:val="006442C6"/>
    <w:rsid w:val="0064583F"/>
    <w:rsid w:val="0064605E"/>
    <w:rsid w:val="00646099"/>
    <w:rsid w:val="0064619C"/>
    <w:rsid w:val="006463B8"/>
    <w:rsid w:val="00646645"/>
    <w:rsid w:val="00646E4F"/>
    <w:rsid w:val="00647000"/>
    <w:rsid w:val="00650AD4"/>
    <w:rsid w:val="00650DFF"/>
    <w:rsid w:val="00651B6F"/>
    <w:rsid w:val="0065235A"/>
    <w:rsid w:val="00652E18"/>
    <w:rsid w:val="00653182"/>
    <w:rsid w:val="006535FC"/>
    <w:rsid w:val="00653A6C"/>
    <w:rsid w:val="006542A1"/>
    <w:rsid w:val="006571C6"/>
    <w:rsid w:val="00657BF3"/>
    <w:rsid w:val="00660550"/>
    <w:rsid w:val="00660BAC"/>
    <w:rsid w:val="00661399"/>
    <w:rsid w:val="006615AF"/>
    <w:rsid w:val="006617D8"/>
    <w:rsid w:val="00661A23"/>
    <w:rsid w:val="00661BB8"/>
    <w:rsid w:val="0066279E"/>
    <w:rsid w:val="00662810"/>
    <w:rsid w:val="00662ACE"/>
    <w:rsid w:val="006632DD"/>
    <w:rsid w:val="00664C59"/>
    <w:rsid w:val="00664F28"/>
    <w:rsid w:val="0066540A"/>
    <w:rsid w:val="006658BF"/>
    <w:rsid w:val="00665BD8"/>
    <w:rsid w:val="00665E09"/>
    <w:rsid w:val="006667A9"/>
    <w:rsid w:val="0066694C"/>
    <w:rsid w:val="0066753A"/>
    <w:rsid w:val="0066793E"/>
    <w:rsid w:val="00667F6D"/>
    <w:rsid w:val="0067006B"/>
    <w:rsid w:val="006702DA"/>
    <w:rsid w:val="00670F28"/>
    <w:rsid w:val="00672C09"/>
    <w:rsid w:val="00672DE3"/>
    <w:rsid w:val="00673B49"/>
    <w:rsid w:val="00673BBD"/>
    <w:rsid w:val="00673D92"/>
    <w:rsid w:val="00674323"/>
    <w:rsid w:val="00674869"/>
    <w:rsid w:val="006757F4"/>
    <w:rsid w:val="00675FC3"/>
    <w:rsid w:val="00677DAB"/>
    <w:rsid w:val="006811D0"/>
    <w:rsid w:val="0068140F"/>
    <w:rsid w:val="00681826"/>
    <w:rsid w:val="00681D91"/>
    <w:rsid w:val="0068239D"/>
    <w:rsid w:val="00682C74"/>
    <w:rsid w:val="00683199"/>
    <w:rsid w:val="00683EF2"/>
    <w:rsid w:val="00684509"/>
    <w:rsid w:val="00684AF0"/>
    <w:rsid w:val="00684E6D"/>
    <w:rsid w:val="00685944"/>
    <w:rsid w:val="00687E9A"/>
    <w:rsid w:val="0069040E"/>
    <w:rsid w:val="00690A01"/>
    <w:rsid w:val="00691112"/>
    <w:rsid w:val="0069150B"/>
    <w:rsid w:val="00691BF5"/>
    <w:rsid w:val="00691CBE"/>
    <w:rsid w:val="00691EF5"/>
    <w:rsid w:val="00692796"/>
    <w:rsid w:val="00693408"/>
    <w:rsid w:val="00693C63"/>
    <w:rsid w:val="00693F10"/>
    <w:rsid w:val="006945AD"/>
    <w:rsid w:val="00695650"/>
    <w:rsid w:val="006956E5"/>
    <w:rsid w:val="006A0A28"/>
    <w:rsid w:val="006A1499"/>
    <w:rsid w:val="006A1E9F"/>
    <w:rsid w:val="006A25FE"/>
    <w:rsid w:val="006A36D1"/>
    <w:rsid w:val="006A4015"/>
    <w:rsid w:val="006A459B"/>
    <w:rsid w:val="006A47BF"/>
    <w:rsid w:val="006A4E0F"/>
    <w:rsid w:val="006A5158"/>
    <w:rsid w:val="006A5246"/>
    <w:rsid w:val="006A57E9"/>
    <w:rsid w:val="006A5EEF"/>
    <w:rsid w:val="006A63A1"/>
    <w:rsid w:val="006B0A51"/>
    <w:rsid w:val="006B13FD"/>
    <w:rsid w:val="006B1B9A"/>
    <w:rsid w:val="006B1D18"/>
    <w:rsid w:val="006B3BF5"/>
    <w:rsid w:val="006B4208"/>
    <w:rsid w:val="006B4782"/>
    <w:rsid w:val="006B52E8"/>
    <w:rsid w:val="006B5BB8"/>
    <w:rsid w:val="006B6203"/>
    <w:rsid w:val="006B6688"/>
    <w:rsid w:val="006B686C"/>
    <w:rsid w:val="006B6AB9"/>
    <w:rsid w:val="006B70E5"/>
    <w:rsid w:val="006B7E7C"/>
    <w:rsid w:val="006C03D7"/>
    <w:rsid w:val="006C21A8"/>
    <w:rsid w:val="006C22D6"/>
    <w:rsid w:val="006C5EC0"/>
    <w:rsid w:val="006C6139"/>
    <w:rsid w:val="006C66B3"/>
    <w:rsid w:val="006C717D"/>
    <w:rsid w:val="006D199C"/>
    <w:rsid w:val="006D1C5A"/>
    <w:rsid w:val="006D2143"/>
    <w:rsid w:val="006D218D"/>
    <w:rsid w:val="006D34B4"/>
    <w:rsid w:val="006D3A4C"/>
    <w:rsid w:val="006D3D23"/>
    <w:rsid w:val="006D41D1"/>
    <w:rsid w:val="006D449D"/>
    <w:rsid w:val="006D469F"/>
    <w:rsid w:val="006D472D"/>
    <w:rsid w:val="006D55D2"/>
    <w:rsid w:val="006D5968"/>
    <w:rsid w:val="006D59DC"/>
    <w:rsid w:val="006D5AFF"/>
    <w:rsid w:val="006D5BC0"/>
    <w:rsid w:val="006D632C"/>
    <w:rsid w:val="006D6DF7"/>
    <w:rsid w:val="006E000D"/>
    <w:rsid w:val="006E0E5F"/>
    <w:rsid w:val="006E0F1F"/>
    <w:rsid w:val="006E1492"/>
    <w:rsid w:val="006E19A1"/>
    <w:rsid w:val="006E21A9"/>
    <w:rsid w:val="006E2317"/>
    <w:rsid w:val="006E25D8"/>
    <w:rsid w:val="006E26B6"/>
    <w:rsid w:val="006E3558"/>
    <w:rsid w:val="006E3676"/>
    <w:rsid w:val="006E3C15"/>
    <w:rsid w:val="006E3C21"/>
    <w:rsid w:val="006E3FC3"/>
    <w:rsid w:val="006E4568"/>
    <w:rsid w:val="006E4DA8"/>
    <w:rsid w:val="006E4F80"/>
    <w:rsid w:val="006E5880"/>
    <w:rsid w:val="006E5CE8"/>
    <w:rsid w:val="006E6ECB"/>
    <w:rsid w:val="006E75E3"/>
    <w:rsid w:val="006E7637"/>
    <w:rsid w:val="006E785A"/>
    <w:rsid w:val="006F0424"/>
    <w:rsid w:val="006F076F"/>
    <w:rsid w:val="006F11F4"/>
    <w:rsid w:val="006F1AD7"/>
    <w:rsid w:val="006F21C4"/>
    <w:rsid w:val="006F2697"/>
    <w:rsid w:val="006F2775"/>
    <w:rsid w:val="006F4227"/>
    <w:rsid w:val="006F494E"/>
    <w:rsid w:val="006F5966"/>
    <w:rsid w:val="006F5EB6"/>
    <w:rsid w:val="006F603B"/>
    <w:rsid w:val="006F6B85"/>
    <w:rsid w:val="006F7064"/>
    <w:rsid w:val="006F70F6"/>
    <w:rsid w:val="006F7188"/>
    <w:rsid w:val="006F73C9"/>
    <w:rsid w:val="006F75EF"/>
    <w:rsid w:val="006F78C6"/>
    <w:rsid w:val="0070023D"/>
    <w:rsid w:val="00700D27"/>
    <w:rsid w:val="00701C4B"/>
    <w:rsid w:val="00702212"/>
    <w:rsid w:val="00702D67"/>
    <w:rsid w:val="007030C0"/>
    <w:rsid w:val="00703EA8"/>
    <w:rsid w:val="0070403D"/>
    <w:rsid w:val="0070424E"/>
    <w:rsid w:val="007043CA"/>
    <w:rsid w:val="0070511D"/>
    <w:rsid w:val="00705CB5"/>
    <w:rsid w:val="00707DA6"/>
    <w:rsid w:val="00707FB5"/>
    <w:rsid w:val="00707FBC"/>
    <w:rsid w:val="00711478"/>
    <w:rsid w:val="007118DC"/>
    <w:rsid w:val="00711DF1"/>
    <w:rsid w:val="00712CFB"/>
    <w:rsid w:val="007143AC"/>
    <w:rsid w:val="007144C2"/>
    <w:rsid w:val="00715211"/>
    <w:rsid w:val="0071567A"/>
    <w:rsid w:val="0071584C"/>
    <w:rsid w:val="0071617C"/>
    <w:rsid w:val="00716B85"/>
    <w:rsid w:val="00717909"/>
    <w:rsid w:val="00717E2D"/>
    <w:rsid w:val="00720097"/>
    <w:rsid w:val="00720AB9"/>
    <w:rsid w:val="00720BB6"/>
    <w:rsid w:val="00721958"/>
    <w:rsid w:val="007219FE"/>
    <w:rsid w:val="007221D1"/>
    <w:rsid w:val="00722A27"/>
    <w:rsid w:val="00722D7B"/>
    <w:rsid w:val="00722E6C"/>
    <w:rsid w:val="00723CDA"/>
    <w:rsid w:val="00724B5C"/>
    <w:rsid w:val="00724DD2"/>
    <w:rsid w:val="00725611"/>
    <w:rsid w:val="0072586A"/>
    <w:rsid w:val="00727191"/>
    <w:rsid w:val="00727EBF"/>
    <w:rsid w:val="00730626"/>
    <w:rsid w:val="007330BA"/>
    <w:rsid w:val="007335F0"/>
    <w:rsid w:val="00733D88"/>
    <w:rsid w:val="00733FEF"/>
    <w:rsid w:val="007340A2"/>
    <w:rsid w:val="0073434B"/>
    <w:rsid w:val="0073484E"/>
    <w:rsid w:val="007349EA"/>
    <w:rsid w:val="007350FC"/>
    <w:rsid w:val="00735B67"/>
    <w:rsid w:val="007364ED"/>
    <w:rsid w:val="00736792"/>
    <w:rsid w:val="00736A66"/>
    <w:rsid w:val="00736A9E"/>
    <w:rsid w:val="00737243"/>
    <w:rsid w:val="007376D4"/>
    <w:rsid w:val="007377EE"/>
    <w:rsid w:val="00737ABB"/>
    <w:rsid w:val="00737FE8"/>
    <w:rsid w:val="00740FDC"/>
    <w:rsid w:val="00741D82"/>
    <w:rsid w:val="007438E1"/>
    <w:rsid w:val="007440DC"/>
    <w:rsid w:val="00744159"/>
    <w:rsid w:val="0074449A"/>
    <w:rsid w:val="007449F6"/>
    <w:rsid w:val="00744D39"/>
    <w:rsid w:val="00745D26"/>
    <w:rsid w:val="00746F66"/>
    <w:rsid w:val="0074705D"/>
    <w:rsid w:val="007470D6"/>
    <w:rsid w:val="007501E2"/>
    <w:rsid w:val="00750C4A"/>
    <w:rsid w:val="00751A2B"/>
    <w:rsid w:val="00752490"/>
    <w:rsid w:val="007524EC"/>
    <w:rsid w:val="00753303"/>
    <w:rsid w:val="00753B6F"/>
    <w:rsid w:val="00755235"/>
    <w:rsid w:val="007558F4"/>
    <w:rsid w:val="00755E95"/>
    <w:rsid w:val="00755EAE"/>
    <w:rsid w:val="00756445"/>
    <w:rsid w:val="00756481"/>
    <w:rsid w:val="00756969"/>
    <w:rsid w:val="00756BD0"/>
    <w:rsid w:val="007576B2"/>
    <w:rsid w:val="00757933"/>
    <w:rsid w:val="00757C7D"/>
    <w:rsid w:val="0076063C"/>
    <w:rsid w:val="0076068E"/>
    <w:rsid w:val="00760980"/>
    <w:rsid w:val="0076147A"/>
    <w:rsid w:val="00763192"/>
    <w:rsid w:val="00763460"/>
    <w:rsid w:val="007635BB"/>
    <w:rsid w:val="0076363D"/>
    <w:rsid w:val="00763815"/>
    <w:rsid w:val="00763EAA"/>
    <w:rsid w:val="00764400"/>
    <w:rsid w:val="00764C6D"/>
    <w:rsid w:val="007655E4"/>
    <w:rsid w:val="00765645"/>
    <w:rsid w:val="0076638D"/>
    <w:rsid w:val="007663C3"/>
    <w:rsid w:val="00766759"/>
    <w:rsid w:val="00766B0B"/>
    <w:rsid w:val="007675ED"/>
    <w:rsid w:val="00767CD1"/>
    <w:rsid w:val="00770D1C"/>
    <w:rsid w:val="0077161B"/>
    <w:rsid w:val="0077166C"/>
    <w:rsid w:val="007727A2"/>
    <w:rsid w:val="00772882"/>
    <w:rsid w:val="00772CED"/>
    <w:rsid w:val="007735A2"/>
    <w:rsid w:val="00773748"/>
    <w:rsid w:val="00773960"/>
    <w:rsid w:val="00774164"/>
    <w:rsid w:val="00774A93"/>
    <w:rsid w:val="00774E7E"/>
    <w:rsid w:val="00775170"/>
    <w:rsid w:val="00777086"/>
    <w:rsid w:val="007772FE"/>
    <w:rsid w:val="007801E5"/>
    <w:rsid w:val="007803B2"/>
    <w:rsid w:val="0078127B"/>
    <w:rsid w:val="007815E3"/>
    <w:rsid w:val="00782A2A"/>
    <w:rsid w:val="00782E51"/>
    <w:rsid w:val="007836BC"/>
    <w:rsid w:val="00783C17"/>
    <w:rsid w:val="00783D43"/>
    <w:rsid w:val="0078457D"/>
    <w:rsid w:val="00784892"/>
    <w:rsid w:val="0078534C"/>
    <w:rsid w:val="00785536"/>
    <w:rsid w:val="00785FAA"/>
    <w:rsid w:val="0078660D"/>
    <w:rsid w:val="00786693"/>
    <w:rsid w:val="007874FF"/>
    <w:rsid w:val="007879D0"/>
    <w:rsid w:val="00787F40"/>
    <w:rsid w:val="0079033B"/>
    <w:rsid w:val="007905EA"/>
    <w:rsid w:val="00790661"/>
    <w:rsid w:val="00790AF3"/>
    <w:rsid w:val="00791788"/>
    <w:rsid w:val="007923FB"/>
    <w:rsid w:val="007926A0"/>
    <w:rsid w:val="007930BB"/>
    <w:rsid w:val="00793C0C"/>
    <w:rsid w:val="0079480C"/>
    <w:rsid w:val="00794E55"/>
    <w:rsid w:val="007950B9"/>
    <w:rsid w:val="00795DCC"/>
    <w:rsid w:val="007965E8"/>
    <w:rsid w:val="007A07E1"/>
    <w:rsid w:val="007A0E3B"/>
    <w:rsid w:val="007A0E87"/>
    <w:rsid w:val="007A1059"/>
    <w:rsid w:val="007A13FE"/>
    <w:rsid w:val="007A276C"/>
    <w:rsid w:val="007A2789"/>
    <w:rsid w:val="007A2B62"/>
    <w:rsid w:val="007A3535"/>
    <w:rsid w:val="007A3D65"/>
    <w:rsid w:val="007A4092"/>
    <w:rsid w:val="007A44A8"/>
    <w:rsid w:val="007A45F1"/>
    <w:rsid w:val="007A48A8"/>
    <w:rsid w:val="007A5082"/>
    <w:rsid w:val="007A5509"/>
    <w:rsid w:val="007A5614"/>
    <w:rsid w:val="007A5627"/>
    <w:rsid w:val="007A65A8"/>
    <w:rsid w:val="007A6AAF"/>
    <w:rsid w:val="007A70C9"/>
    <w:rsid w:val="007A71C6"/>
    <w:rsid w:val="007A71DC"/>
    <w:rsid w:val="007A74F4"/>
    <w:rsid w:val="007A79ED"/>
    <w:rsid w:val="007A7F73"/>
    <w:rsid w:val="007B042A"/>
    <w:rsid w:val="007B0CF2"/>
    <w:rsid w:val="007B0EA7"/>
    <w:rsid w:val="007B0FD9"/>
    <w:rsid w:val="007B12AA"/>
    <w:rsid w:val="007B12B9"/>
    <w:rsid w:val="007B12FC"/>
    <w:rsid w:val="007B2047"/>
    <w:rsid w:val="007B221E"/>
    <w:rsid w:val="007B257F"/>
    <w:rsid w:val="007B362E"/>
    <w:rsid w:val="007B4545"/>
    <w:rsid w:val="007B4978"/>
    <w:rsid w:val="007B5711"/>
    <w:rsid w:val="007B622D"/>
    <w:rsid w:val="007B65A6"/>
    <w:rsid w:val="007B6A2F"/>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C47"/>
    <w:rsid w:val="007C632F"/>
    <w:rsid w:val="007C7B79"/>
    <w:rsid w:val="007C7FE2"/>
    <w:rsid w:val="007D028D"/>
    <w:rsid w:val="007D0474"/>
    <w:rsid w:val="007D095A"/>
    <w:rsid w:val="007D1C17"/>
    <w:rsid w:val="007D1E4A"/>
    <w:rsid w:val="007D1E6F"/>
    <w:rsid w:val="007D2187"/>
    <w:rsid w:val="007D2FFC"/>
    <w:rsid w:val="007D362A"/>
    <w:rsid w:val="007D3B0C"/>
    <w:rsid w:val="007D3C02"/>
    <w:rsid w:val="007D4516"/>
    <w:rsid w:val="007D4C58"/>
    <w:rsid w:val="007D4C65"/>
    <w:rsid w:val="007D4E9F"/>
    <w:rsid w:val="007D4F47"/>
    <w:rsid w:val="007D55D5"/>
    <w:rsid w:val="007D6072"/>
    <w:rsid w:val="007D6510"/>
    <w:rsid w:val="007D6DB3"/>
    <w:rsid w:val="007E1086"/>
    <w:rsid w:val="007E3612"/>
    <w:rsid w:val="007E3ECB"/>
    <w:rsid w:val="007E47B1"/>
    <w:rsid w:val="007E4858"/>
    <w:rsid w:val="007E537D"/>
    <w:rsid w:val="007E5CA0"/>
    <w:rsid w:val="007E6237"/>
    <w:rsid w:val="007E7874"/>
    <w:rsid w:val="007E7878"/>
    <w:rsid w:val="007F0077"/>
    <w:rsid w:val="007F0237"/>
    <w:rsid w:val="007F0E7F"/>
    <w:rsid w:val="007F185B"/>
    <w:rsid w:val="007F2A4D"/>
    <w:rsid w:val="007F388A"/>
    <w:rsid w:val="007F3D92"/>
    <w:rsid w:val="007F5E28"/>
    <w:rsid w:val="007F6613"/>
    <w:rsid w:val="007F6879"/>
    <w:rsid w:val="007F6E43"/>
    <w:rsid w:val="0080096D"/>
    <w:rsid w:val="00801113"/>
    <w:rsid w:val="0080123B"/>
    <w:rsid w:val="00801A87"/>
    <w:rsid w:val="00801D4A"/>
    <w:rsid w:val="00802F22"/>
    <w:rsid w:val="00803241"/>
    <w:rsid w:val="0080379A"/>
    <w:rsid w:val="008037B5"/>
    <w:rsid w:val="008039B0"/>
    <w:rsid w:val="00803AB4"/>
    <w:rsid w:val="008040D5"/>
    <w:rsid w:val="00804423"/>
    <w:rsid w:val="008050BA"/>
    <w:rsid w:val="00805311"/>
    <w:rsid w:val="00805568"/>
    <w:rsid w:val="008057A7"/>
    <w:rsid w:val="00806203"/>
    <w:rsid w:val="0080628C"/>
    <w:rsid w:val="00806BFC"/>
    <w:rsid w:val="0080739F"/>
    <w:rsid w:val="0080766C"/>
    <w:rsid w:val="008078BF"/>
    <w:rsid w:val="008127CE"/>
    <w:rsid w:val="00812AF1"/>
    <w:rsid w:val="00812E96"/>
    <w:rsid w:val="008132F6"/>
    <w:rsid w:val="00813582"/>
    <w:rsid w:val="00813E4E"/>
    <w:rsid w:val="00813F03"/>
    <w:rsid w:val="00815340"/>
    <w:rsid w:val="00815BD0"/>
    <w:rsid w:val="0081644E"/>
    <w:rsid w:val="00816B3A"/>
    <w:rsid w:val="00816DDA"/>
    <w:rsid w:val="0082088F"/>
    <w:rsid w:val="008212AB"/>
    <w:rsid w:val="0082142D"/>
    <w:rsid w:val="008220D7"/>
    <w:rsid w:val="0082239B"/>
    <w:rsid w:val="008223AE"/>
    <w:rsid w:val="00822530"/>
    <w:rsid w:val="0082392F"/>
    <w:rsid w:val="00823AD6"/>
    <w:rsid w:val="0082565A"/>
    <w:rsid w:val="0082660F"/>
    <w:rsid w:val="00826929"/>
    <w:rsid w:val="008269C6"/>
    <w:rsid w:val="00831F1E"/>
    <w:rsid w:val="00832A8E"/>
    <w:rsid w:val="008337E5"/>
    <w:rsid w:val="008339DB"/>
    <w:rsid w:val="008351C0"/>
    <w:rsid w:val="00835DAD"/>
    <w:rsid w:val="0083762A"/>
    <w:rsid w:val="00841487"/>
    <w:rsid w:val="00841563"/>
    <w:rsid w:val="00841891"/>
    <w:rsid w:val="00841B09"/>
    <w:rsid w:val="008429AB"/>
    <w:rsid w:val="00842D3F"/>
    <w:rsid w:val="00844128"/>
    <w:rsid w:val="008445BC"/>
    <w:rsid w:val="00844816"/>
    <w:rsid w:val="00845630"/>
    <w:rsid w:val="00845C74"/>
    <w:rsid w:val="00845EA6"/>
    <w:rsid w:val="00846356"/>
    <w:rsid w:val="00847304"/>
    <w:rsid w:val="00847711"/>
    <w:rsid w:val="00847B5E"/>
    <w:rsid w:val="00850939"/>
    <w:rsid w:val="008511FF"/>
    <w:rsid w:val="0085133B"/>
    <w:rsid w:val="00851AC0"/>
    <w:rsid w:val="00851E35"/>
    <w:rsid w:val="00851F9C"/>
    <w:rsid w:val="0085296B"/>
    <w:rsid w:val="00853436"/>
    <w:rsid w:val="008534DC"/>
    <w:rsid w:val="0085351D"/>
    <w:rsid w:val="0085468E"/>
    <w:rsid w:val="008552E4"/>
    <w:rsid w:val="00855614"/>
    <w:rsid w:val="0085589B"/>
    <w:rsid w:val="008563EB"/>
    <w:rsid w:val="00856724"/>
    <w:rsid w:val="00857287"/>
    <w:rsid w:val="00857357"/>
    <w:rsid w:val="00857FE3"/>
    <w:rsid w:val="0086004F"/>
    <w:rsid w:val="008608AF"/>
    <w:rsid w:val="00860C32"/>
    <w:rsid w:val="00861188"/>
    <w:rsid w:val="00861590"/>
    <w:rsid w:val="0086176F"/>
    <w:rsid w:val="0086190E"/>
    <w:rsid w:val="00862578"/>
    <w:rsid w:val="00862887"/>
    <w:rsid w:val="008630C2"/>
    <w:rsid w:val="0086350B"/>
    <w:rsid w:val="00863DC1"/>
    <w:rsid w:val="0086424A"/>
    <w:rsid w:val="008642B5"/>
    <w:rsid w:val="008650E6"/>
    <w:rsid w:val="00865511"/>
    <w:rsid w:val="00865D7D"/>
    <w:rsid w:val="0086678C"/>
    <w:rsid w:val="008671EE"/>
    <w:rsid w:val="0086773B"/>
    <w:rsid w:val="00867A35"/>
    <w:rsid w:val="008704AA"/>
    <w:rsid w:val="00870701"/>
    <w:rsid w:val="0087126D"/>
    <w:rsid w:val="00871F3B"/>
    <w:rsid w:val="00873131"/>
    <w:rsid w:val="008733C6"/>
    <w:rsid w:val="00873C90"/>
    <w:rsid w:val="00874033"/>
    <w:rsid w:val="0087466F"/>
    <w:rsid w:val="00875E8B"/>
    <w:rsid w:val="008764E2"/>
    <w:rsid w:val="00876FC3"/>
    <w:rsid w:val="00877041"/>
    <w:rsid w:val="008774C6"/>
    <w:rsid w:val="008811A9"/>
    <w:rsid w:val="008812D5"/>
    <w:rsid w:val="0088138D"/>
    <w:rsid w:val="00881C2F"/>
    <w:rsid w:val="00882195"/>
    <w:rsid w:val="008825FA"/>
    <w:rsid w:val="008829F6"/>
    <w:rsid w:val="00882B0D"/>
    <w:rsid w:val="008832A9"/>
    <w:rsid w:val="00883CFB"/>
    <w:rsid w:val="0088425C"/>
    <w:rsid w:val="00884D2D"/>
    <w:rsid w:val="00885633"/>
    <w:rsid w:val="0088613C"/>
    <w:rsid w:val="008864B6"/>
    <w:rsid w:val="00886CF5"/>
    <w:rsid w:val="00887199"/>
    <w:rsid w:val="00887413"/>
    <w:rsid w:val="008878DA"/>
    <w:rsid w:val="00887C65"/>
    <w:rsid w:val="00887D70"/>
    <w:rsid w:val="0089061D"/>
    <w:rsid w:val="008911BE"/>
    <w:rsid w:val="00891514"/>
    <w:rsid w:val="00892027"/>
    <w:rsid w:val="00892162"/>
    <w:rsid w:val="008922BE"/>
    <w:rsid w:val="00892B32"/>
    <w:rsid w:val="00893271"/>
    <w:rsid w:val="00894124"/>
    <w:rsid w:val="008954F3"/>
    <w:rsid w:val="00895EAC"/>
    <w:rsid w:val="008963F9"/>
    <w:rsid w:val="00896925"/>
    <w:rsid w:val="00896C6C"/>
    <w:rsid w:val="00897434"/>
    <w:rsid w:val="008A0641"/>
    <w:rsid w:val="008A0CAE"/>
    <w:rsid w:val="008A0F4F"/>
    <w:rsid w:val="008A101B"/>
    <w:rsid w:val="008A15BA"/>
    <w:rsid w:val="008A1C0D"/>
    <w:rsid w:val="008A1FF1"/>
    <w:rsid w:val="008A2103"/>
    <w:rsid w:val="008A231C"/>
    <w:rsid w:val="008A250E"/>
    <w:rsid w:val="008A385A"/>
    <w:rsid w:val="008A3B9B"/>
    <w:rsid w:val="008A3D42"/>
    <w:rsid w:val="008A5110"/>
    <w:rsid w:val="008A5480"/>
    <w:rsid w:val="008A5D12"/>
    <w:rsid w:val="008A6872"/>
    <w:rsid w:val="008A7352"/>
    <w:rsid w:val="008A739F"/>
    <w:rsid w:val="008A7612"/>
    <w:rsid w:val="008A7C96"/>
    <w:rsid w:val="008A7D85"/>
    <w:rsid w:val="008A7E3D"/>
    <w:rsid w:val="008B01B5"/>
    <w:rsid w:val="008B1766"/>
    <w:rsid w:val="008B1E17"/>
    <w:rsid w:val="008B2EF0"/>
    <w:rsid w:val="008B2FAD"/>
    <w:rsid w:val="008B45E3"/>
    <w:rsid w:val="008B46EE"/>
    <w:rsid w:val="008B4E62"/>
    <w:rsid w:val="008B54EF"/>
    <w:rsid w:val="008B5B21"/>
    <w:rsid w:val="008B5CAE"/>
    <w:rsid w:val="008B61A7"/>
    <w:rsid w:val="008B6325"/>
    <w:rsid w:val="008B684B"/>
    <w:rsid w:val="008B6C3E"/>
    <w:rsid w:val="008C0A48"/>
    <w:rsid w:val="008C0F37"/>
    <w:rsid w:val="008C2AC8"/>
    <w:rsid w:val="008C2B4B"/>
    <w:rsid w:val="008C4322"/>
    <w:rsid w:val="008C5E11"/>
    <w:rsid w:val="008C61EA"/>
    <w:rsid w:val="008C63F1"/>
    <w:rsid w:val="008C6E77"/>
    <w:rsid w:val="008C744D"/>
    <w:rsid w:val="008C7DA8"/>
    <w:rsid w:val="008D07FC"/>
    <w:rsid w:val="008D0895"/>
    <w:rsid w:val="008D0DCC"/>
    <w:rsid w:val="008D151A"/>
    <w:rsid w:val="008D1CDF"/>
    <w:rsid w:val="008D2798"/>
    <w:rsid w:val="008D4108"/>
    <w:rsid w:val="008D4860"/>
    <w:rsid w:val="008D4AEF"/>
    <w:rsid w:val="008D53AC"/>
    <w:rsid w:val="008D551F"/>
    <w:rsid w:val="008D5D80"/>
    <w:rsid w:val="008D685B"/>
    <w:rsid w:val="008D7326"/>
    <w:rsid w:val="008D7956"/>
    <w:rsid w:val="008D7C73"/>
    <w:rsid w:val="008E0909"/>
    <w:rsid w:val="008E0D64"/>
    <w:rsid w:val="008E122E"/>
    <w:rsid w:val="008E1523"/>
    <w:rsid w:val="008E1D98"/>
    <w:rsid w:val="008E261D"/>
    <w:rsid w:val="008E2D48"/>
    <w:rsid w:val="008E3CEB"/>
    <w:rsid w:val="008E46A7"/>
    <w:rsid w:val="008E4A9C"/>
    <w:rsid w:val="008E6B42"/>
    <w:rsid w:val="008E7029"/>
    <w:rsid w:val="008E71B4"/>
    <w:rsid w:val="008E72ED"/>
    <w:rsid w:val="008E7946"/>
    <w:rsid w:val="008E79BF"/>
    <w:rsid w:val="008E79F9"/>
    <w:rsid w:val="008E7A17"/>
    <w:rsid w:val="008F035A"/>
    <w:rsid w:val="008F04C4"/>
    <w:rsid w:val="008F0723"/>
    <w:rsid w:val="008F0A30"/>
    <w:rsid w:val="008F0C0B"/>
    <w:rsid w:val="008F0FE2"/>
    <w:rsid w:val="008F13F9"/>
    <w:rsid w:val="008F20D4"/>
    <w:rsid w:val="008F29EB"/>
    <w:rsid w:val="008F2DE8"/>
    <w:rsid w:val="008F3066"/>
    <w:rsid w:val="008F3187"/>
    <w:rsid w:val="008F40AD"/>
    <w:rsid w:val="008F46CE"/>
    <w:rsid w:val="008F4898"/>
    <w:rsid w:val="008F51F0"/>
    <w:rsid w:val="008F56D6"/>
    <w:rsid w:val="008F5C5F"/>
    <w:rsid w:val="008F63B9"/>
    <w:rsid w:val="008F6432"/>
    <w:rsid w:val="008F7DE0"/>
    <w:rsid w:val="00900871"/>
    <w:rsid w:val="00900A17"/>
    <w:rsid w:val="00900CB5"/>
    <w:rsid w:val="00901063"/>
    <w:rsid w:val="0090112B"/>
    <w:rsid w:val="00901166"/>
    <w:rsid w:val="009019D5"/>
    <w:rsid w:val="00901E7B"/>
    <w:rsid w:val="009032AE"/>
    <w:rsid w:val="00903588"/>
    <w:rsid w:val="00903639"/>
    <w:rsid w:val="00903945"/>
    <w:rsid w:val="00904A7F"/>
    <w:rsid w:val="00904A8A"/>
    <w:rsid w:val="00904DA9"/>
    <w:rsid w:val="00906012"/>
    <w:rsid w:val="0090636C"/>
    <w:rsid w:val="009066B0"/>
    <w:rsid w:val="00907BB1"/>
    <w:rsid w:val="009104EB"/>
    <w:rsid w:val="00910BCA"/>
    <w:rsid w:val="00911868"/>
    <w:rsid w:val="009130CC"/>
    <w:rsid w:val="00913E6F"/>
    <w:rsid w:val="00913FF9"/>
    <w:rsid w:val="00914729"/>
    <w:rsid w:val="0091476B"/>
    <w:rsid w:val="009153BE"/>
    <w:rsid w:val="00915A35"/>
    <w:rsid w:val="00915ACC"/>
    <w:rsid w:val="00915B78"/>
    <w:rsid w:val="00915D25"/>
    <w:rsid w:val="0091671B"/>
    <w:rsid w:val="00916C49"/>
    <w:rsid w:val="00916C65"/>
    <w:rsid w:val="00916E70"/>
    <w:rsid w:val="0091712F"/>
    <w:rsid w:val="00920EBC"/>
    <w:rsid w:val="00920F07"/>
    <w:rsid w:val="0092123D"/>
    <w:rsid w:val="009216C5"/>
    <w:rsid w:val="009217C3"/>
    <w:rsid w:val="00921830"/>
    <w:rsid w:val="00923195"/>
    <w:rsid w:val="00923243"/>
    <w:rsid w:val="009237C1"/>
    <w:rsid w:val="00923E30"/>
    <w:rsid w:val="00923F01"/>
    <w:rsid w:val="00924122"/>
    <w:rsid w:val="009241E6"/>
    <w:rsid w:val="00924638"/>
    <w:rsid w:val="00924680"/>
    <w:rsid w:val="00924CF7"/>
    <w:rsid w:val="009252EE"/>
    <w:rsid w:val="00926575"/>
    <w:rsid w:val="009266FF"/>
    <w:rsid w:val="00930BD3"/>
    <w:rsid w:val="00930E97"/>
    <w:rsid w:val="009318D2"/>
    <w:rsid w:val="00931BB5"/>
    <w:rsid w:val="00931BF8"/>
    <w:rsid w:val="00932B2A"/>
    <w:rsid w:val="0093414A"/>
    <w:rsid w:val="009345DA"/>
    <w:rsid w:val="0093482C"/>
    <w:rsid w:val="00934E5C"/>
    <w:rsid w:val="00936454"/>
    <w:rsid w:val="0093649F"/>
    <w:rsid w:val="00936B04"/>
    <w:rsid w:val="00937BE7"/>
    <w:rsid w:val="0094042E"/>
    <w:rsid w:val="00940760"/>
    <w:rsid w:val="00940C48"/>
    <w:rsid w:val="009416AC"/>
    <w:rsid w:val="00942340"/>
    <w:rsid w:val="009423F9"/>
    <w:rsid w:val="00942C61"/>
    <w:rsid w:val="00942F2D"/>
    <w:rsid w:val="009436F2"/>
    <w:rsid w:val="00946991"/>
    <w:rsid w:val="00947853"/>
    <w:rsid w:val="00947BA7"/>
    <w:rsid w:val="00947BAD"/>
    <w:rsid w:val="00947E35"/>
    <w:rsid w:val="009508A2"/>
    <w:rsid w:val="00950DA9"/>
    <w:rsid w:val="00951197"/>
    <w:rsid w:val="009514FA"/>
    <w:rsid w:val="00951E67"/>
    <w:rsid w:val="00951EC6"/>
    <w:rsid w:val="0095267F"/>
    <w:rsid w:val="0095299F"/>
    <w:rsid w:val="00952A95"/>
    <w:rsid w:val="009539FF"/>
    <w:rsid w:val="00953C01"/>
    <w:rsid w:val="00953DF8"/>
    <w:rsid w:val="00954E30"/>
    <w:rsid w:val="0095518C"/>
    <w:rsid w:val="009563A0"/>
    <w:rsid w:val="00956A93"/>
    <w:rsid w:val="00956EEC"/>
    <w:rsid w:val="0095775D"/>
    <w:rsid w:val="00960362"/>
    <w:rsid w:val="00960FBE"/>
    <w:rsid w:val="009610B5"/>
    <w:rsid w:val="00961ED1"/>
    <w:rsid w:val="009623AF"/>
    <w:rsid w:val="00962407"/>
    <w:rsid w:val="00962954"/>
    <w:rsid w:val="00963712"/>
    <w:rsid w:val="009645E3"/>
    <w:rsid w:val="0096527F"/>
    <w:rsid w:val="009668B2"/>
    <w:rsid w:val="00966B23"/>
    <w:rsid w:val="009676EF"/>
    <w:rsid w:val="009677D4"/>
    <w:rsid w:val="0097019B"/>
    <w:rsid w:val="00970E21"/>
    <w:rsid w:val="009716C3"/>
    <w:rsid w:val="009718F7"/>
    <w:rsid w:val="00971987"/>
    <w:rsid w:val="009719B8"/>
    <w:rsid w:val="00971C1F"/>
    <w:rsid w:val="00971FFD"/>
    <w:rsid w:val="00972AAC"/>
    <w:rsid w:val="00973793"/>
    <w:rsid w:val="00974466"/>
    <w:rsid w:val="009748A3"/>
    <w:rsid w:val="00974C84"/>
    <w:rsid w:val="009752DB"/>
    <w:rsid w:val="009762A1"/>
    <w:rsid w:val="00977BF2"/>
    <w:rsid w:val="00977F89"/>
    <w:rsid w:val="00980195"/>
    <w:rsid w:val="009809CC"/>
    <w:rsid w:val="009816C9"/>
    <w:rsid w:val="0098197C"/>
    <w:rsid w:val="0098204B"/>
    <w:rsid w:val="0098357A"/>
    <w:rsid w:val="00984A93"/>
    <w:rsid w:val="00985A6B"/>
    <w:rsid w:val="009861AB"/>
    <w:rsid w:val="009875E3"/>
    <w:rsid w:val="00987B94"/>
    <w:rsid w:val="00990C29"/>
    <w:rsid w:val="00990CF6"/>
    <w:rsid w:val="00991F73"/>
    <w:rsid w:val="00992199"/>
    <w:rsid w:val="00992860"/>
    <w:rsid w:val="00993D6B"/>
    <w:rsid w:val="00993E91"/>
    <w:rsid w:val="009941A1"/>
    <w:rsid w:val="009942FE"/>
    <w:rsid w:val="00994AA8"/>
    <w:rsid w:val="009967ED"/>
    <w:rsid w:val="00996B97"/>
    <w:rsid w:val="00997699"/>
    <w:rsid w:val="00997CD5"/>
    <w:rsid w:val="009A0222"/>
    <w:rsid w:val="009A10A1"/>
    <w:rsid w:val="009A17A4"/>
    <w:rsid w:val="009A17D3"/>
    <w:rsid w:val="009A1FFB"/>
    <w:rsid w:val="009A21E9"/>
    <w:rsid w:val="009A23BA"/>
    <w:rsid w:val="009A288B"/>
    <w:rsid w:val="009A2990"/>
    <w:rsid w:val="009A2A03"/>
    <w:rsid w:val="009A2F56"/>
    <w:rsid w:val="009A4780"/>
    <w:rsid w:val="009A62A9"/>
    <w:rsid w:val="009A7024"/>
    <w:rsid w:val="009A7073"/>
    <w:rsid w:val="009A722E"/>
    <w:rsid w:val="009B071F"/>
    <w:rsid w:val="009B13CC"/>
    <w:rsid w:val="009B24FE"/>
    <w:rsid w:val="009B26B0"/>
    <w:rsid w:val="009B26DE"/>
    <w:rsid w:val="009B2825"/>
    <w:rsid w:val="009B28C9"/>
    <w:rsid w:val="009B2B02"/>
    <w:rsid w:val="009B3080"/>
    <w:rsid w:val="009B3205"/>
    <w:rsid w:val="009B35F7"/>
    <w:rsid w:val="009B3D7F"/>
    <w:rsid w:val="009B4193"/>
    <w:rsid w:val="009B4BF0"/>
    <w:rsid w:val="009B57CC"/>
    <w:rsid w:val="009B5A97"/>
    <w:rsid w:val="009B5DB6"/>
    <w:rsid w:val="009B6596"/>
    <w:rsid w:val="009B771E"/>
    <w:rsid w:val="009C1050"/>
    <w:rsid w:val="009C19B7"/>
    <w:rsid w:val="009C2565"/>
    <w:rsid w:val="009C2A75"/>
    <w:rsid w:val="009C3375"/>
    <w:rsid w:val="009C44BF"/>
    <w:rsid w:val="009C4E58"/>
    <w:rsid w:val="009C594B"/>
    <w:rsid w:val="009C5F5B"/>
    <w:rsid w:val="009C6B4C"/>
    <w:rsid w:val="009C6DDF"/>
    <w:rsid w:val="009C726C"/>
    <w:rsid w:val="009C73BE"/>
    <w:rsid w:val="009C7B3E"/>
    <w:rsid w:val="009D0506"/>
    <w:rsid w:val="009D1200"/>
    <w:rsid w:val="009D177F"/>
    <w:rsid w:val="009D26E3"/>
    <w:rsid w:val="009D2C76"/>
    <w:rsid w:val="009D47C1"/>
    <w:rsid w:val="009D5F5E"/>
    <w:rsid w:val="009D6161"/>
    <w:rsid w:val="009D666A"/>
    <w:rsid w:val="009D69CB"/>
    <w:rsid w:val="009D7CC2"/>
    <w:rsid w:val="009E09AA"/>
    <w:rsid w:val="009E0AF2"/>
    <w:rsid w:val="009E0EFF"/>
    <w:rsid w:val="009E12FF"/>
    <w:rsid w:val="009E19DF"/>
    <w:rsid w:val="009E1E3C"/>
    <w:rsid w:val="009E2BF6"/>
    <w:rsid w:val="009E2EE7"/>
    <w:rsid w:val="009E39F0"/>
    <w:rsid w:val="009E4253"/>
    <w:rsid w:val="009E43CB"/>
    <w:rsid w:val="009E45A0"/>
    <w:rsid w:val="009E4DA4"/>
    <w:rsid w:val="009E5462"/>
    <w:rsid w:val="009E588D"/>
    <w:rsid w:val="009E5D0D"/>
    <w:rsid w:val="009E7005"/>
    <w:rsid w:val="009F073C"/>
    <w:rsid w:val="009F0C74"/>
    <w:rsid w:val="009F1212"/>
    <w:rsid w:val="009F1788"/>
    <w:rsid w:val="009F17CB"/>
    <w:rsid w:val="009F1824"/>
    <w:rsid w:val="009F1E65"/>
    <w:rsid w:val="009F24FE"/>
    <w:rsid w:val="009F2EDC"/>
    <w:rsid w:val="009F30CB"/>
    <w:rsid w:val="009F630D"/>
    <w:rsid w:val="009F67BD"/>
    <w:rsid w:val="009F73A4"/>
    <w:rsid w:val="009F7BAE"/>
    <w:rsid w:val="009F7D2D"/>
    <w:rsid w:val="00A00148"/>
    <w:rsid w:val="00A00262"/>
    <w:rsid w:val="00A01043"/>
    <w:rsid w:val="00A01D07"/>
    <w:rsid w:val="00A01D74"/>
    <w:rsid w:val="00A01DAB"/>
    <w:rsid w:val="00A02BC9"/>
    <w:rsid w:val="00A0358E"/>
    <w:rsid w:val="00A035ED"/>
    <w:rsid w:val="00A037AE"/>
    <w:rsid w:val="00A041BE"/>
    <w:rsid w:val="00A04F51"/>
    <w:rsid w:val="00A0510A"/>
    <w:rsid w:val="00A05E8D"/>
    <w:rsid w:val="00A062D6"/>
    <w:rsid w:val="00A069B9"/>
    <w:rsid w:val="00A06DE2"/>
    <w:rsid w:val="00A0790C"/>
    <w:rsid w:val="00A07E12"/>
    <w:rsid w:val="00A10A07"/>
    <w:rsid w:val="00A117A1"/>
    <w:rsid w:val="00A11840"/>
    <w:rsid w:val="00A12004"/>
    <w:rsid w:val="00A127CC"/>
    <w:rsid w:val="00A13A3C"/>
    <w:rsid w:val="00A13EE0"/>
    <w:rsid w:val="00A145E8"/>
    <w:rsid w:val="00A14EF6"/>
    <w:rsid w:val="00A155AF"/>
    <w:rsid w:val="00A171BD"/>
    <w:rsid w:val="00A17D7D"/>
    <w:rsid w:val="00A17FF3"/>
    <w:rsid w:val="00A200B9"/>
    <w:rsid w:val="00A203AE"/>
    <w:rsid w:val="00A20AA1"/>
    <w:rsid w:val="00A20C34"/>
    <w:rsid w:val="00A21E45"/>
    <w:rsid w:val="00A21EB7"/>
    <w:rsid w:val="00A22DDA"/>
    <w:rsid w:val="00A22F31"/>
    <w:rsid w:val="00A23473"/>
    <w:rsid w:val="00A25606"/>
    <w:rsid w:val="00A25CD0"/>
    <w:rsid w:val="00A25E9F"/>
    <w:rsid w:val="00A25F33"/>
    <w:rsid w:val="00A2621E"/>
    <w:rsid w:val="00A263B1"/>
    <w:rsid w:val="00A26B18"/>
    <w:rsid w:val="00A270EA"/>
    <w:rsid w:val="00A27EC5"/>
    <w:rsid w:val="00A3047B"/>
    <w:rsid w:val="00A31380"/>
    <w:rsid w:val="00A32424"/>
    <w:rsid w:val="00A327BC"/>
    <w:rsid w:val="00A33409"/>
    <w:rsid w:val="00A33554"/>
    <w:rsid w:val="00A33C1A"/>
    <w:rsid w:val="00A33C7D"/>
    <w:rsid w:val="00A33D72"/>
    <w:rsid w:val="00A33EBF"/>
    <w:rsid w:val="00A33FD7"/>
    <w:rsid w:val="00A34134"/>
    <w:rsid w:val="00A34B35"/>
    <w:rsid w:val="00A34BCD"/>
    <w:rsid w:val="00A34DB8"/>
    <w:rsid w:val="00A35105"/>
    <w:rsid w:val="00A35355"/>
    <w:rsid w:val="00A35AEC"/>
    <w:rsid w:val="00A35C40"/>
    <w:rsid w:val="00A36E3C"/>
    <w:rsid w:val="00A37254"/>
    <w:rsid w:val="00A372C2"/>
    <w:rsid w:val="00A37448"/>
    <w:rsid w:val="00A40840"/>
    <w:rsid w:val="00A413CC"/>
    <w:rsid w:val="00A41EC5"/>
    <w:rsid w:val="00A424AF"/>
    <w:rsid w:val="00A429BD"/>
    <w:rsid w:val="00A42A6A"/>
    <w:rsid w:val="00A42D01"/>
    <w:rsid w:val="00A42E04"/>
    <w:rsid w:val="00A430BB"/>
    <w:rsid w:val="00A4312F"/>
    <w:rsid w:val="00A43362"/>
    <w:rsid w:val="00A43597"/>
    <w:rsid w:val="00A437F1"/>
    <w:rsid w:val="00A43B03"/>
    <w:rsid w:val="00A4521D"/>
    <w:rsid w:val="00A452E0"/>
    <w:rsid w:val="00A452E9"/>
    <w:rsid w:val="00A4573D"/>
    <w:rsid w:val="00A457CA"/>
    <w:rsid w:val="00A45A73"/>
    <w:rsid w:val="00A45E99"/>
    <w:rsid w:val="00A476E7"/>
    <w:rsid w:val="00A47B9D"/>
    <w:rsid w:val="00A50705"/>
    <w:rsid w:val="00A50C98"/>
    <w:rsid w:val="00A510F3"/>
    <w:rsid w:val="00A52B95"/>
    <w:rsid w:val="00A539F4"/>
    <w:rsid w:val="00A54E96"/>
    <w:rsid w:val="00A552AF"/>
    <w:rsid w:val="00A5533E"/>
    <w:rsid w:val="00A578EA"/>
    <w:rsid w:val="00A57DE0"/>
    <w:rsid w:val="00A57E1E"/>
    <w:rsid w:val="00A606A0"/>
    <w:rsid w:val="00A610EA"/>
    <w:rsid w:val="00A61151"/>
    <w:rsid w:val="00A61244"/>
    <w:rsid w:val="00A619DD"/>
    <w:rsid w:val="00A61D64"/>
    <w:rsid w:val="00A62077"/>
    <w:rsid w:val="00A629D6"/>
    <w:rsid w:val="00A62B0E"/>
    <w:rsid w:val="00A638C2"/>
    <w:rsid w:val="00A63A67"/>
    <w:rsid w:val="00A63A88"/>
    <w:rsid w:val="00A63F0A"/>
    <w:rsid w:val="00A658C5"/>
    <w:rsid w:val="00A674BC"/>
    <w:rsid w:val="00A7033F"/>
    <w:rsid w:val="00A71633"/>
    <w:rsid w:val="00A71BA2"/>
    <w:rsid w:val="00A71C57"/>
    <w:rsid w:val="00A7331B"/>
    <w:rsid w:val="00A73331"/>
    <w:rsid w:val="00A73B45"/>
    <w:rsid w:val="00A73EBE"/>
    <w:rsid w:val="00A75611"/>
    <w:rsid w:val="00A75831"/>
    <w:rsid w:val="00A761D2"/>
    <w:rsid w:val="00A763AB"/>
    <w:rsid w:val="00A76D26"/>
    <w:rsid w:val="00A777CE"/>
    <w:rsid w:val="00A77851"/>
    <w:rsid w:val="00A809B5"/>
    <w:rsid w:val="00A8124C"/>
    <w:rsid w:val="00A819B6"/>
    <w:rsid w:val="00A81F0B"/>
    <w:rsid w:val="00A820D5"/>
    <w:rsid w:val="00A82B5A"/>
    <w:rsid w:val="00A82E95"/>
    <w:rsid w:val="00A83D1A"/>
    <w:rsid w:val="00A84AE4"/>
    <w:rsid w:val="00A8533C"/>
    <w:rsid w:val="00A85572"/>
    <w:rsid w:val="00A857BC"/>
    <w:rsid w:val="00A85B41"/>
    <w:rsid w:val="00A85BA2"/>
    <w:rsid w:val="00A87DFC"/>
    <w:rsid w:val="00A90B02"/>
    <w:rsid w:val="00A912AA"/>
    <w:rsid w:val="00A92614"/>
    <w:rsid w:val="00A9285B"/>
    <w:rsid w:val="00A92AB2"/>
    <w:rsid w:val="00A93866"/>
    <w:rsid w:val="00A9388A"/>
    <w:rsid w:val="00A93946"/>
    <w:rsid w:val="00A9414A"/>
    <w:rsid w:val="00A94B35"/>
    <w:rsid w:val="00A94B54"/>
    <w:rsid w:val="00A95A58"/>
    <w:rsid w:val="00A9635A"/>
    <w:rsid w:val="00A963EC"/>
    <w:rsid w:val="00A96D5D"/>
    <w:rsid w:val="00AA00B7"/>
    <w:rsid w:val="00AA00BA"/>
    <w:rsid w:val="00AA053F"/>
    <w:rsid w:val="00AA128D"/>
    <w:rsid w:val="00AA15B2"/>
    <w:rsid w:val="00AA164A"/>
    <w:rsid w:val="00AA1E5B"/>
    <w:rsid w:val="00AA3320"/>
    <w:rsid w:val="00AA4800"/>
    <w:rsid w:val="00AA4BD5"/>
    <w:rsid w:val="00AA57B1"/>
    <w:rsid w:val="00AA62F0"/>
    <w:rsid w:val="00AA6DF5"/>
    <w:rsid w:val="00AA6E05"/>
    <w:rsid w:val="00AB0145"/>
    <w:rsid w:val="00AB0BAC"/>
    <w:rsid w:val="00AB0F16"/>
    <w:rsid w:val="00AB17DD"/>
    <w:rsid w:val="00AB1F65"/>
    <w:rsid w:val="00AB2B51"/>
    <w:rsid w:val="00AB312E"/>
    <w:rsid w:val="00AB3DB2"/>
    <w:rsid w:val="00AB550A"/>
    <w:rsid w:val="00AB5C8C"/>
    <w:rsid w:val="00AB5D2B"/>
    <w:rsid w:val="00AB6866"/>
    <w:rsid w:val="00AB70DE"/>
    <w:rsid w:val="00AC0517"/>
    <w:rsid w:val="00AC098A"/>
    <w:rsid w:val="00AC0DB6"/>
    <w:rsid w:val="00AC0E1B"/>
    <w:rsid w:val="00AC122D"/>
    <w:rsid w:val="00AC2720"/>
    <w:rsid w:val="00AC2DF1"/>
    <w:rsid w:val="00AC2FF2"/>
    <w:rsid w:val="00AC3B12"/>
    <w:rsid w:val="00AC40B6"/>
    <w:rsid w:val="00AC4283"/>
    <w:rsid w:val="00AC4960"/>
    <w:rsid w:val="00AC5E86"/>
    <w:rsid w:val="00AC60B2"/>
    <w:rsid w:val="00AC6183"/>
    <w:rsid w:val="00AC68DF"/>
    <w:rsid w:val="00AD00A9"/>
    <w:rsid w:val="00AD0635"/>
    <w:rsid w:val="00AD066B"/>
    <w:rsid w:val="00AD06C3"/>
    <w:rsid w:val="00AD11B8"/>
    <w:rsid w:val="00AD276F"/>
    <w:rsid w:val="00AD361E"/>
    <w:rsid w:val="00AD408F"/>
    <w:rsid w:val="00AD46B3"/>
    <w:rsid w:val="00AD46D2"/>
    <w:rsid w:val="00AD4F1C"/>
    <w:rsid w:val="00AD5191"/>
    <w:rsid w:val="00AD551F"/>
    <w:rsid w:val="00AD6812"/>
    <w:rsid w:val="00AD695B"/>
    <w:rsid w:val="00AD6DC1"/>
    <w:rsid w:val="00AD6E73"/>
    <w:rsid w:val="00AD7D1F"/>
    <w:rsid w:val="00AD7DB3"/>
    <w:rsid w:val="00AE0908"/>
    <w:rsid w:val="00AE123A"/>
    <w:rsid w:val="00AE1652"/>
    <w:rsid w:val="00AE1803"/>
    <w:rsid w:val="00AE2252"/>
    <w:rsid w:val="00AE22A8"/>
    <w:rsid w:val="00AE2AB0"/>
    <w:rsid w:val="00AE34CC"/>
    <w:rsid w:val="00AE3EF8"/>
    <w:rsid w:val="00AE4AC4"/>
    <w:rsid w:val="00AE4BF1"/>
    <w:rsid w:val="00AE4D28"/>
    <w:rsid w:val="00AE4E23"/>
    <w:rsid w:val="00AE52FE"/>
    <w:rsid w:val="00AE5430"/>
    <w:rsid w:val="00AE5852"/>
    <w:rsid w:val="00AE5D40"/>
    <w:rsid w:val="00AE68ED"/>
    <w:rsid w:val="00AE6D27"/>
    <w:rsid w:val="00AE6D67"/>
    <w:rsid w:val="00AE7C64"/>
    <w:rsid w:val="00AF015F"/>
    <w:rsid w:val="00AF0A18"/>
    <w:rsid w:val="00AF0AEC"/>
    <w:rsid w:val="00AF11DD"/>
    <w:rsid w:val="00AF1483"/>
    <w:rsid w:val="00AF23A0"/>
    <w:rsid w:val="00AF261F"/>
    <w:rsid w:val="00AF2EA1"/>
    <w:rsid w:val="00AF2EC4"/>
    <w:rsid w:val="00AF3E91"/>
    <w:rsid w:val="00AF4668"/>
    <w:rsid w:val="00AF517E"/>
    <w:rsid w:val="00AF5522"/>
    <w:rsid w:val="00AF5868"/>
    <w:rsid w:val="00AF6126"/>
    <w:rsid w:val="00AF708F"/>
    <w:rsid w:val="00B0040E"/>
    <w:rsid w:val="00B0078E"/>
    <w:rsid w:val="00B00973"/>
    <w:rsid w:val="00B00C2E"/>
    <w:rsid w:val="00B00D85"/>
    <w:rsid w:val="00B0171A"/>
    <w:rsid w:val="00B01B05"/>
    <w:rsid w:val="00B02127"/>
    <w:rsid w:val="00B026F7"/>
    <w:rsid w:val="00B028A1"/>
    <w:rsid w:val="00B03318"/>
    <w:rsid w:val="00B03644"/>
    <w:rsid w:val="00B04093"/>
    <w:rsid w:val="00B04340"/>
    <w:rsid w:val="00B051A5"/>
    <w:rsid w:val="00B05762"/>
    <w:rsid w:val="00B063D5"/>
    <w:rsid w:val="00B06C21"/>
    <w:rsid w:val="00B06F0C"/>
    <w:rsid w:val="00B0747F"/>
    <w:rsid w:val="00B07F05"/>
    <w:rsid w:val="00B10144"/>
    <w:rsid w:val="00B1046E"/>
    <w:rsid w:val="00B1052F"/>
    <w:rsid w:val="00B10BA1"/>
    <w:rsid w:val="00B10EB1"/>
    <w:rsid w:val="00B12AE0"/>
    <w:rsid w:val="00B14A04"/>
    <w:rsid w:val="00B14B52"/>
    <w:rsid w:val="00B14DFE"/>
    <w:rsid w:val="00B1554B"/>
    <w:rsid w:val="00B156A8"/>
    <w:rsid w:val="00B16B92"/>
    <w:rsid w:val="00B175A9"/>
    <w:rsid w:val="00B17789"/>
    <w:rsid w:val="00B17865"/>
    <w:rsid w:val="00B17F2D"/>
    <w:rsid w:val="00B201DB"/>
    <w:rsid w:val="00B203D8"/>
    <w:rsid w:val="00B20F71"/>
    <w:rsid w:val="00B210D2"/>
    <w:rsid w:val="00B2235C"/>
    <w:rsid w:val="00B22A95"/>
    <w:rsid w:val="00B238A7"/>
    <w:rsid w:val="00B23979"/>
    <w:rsid w:val="00B23E47"/>
    <w:rsid w:val="00B24312"/>
    <w:rsid w:val="00B257CC"/>
    <w:rsid w:val="00B2633C"/>
    <w:rsid w:val="00B26982"/>
    <w:rsid w:val="00B26AAE"/>
    <w:rsid w:val="00B272BB"/>
    <w:rsid w:val="00B27452"/>
    <w:rsid w:val="00B279F5"/>
    <w:rsid w:val="00B27C87"/>
    <w:rsid w:val="00B30A4C"/>
    <w:rsid w:val="00B310F8"/>
    <w:rsid w:val="00B31DB1"/>
    <w:rsid w:val="00B3200E"/>
    <w:rsid w:val="00B33A95"/>
    <w:rsid w:val="00B3487E"/>
    <w:rsid w:val="00B35A07"/>
    <w:rsid w:val="00B35F43"/>
    <w:rsid w:val="00B36354"/>
    <w:rsid w:val="00B36875"/>
    <w:rsid w:val="00B369BD"/>
    <w:rsid w:val="00B4012E"/>
    <w:rsid w:val="00B407E8"/>
    <w:rsid w:val="00B409FD"/>
    <w:rsid w:val="00B412DD"/>
    <w:rsid w:val="00B41F7D"/>
    <w:rsid w:val="00B41FBB"/>
    <w:rsid w:val="00B42314"/>
    <w:rsid w:val="00B42367"/>
    <w:rsid w:val="00B4252A"/>
    <w:rsid w:val="00B4283A"/>
    <w:rsid w:val="00B43436"/>
    <w:rsid w:val="00B43CF4"/>
    <w:rsid w:val="00B441FC"/>
    <w:rsid w:val="00B4512C"/>
    <w:rsid w:val="00B455B4"/>
    <w:rsid w:val="00B47025"/>
    <w:rsid w:val="00B471FE"/>
    <w:rsid w:val="00B472C6"/>
    <w:rsid w:val="00B47990"/>
    <w:rsid w:val="00B50F74"/>
    <w:rsid w:val="00B50FED"/>
    <w:rsid w:val="00B51247"/>
    <w:rsid w:val="00B51481"/>
    <w:rsid w:val="00B51C9E"/>
    <w:rsid w:val="00B51FE6"/>
    <w:rsid w:val="00B52590"/>
    <w:rsid w:val="00B533B8"/>
    <w:rsid w:val="00B53837"/>
    <w:rsid w:val="00B53E31"/>
    <w:rsid w:val="00B554C0"/>
    <w:rsid w:val="00B561C9"/>
    <w:rsid w:val="00B561D5"/>
    <w:rsid w:val="00B56D31"/>
    <w:rsid w:val="00B57024"/>
    <w:rsid w:val="00B61AAB"/>
    <w:rsid w:val="00B630C4"/>
    <w:rsid w:val="00B633D3"/>
    <w:rsid w:val="00B637CC"/>
    <w:rsid w:val="00B637D3"/>
    <w:rsid w:val="00B652ED"/>
    <w:rsid w:val="00B67213"/>
    <w:rsid w:val="00B674F3"/>
    <w:rsid w:val="00B67537"/>
    <w:rsid w:val="00B71054"/>
    <w:rsid w:val="00B71FB7"/>
    <w:rsid w:val="00B722A1"/>
    <w:rsid w:val="00B73358"/>
    <w:rsid w:val="00B73637"/>
    <w:rsid w:val="00B73CE5"/>
    <w:rsid w:val="00B743F4"/>
    <w:rsid w:val="00B74707"/>
    <w:rsid w:val="00B74BC3"/>
    <w:rsid w:val="00B75BEF"/>
    <w:rsid w:val="00B76C95"/>
    <w:rsid w:val="00B80B79"/>
    <w:rsid w:val="00B81449"/>
    <w:rsid w:val="00B82A91"/>
    <w:rsid w:val="00B83223"/>
    <w:rsid w:val="00B83354"/>
    <w:rsid w:val="00B839D0"/>
    <w:rsid w:val="00B83A55"/>
    <w:rsid w:val="00B83AB7"/>
    <w:rsid w:val="00B8444D"/>
    <w:rsid w:val="00B84CDC"/>
    <w:rsid w:val="00B84E13"/>
    <w:rsid w:val="00B853BE"/>
    <w:rsid w:val="00B85D37"/>
    <w:rsid w:val="00B85D85"/>
    <w:rsid w:val="00B86760"/>
    <w:rsid w:val="00B86FA8"/>
    <w:rsid w:val="00B8710D"/>
    <w:rsid w:val="00B87D3E"/>
    <w:rsid w:val="00B901E8"/>
    <w:rsid w:val="00B91D1F"/>
    <w:rsid w:val="00B9266A"/>
    <w:rsid w:val="00B92BE3"/>
    <w:rsid w:val="00B93110"/>
    <w:rsid w:val="00B931D0"/>
    <w:rsid w:val="00B9324A"/>
    <w:rsid w:val="00B937F7"/>
    <w:rsid w:val="00B938B9"/>
    <w:rsid w:val="00B94920"/>
    <w:rsid w:val="00B94979"/>
    <w:rsid w:val="00B94AF6"/>
    <w:rsid w:val="00B94CA0"/>
    <w:rsid w:val="00B95653"/>
    <w:rsid w:val="00B9631A"/>
    <w:rsid w:val="00B9661E"/>
    <w:rsid w:val="00B96993"/>
    <w:rsid w:val="00BA0088"/>
    <w:rsid w:val="00BA04E8"/>
    <w:rsid w:val="00BA0DF5"/>
    <w:rsid w:val="00BA214C"/>
    <w:rsid w:val="00BA2494"/>
    <w:rsid w:val="00BA3069"/>
    <w:rsid w:val="00BA3266"/>
    <w:rsid w:val="00BA3E20"/>
    <w:rsid w:val="00BA432B"/>
    <w:rsid w:val="00BA48A7"/>
    <w:rsid w:val="00BA4EE1"/>
    <w:rsid w:val="00BA4F2C"/>
    <w:rsid w:val="00BA55FE"/>
    <w:rsid w:val="00BA58D6"/>
    <w:rsid w:val="00BA597A"/>
    <w:rsid w:val="00BA6761"/>
    <w:rsid w:val="00BA6F5E"/>
    <w:rsid w:val="00BA763E"/>
    <w:rsid w:val="00BA7FCE"/>
    <w:rsid w:val="00BB03FE"/>
    <w:rsid w:val="00BB1537"/>
    <w:rsid w:val="00BB1A1F"/>
    <w:rsid w:val="00BB1A82"/>
    <w:rsid w:val="00BB1B76"/>
    <w:rsid w:val="00BB1BF2"/>
    <w:rsid w:val="00BB2318"/>
    <w:rsid w:val="00BB2553"/>
    <w:rsid w:val="00BB2C3E"/>
    <w:rsid w:val="00BB5359"/>
    <w:rsid w:val="00BB59A0"/>
    <w:rsid w:val="00BB5F62"/>
    <w:rsid w:val="00BB67FF"/>
    <w:rsid w:val="00BB69CD"/>
    <w:rsid w:val="00BB6BD5"/>
    <w:rsid w:val="00BB6D54"/>
    <w:rsid w:val="00BC10C8"/>
    <w:rsid w:val="00BC15A5"/>
    <w:rsid w:val="00BC227B"/>
    <w:rsid w:val="00BC23DE"/>
    <w:rsid w:val="00BC2D0D"/>
    <w:rsid w:val="00BC3506"/>
    <w:rsid w:val="00BC3DD5"/>
    <w:rsid w:val="00BC5115"/>
    <w:rsid w:val="00BC592C"/>
    <w:rsid w:val="00BC66E8"/>
    <w:rsid w:val="00BC67EB"/>
    <w:rsid w:val="00BC6832"/>
    <w:rsid w:val="00BC7B31"/>
    <w:rsid w:val="00BD0DC2"/>
    <w:rsid w:val="00BD1062"/>
    <w:rsid w:val="00BD130A"/>
    <w:rsid w:val="00BD1547"/>
    <w:rsid w:val="00BD1C16"/>
    <w:rsid w:val="00BD31A4"/>
    <w:rsid w:val="00BD3F7F"/>
    <w:rsid w:val="00BD40AE"/>
    <w:rsid w:val="00BD4464"/>
    <w:rsid w:val="00BD4F05"/>
    <w:rsid w:val="00BD5129"/>
    <w:rsid w:val="00BD5529"/>
    <w:rsid w:val="00BD569A"/>
    <w:rsid w:val="00BD5B01"/>
    <w:rsid w:val="00BD5CB8"/>
    <w:rsid w:val="00BD69B6"/>
    <w:rsid w:val="00BD748E"/>
    <w:rsid w:val="00BD7CF5"/>
    <w:rsid w:val="00BD7DFA"/>
    <w:rsid w:val="00BE0539"/>
    <w:rsid w:val="00BE10B8"/>
    <w:rsid w:val="00BE1A91"/>
    <w:rsid w:val="00BE1BB0"/>
    <w:rsid w:val="00BE2764"/>
    <w:rsid w:val="00BE28DA"/>
    <w:rsid w:val="00BE39D9"/>
    <w:rsid w:val="00BE3DD6"/>
    <w:rsid w:val="00BE46F0"/>
    <w:rsid w:val="00BE539D"/>
    <w:rsid w:val="00BE5930"/>
    <w:rsid w:val="00BE5A53"/>
    <w:rsid w:val="00BE64AC"/>
    <w:rsid w:val="00BE67A0"/>
    <w:rsid w:val="00BE6A81"/>
    <w:rsid w:val="00BE787A"/>
    <w:rsid w:val="00BF0AD1"/>
    <w:rsid w:val="00BF0BCC"/>
    <w:rsid w:val="00BF0EA8"/>
    <w:rsid w:val="00BF1174"/>
    <w:rsid w:val="00BF139D"/>
    <w:rsid w:val="00BF21A8"/>
    <w:rsid w:val="00BF2C12"/>
    <w:rsid w:val="00BF36BE"/>
    <w:rsid w:val="00BF3EB1"/>
    <w:rsid w:val="00BF46B2"/>
    <w:rsid w:val="00BF4B9B"/>
    <w:rsid w:val="00BF502E"/>
    <w:rsid w:val="00BF5D3C"/>
    <w:rsid w:val="00BF5FE6"/>
    <w:rsid w:val="00BF718B"/>
    <w:rsid w:val="00C00A7A"/>
    <w:rsid w:val="00C01AB6"/>
    <w:rsid w:val="00C0250A"/>
    <w:rsid w:val="00C03165"/>
    <w:rsid w:val="00C0323E"/>
    <w:rsid w:val="00C0324C"/>
    <w:rsid w:val="00C037E6"/>
    <w:rsid w:val="00C038D8"/>
    <w:rsid w:val="00C03B76"/>
    <w:rsid w:val="00C03BB0"/>
    <w:rsid w:val="00C04147"/>
    <w:rsid w:val="00C04660"/>
    <w:rsid w:val="00C0478D"/>
    <w:rsid w:val="00C04BE8"/>
    <w:rsid w:val="00C04DFC"/>
    <w:rsid w:val="00C058E2"/>
    <w:rsid w:val="00C05DB2"/>
    <w:rsid w:val="00C0693C"/>
    <w:rsid w:val="00C06A0B"/>
    <w:rsid w:val="00C07BC6"/>
    <w:rsid w:val="00C07E7B"/>
    <w:rsid w:val="00C11B83"/>
    <w:rsid w:val="00C12510"/>
    <w:rsid w:val="00C12548"/>
    <w:rsid w:val="00C125ED"/>
    <w:rsid w:val="00C13B32"/>
    <w:rsid w:val="00C13C91"/>
    <w:rsid w:val="00C1436F"/>
    <w:rsid w:val="00C1459C"/>
    <w:rsid w:val="00C14740"/>
    <w:rsid w:val="00C14BEC"/>
    <w:rsid w:val="00C15BAF"/>
    <w:rsid w:val="00C170B2"/>
    <w:rsid w:val="00C174A9"/>
    <w:rsid w:val="00C17CEC"/>
    <w:rsid w:val="00C21D1F"/>
    <w:rsid w:val="00C2276B"/>
    <w:rsid w:val="00C23091"/>
    <w:rsid w:val="00C230D2"/>
    <w:rsid w:val="00C2335B"/>
    <w:rsid w:val="00C236B5"/>
    <w:rsid w:val="00C23DCE"/>
    <w:rsid w:val="00C24956"/>
    <w:rsid w:val="00C24AEF"/>
    <w:rsid w:val="00C24FEC"/>
    <w:rsid w:val="00C2533A"/>
    <w:rsid w:val="00C259AE"/>
    <w:rsid w:val="00C262D4"/>
    <w:rsid w:val="00C26550"/>
    <w:rsid w:val="00C27495"/>
    <w:rsid w:val="00C30D5F"/>
    <w:rsid w:val="00C311A1"/>
    <w:rsid w:val="00C317D1"/>
    <w:rsid w:val="00C31F0C"/>
    <w:rsid w:val="00C31F35"/>
    <w:rsid w:val="00C32629"/>
    <w:rsid w:val="00C32A36"/>
    <w:rsid w:val="00C32F7B"/>
    <w:rsid w:val="00C32FEA"/>
    <w:rsid w:val="00C33044"/>
    <w:rsid w:val="00C3345C"/>
    <w:rsid w:val="00C34623"/>
    <w:rsid w:val="00C34CAE"/>
    <w:rsid w:val="00C34D9B"/>
    <w:rsid w:val="00C3587A"/>
    <w:rsid w:val="00C35CE4"/>
    <w:rsid w:val="00C35D81"/>
    <w:rsid w:val="00C360C4"/>
    <w:rsid w:val="00C3620C"/>
    <w:rsid w:val="00C36776"/>
    <w:rsid w:val="00C36BF9"/>
    <w:rsid w:val="00C36E74"/>
    <w:rsid w:val="00C37372"/>
    <w:rsid w:val="00C400EC"/>
    <w:rsid w:val="00C40877"/>
    <w:rsid w:val="00C41087"/>
    <w:rsid w:val="00C41302"/>
    <w:rsid w:val="00C4220E"/>
    <w:rsid w:val="00C4281F"/>
    <w:rsid w:val="00C429C9"/>
    <w:rsid w:val="00C433A9"/>
    <w:rsid w:val="00C44180"/>
    <w:rsid w:val="00C447EA"/>
    <w:rsid w:val="00C448CB"/>
    <w:rsid w:val="00C44D73"/>
    <w:rsid w:val="00C452AB"/>
    <w:rsid w:val="00C457BB"/>
    <w:rsid w:val="00C46430"/>
    <w:rsid w:val="00C46473"/>
    <w:rsid w:val="00C465BF"/>
    <w:rsid w:val="00C4792A"/>
    <w:rsid w:val="00C47973"/>
    <w:rsid w:val="00C506AD"/>
    <w:rsid w:val="00C50C00"/>
    <w:rsid w:val="00C51407"/>
    <w:rsid w:val="00C514D2"/>
    <w:rsid w:val="00C51977"/>
    <w:rsid w:val="00C520C0"/>
    <w:rsid w:val="00C5242F"/>
    <w:rsid w:val="00C52B17"/>
    <w:rsid w:val="00C54919"/>
    <w:rsid w:val="00C5507B"/>
    <w:rsid w:val="00C55357"/>
    <w:rsid w:val="00C556CA"/>
    <w:rsid w:val="00C562EE"/>
    <w:rsid w:val="00C56C11"/>
    <w:rsid w:val="00C576AC"/>
    <w:rsid w:val="00C6068A"/>
    <w:rsid w:val="00C60D5D"/>
    <w:rsid w:val="00C60EC0"/>
    <w:rsid w:val="00C6132D"/>
    <w:rsid w:val="00C63CB4"/>
    <w:rsid w:val="00C64733"/>
    <w:rsid w:val="00C6482E"/>
    <w:rsid w:val="00C66D82"/>
    <w:rsid w:val="00C6750B"/>
    <w:rsid w:val="00C67748"/>
    <w:rsid w:val="00C677B9"/>
    <w:rsid w:val="00C67990"/>
    <w:rsid w:val="00C70814"/>
    <w:rsid w:val="00C71B79"/>
    <w:rsid w:val="00C71C2F"/>
    <w:rsid w:val="00C72065"/>
    <w:rsid w:val="00C72490"/>
    <w:rsid w:val="00C7270F"/>
    <w:rsid w:val="00C72757"/>
    <w:rsid w:val="00C7313A"/>
    <w:rsid w:val="00C74D9E"/>
    <w:rsid w:val="00C752F4"/>
    <w:rsid w:val="00C75630"/>
    <w:rsid w:val="00C777FF"/>
    <w:rsid w:val="00C77E50"/>
    <w:rsid w:val="00C80B79"/>
    <w:rsid w:val="00C8128B"/>
    <w:rsid w:val="00C82354"/>
    <w:rsid w:val="00C825E7"/>
    <w:rsid w:val="00C83834"/>
    <w:rsid w:val="00C841AC"/>
    <w:rsid w:val="00C86774"/>
    <w:rsid w:val="00C86ED0"/>
    <w:rsid w:val="00C873BD"/>
    <w:rsid w:val="00C9019C"/>
    <w:rsid w:val="00C9025D"/>
    <w:rsid w:val="00C902E2"/>
    <w:rsid w:val="00C9045A"/>
    <w:rsid w:val="00C90BBA"/>
    <w:rsid w:val="00C9148E"/>
    <w:rsid w:val="00C9198C"/>
    <w:rsid w:val="00C921B5"/>
    <w:rsid w:val="00C9356D"/>
    <w:rsid w:val="00C94426"/>
    <w:rsid w:val="00C9579E"/>
    <w:rsid w:val="00C9598E"/>
    <w:rsid w:val="00C96230"/>
    <w:rsid w:val="00CA03CF"/>
    <w:rsid w:val="00CA0C93"/>
    <w:rsid w:val="00CA1B10"/>
    <w:rsid w:val="00CA1D0F"/>
    <w:rsid w:val="00CA2A5C"/>
    <w:rsid w:val="00CA3F74"/>
    <w:rsid w:val="00CA466A"/>
    <w:rsid w:val="00CA4C0A"/>
    <w:rsid w:val="00CA4E35"/>
    <w:rsid w:val="00CA4F1E"/>
    <w:rsid w:val="00CA5C2D"/>
    <w:rsid w:val="00CA65D5"/>
    <w:rsid w:val="00CA70B6"/>
    <w:rsid w:val="00CA734E"/>
    <w:rsid w:val="00CA751E"/>
    <w:rsid w:val="00CA7573"/>
    <w:rsid w:val="00CA76DA"/>
    <w:rsid w:val="00CA7F93"/>
    <w:rsid w:val="00CA7FD5"/>
    <w:rsid w:val="00CB1431"/>
    <w:rsid w:val="00CB15A1"/>
    <w:rsid w:val="00CB1B7B"/>
    <w:rsid w:val="00CB31A1"/>
    <w:rsid w:val="00CB32B5"/>
    <w:rsid w:val="00CB3CD1"/>
    <w:rsid w:val="00CB3EA6"/>
    <w:rsid w:val="00CB4572"/>
    <w:rsid w:val="00CB4BA7"/>
    <w:rsid w:val="00CB6142"/>
    <w:rsid w:val="00CB6490"/>
    <w:rsid w:val="00CB6802"/>
    <w:rsid w:val="00CC0630"/>
    <w:rsid w:val="00CC0A21"/>
    <w:rsid w:val="00CC19DC"/>
    <w:rsid w:val="00CC23E7"/>
    <w:rsid w:val="00CC27DE"/>
    <w:rsid w:val="00CC2F60"/>
    <w:rsid w:val="00CC2F8C"/>
    <w:rsid w:val="00CC3780"/>
    <w:rsid w:val="00CC3D16"/>
    <w:rsid w:val="00CC6291"/>
    <w:rsid w:val="00CC7295"/>
    <w:rsid w:val="00CC7E05"/>
    <w:rsid w:val="00CD1D33"/>
    <w:rsid w:val="00CD1FC7"/>
    <w:rsid w:val="00CD30A9"/>
    <w:rsid w:val="00CD3262"/>
    <w:rsid w:val="00CD370F"/>
    <w:rsid w:val="00CD3C5A"/>
    <w:rsid w:val="00CD48E7"/>
    <w:rsid w:val="00CD5354"/>
    <w:rsid w:val="00CD59B0"/>
    <w:rsid w:val="00CD6180"/>
    <w:rsid w:val="00CD7731"/>
    <w:rsid w:val="00CE0B56"/>
    <w:rsid w:val="00CE0BE4"/>
    <w:rsid w:val="00CE0CDD"/>
    <w:rsid w:val="00CE104F"/>
    <w:rsid w:val="00CE1A88"/>
    <w:rsid w:val="00CE2C18"/>
    <w:rsid w:val="00CE31BC"/>
    <w:rsid w:val="00CE3FC6"/>
    <w:rsid w:val="00CE5013"/>
    <w:rsid w:val="00CE5FFF"/>
    <w:rsid w:val="00CE62CF"/>
    <w:rsid w:val="00CE63F4"/>
    <w:rsid w:val="00CE6A71"/>
    <w:rsid w:val="00CE7376"/>
    <w:rsid w:val="00CE794F"/>
    <w:rsid w:val="00CE7F8B"/>
    <w:rsid w:val="00CF056E"/>
    <w:rsid w:val="00CF1A89"/>
    <w:rsid w:val="00CF1A90"/>
    <w:rsid w:val="00CF1EBD"/>
    <w:rsid w:val="00CF2270"/>
    <w:rsid w:val="00CF2447"/>
    <w:rsid w:val="00CF25D6"/>
    <w:rsid w:val="00CF2952"/>
    <w:rsid w:val="00CF42E7"/>
    <w:rsid w:val="00CF44FD"/>
    <w:rsid w:val="00CF47C8"/>
    <w:rsid w:val="00CF546C"/>
    <w:rsid w:val="00CF6BEB"/>
    <w:rsid w:val="00CF6C1C"/>
    <w:rsid w:val="00CF762B"/>
    <w:rsid w:val="00D00D5C"/>
    <w:rsid w:val="00D00E66"/>
    <w:rsid w:val="00D01406"/>
    <w:rsid w:val="00D01EB1"/>
    <w:rsid w:val="00D02755"/>
    <w:rsid w:val="00D027D8"/>
    <w:rsid w:val="00D02F59"/>
    <w:rsid w:val="00D03ADF"/>
    <w:rsid w:val="00D03BBF"/>
    <w:rsid w:val="00D04EB1"/>
    <w:rsid w:val="00D061FE"/>
    <w:rsid w:val="00D068E2"/>
    <w:rsid w:val="00D06A6B"/>
    <w:rsid w:val="00D10B16"/>
    <w:rsid w:val="00D1109A"/>
    <w:rsid w:val="00D11868"/>
    <w:rsid w:val="00D118E2"/>
    <w:rsid w:val="00D12394"/>
    <w:rsid w:val="00D12547"/>
    <w:rsid w:val="00D13457"/>
    <w:rsid w:val="00D13B5E"/>
    <w:rsid w:val="00D13B60"/>
    <w:rsid w:val="00D150BC"/>
    <w:rsid w:val="00D158C1"/>
    <w:rsid w:val="00D169FD"/>
    <w:rsid w:val="00D16B0F"/>
    <w:rsid w:val="00D16D76"/>
    <w:rsid w:val="00D17F07"/>
    <w:rsid w:val="00D20C5B"/>
    <w:rsid w:val="00D21030"/>
    <w:rsid w:val="00D2133F"/>
    <w:rsid w:val="00D21FDB"/>
    <w:rsid w:val="00D229D9"/>
    <w:rsid w:val="00D22EBC"/>
    <w:rsid w:val="00D23F92"/>
    <w:rsid w:val="00D24D60"/>
    <w:rsid w:val="00D25C55"/>
    <w:rsid w:val="00D26264"/>
    <w:rsid w:val="00D26420"/>
    <w:rsid w:val="00D2651E"/>
    <w:rsid w:val="00D26CA7"/>
    <w:rsid w:val="00D27C1D"/>
    <w:rsid w:val="00D31CD9"/>
    <w:rsid w:val="00D31F3A"/>
    <w:rsid w:val="00D3280F"/>
    <w:rsid w:val="00D33200"/>
    <w:rsid w:val="00D34841"/>
    <w:rsid w:val="00D3611C"/>
    <w:rsid w:val="00D368BF"/>
    <w:rsid w:val="00D36DB6"/>
    <w:rsid w:val="00D40965"/>
    <w:rsid w:val="00D40C77"/>
    <w:rsid w:val="00D40D96"/>
    <w:rsid w:val="00D416D8"/>
    <w:rsid w:val="00D4187B"/>
    <w:rsid w:val="00D42389"/>
    <w:rsid w:val="00D42E33"/>
    <w:rsid w:val="00D42F90"/>
    <w:rsid w:val="00D43152"/>
    <w:rsid w:val="00D43432"/>
    <w:rsid w:val="00D43E94"/>
    <w:rsid w:val="00D43F09"/>
    <w:rsid w:val="00D449A2"/>
    <w:rsid w:val="00D45507"/>
    <w:rsid w:val="00D45E30"/>
    <w:rsid w:val="00D4741A"/>
    <w:rsid w:val="00D503C3"/>
    <w:rsid w:val="00D505D8"/>
    <w:rsid w:val="00D50DAB"/>
    <w:rsid w:val="00D5150C"/>
    <w:rsid w:val="00D528FE"/>
    <w:rsid w:val="00D5290C"/>
    <w:rsid w:val="00D52DFE"/>
    <w:rsid w:val="00D543CD"/>
    <w:rsid w:val="00D545BE"/>
    <w:rsid w:val="00D54F0B"/>
    <w:rsid w:val="00D55A46"/>
    <w:rsid w:val="00D55EF7"/>
    <w:rsid w:val="00D5679E"/>
    <w:rsid w:val="00D577F5"/>
    <w:rsid w:val="00D57D1D"/>
    <w:rsid w:val="00D57FF0"/>
    <w:rsid w:val="00D60B82"/>
    <w:rsid w:val="00D61E21"/>
    <w:rsid w:val="00D6278E"/>
    <w:rsid w:val="00D628C9"/>
    <w:rsid w:val="00D6345C"/>
    <w:rsid w:val="00D63EF9"/>
    <w:rsid w:val="00D63F0B"/>
    <w:rsid w:val="00D644F8"/>
    <w:rsid w:val="00D64A19"/>
    <w:rsid w:val="00D64D2D"/>
    <w:rsid w:val="00D658CC"/>
    <w:rsid w:val="00D65B66"/>
    <w:rsid w:val="00D669EB"/>
    <w:rsid w:val="00D66B60"/>
    <w:rsid w:val="00D674FB"/>
    <w:rsid w:val="00D67681"/>
    <w:rsid w:val="00D67B6D"/>
    <w:rsid w:val="00D701AF"/>
    <w:rsid w:val="00D70CE5"/>
    <w:rsid w:val="00D70F49"/>
    <w:rsid w:val="00D716C4"/>
    <w:rsid w:val="00D716E0"/>
    <w:rsid w:val="00D71869"/>
    <w:rsid w:val="00D7239A"/>
    <w:rsid w:val="00D728F7"/>
    <w:rsid w:val="00D7350B"/>
    <w:rsid w:val="00D73543"/>
    <w:rsid w:val="00D738BD"/>
    <w:rsid w:val="00D73A6C"/>
    <w:rsid w:val="00D73FB3"/>
    <w:rsid w:val="00D74739"/>
    <w:rsid w:val="00D74A3D"/>
    <w:rsid w:val="00D75301"/>
    <w:rsid w:val="00D757B6"/>
    <w:rsid w:val="00D76906"/>
    <w:rsid w:val="00D769A8"/>
    <w:rsid w:val="00D76B50"/>
    <w:rsid w:val="00D76E13"/>
    <w:rsid w:val="00D76ED7"/>
    <w:rsid w:val="00D77326"/>
    <w:rsid w:val="00D77C0C"/>
    <w:rsid w:val="00D77FCF"/>
    <w:rsid w:val="00D8026D"/>
    <w:rsid w:val="00D80586"/>
    <w:rsid w:val="00D809DC"/>
    <w:rsid w:val="00D80F53"/>
    <w:rsid w:val="00D81036"/>
    <w:rsid w:val="00D8111D"/>
    <w:rsid w:val="00D811AB"/>
    <w:rsid w:val="00D818AF"/>
    <w:rsid w:val="00D82AC9"/>
    <w:rsid w:val="00D83842"/>
    <w:rsid w:val="00D83986"/>
    <w:rsid w:val="00D83B2E"/>
    <w:rsid w:val="00D8576E"/>
    <w:rsid w:val="00D85A74"/>
    <w:rsid w:val="00D860C6"/>
    <w:rsid w:val="00D868D8"/>
    <w:rsid w:val="00D86DB6"/>
    <w:rsid w:val="00D871C1"/>
    <w:rsid w:val="00D874A0"/>
    <w:rsid w:val="00D875CD"/>
    <w:rsid w:val="00D87B0E"/>
    <w:rsid w:val="00D90050"/>
    <w:rsid w:val="00D90070"/>
    <w:rsid w:val="00D90211"/>
    <w:rsid w:val="00D90D3A"/>
    <w:rsid w:val="00D90EA8"/>
    <w:rsid w:val="00D91584"/>
    <w:rsid w:val="00D91D4C"/>
    <w:rsid w:val="00D9297E"/>
    <w:rsid w:val="00D92B57"/>
    <w:rsid w:val="00D93557"/>
    <w:rsid w:val="00D93AE8"/>
    <w:rsid w:val="00D93B8C"/>
    <w:rsid w:val="00D94D5A"/>
    <w:rsid w:val="00D950FB"/>
    <w:rsid w:val="00D95925"/>
    <w:rsid w:val="00D95FAF"/>
    <w:rsid w:val="00D96E45"/>
    <w:rsid w:val="00D9720D"/>
    <w:rsid w:val="00D97EFA"/>
    <w:rsid w:val="00DA176F"/>
    <w:rsid w:val="00DA1F95"/>
    <w:rsid w:val="00DA2FB3"/>
    <w:rsid w:val="00DA3464"/>
    <w:rsid w:val="00DA3A03"/>
    <w:rsid w:val="00DA3C66"/>
    <w:rsid w:val="00DA3FB7"/>
    <w:rsid w:val="00DA4919"/>
    <w:rsid w:val="00DA5A8F"/>
    <w:rsid w:val="00DA601A"/>
    <w:rsid w:val="00DA6119"/>
    <w:rsid w:val="00DA6120"/>
    <w:rsid w:val="00DA61CD"/>
    <w:rsid w:val="00DA6287"/>
    <w:rsid w:val="00DA6F98"/>
    <w:rsid w:val="00DA6FAE"/>
    <w:rsid w:val="00DA7275"/>
    <w:rsid w:val="00DA750B"/>
    <w:rsid w:val="00DB0235"/>
    <w:rsid w:val="00DB0977"/>
    <w:rsid w:val="00DB27AC"/>
    <w:rsid w:val="00DB2EF5"/>
    <w:rsid w:val="00DB34BE"/>
    <w:rsid w:val="00DB426B"/>
    <w:rsid w:val="00DB4349"/>
    <w:rsid w:val="00DB43E5"/>
    <w:rsid w:val="00DB48B4"/>
    <w:rsid w:val="00DB5088"/>
    <w:rsid w:val="00DB5314"/>
    <w:rsid w:val="00DB589D"/>
    <w:rsid w:val="00DB5FD6"/>
    <w:rsid w:val="00DB600B"/>
    <w:rsid w:val="00DB6B5C"/>
    <w:rsid w:val="00DB7348"/>
    <w:rsid w:val="00DB789D"/>
    <w:rsid w:val="00DB7BB3"/>
    <w:rsid w:val="00DB7DFB"/>
    <w:rsid w:val="00DC04D1"/>
    <w:rsid w:val="00DC0E0C"/>
    <w:rsid w:val="00DC18F5"/>
    <w:rsid w:val="00DC244C"/>
    <w:rsid w:val="00DC35DC"/>
    <w:rsid w:val="00DC420F"/>
    <w:rsid w:val="00DC4F9D"/>
    <w:rsid w:val="00DC5390"/>
    <w:rsid w:val="00DC59C1"/>
    <w:rsid w:val="00DC6203"/>
    <w:rsid w:val="00DC63FE"/>
    <w:rsid w:val="00DC6A58"/>
    <w:rsid w:val="00DC7253"/>
    <w:rsid w:val="00DC75BA"/>
    <w:rsid w:val="00DC7EA8"/>
    <w:rsid w:val="00DD228F"/>
    <w:rsid w:val="00DD2E0A"/>
    <w:rsid w:val="00DD3BCB"/>
    <w:rsid w:val="00DD40B8"/>
    <w:rsid w:val="00DD4136"/>
    <w:rsid w:val="00DD4755"/>
    <w:rsid w:val="00DD50B3"/>
    <w:rsid w:val="00DD51DC"/>
    <w:rsid w:val="00DD593E"/>
    <w:rsid w:val="00DD5A3D"/>
    <w:rsid w:val="00DD5FF1"/>
    <w:rsid w:val="00DD69C6"/>
    <w:rsid w:val="00DD7FB1"/>
    <w:rsid w:val="00DE07A1"/>
    <w:rsid w:val="00DE090E"/>
    <w:rsid w:val="00DE15EF"/>
    <w:rsid w:val="00DE197F"/>
    <w:rsid w:val="00DE1DDD"/>
    <w:rsid w:val="00DE2996"/>
    <w:rsid w:val="00DE4A8E"/>
    <w:rsid w:val="00DE4F15"/>
    <w:rsid w:val="00DE6DC7"/>
    <w:rsid w:val="00DE70CB"/>
    <w:rsid w:val="00DE78FF"/>
    <w:rsid w:val="00DE7BAF"/>
    <w:rsid w:val="00DE7F69"/>
    <w:rsid w:val="00DF014C"/>
    <w:rsid w:val="00DF0611"/>
    <w:rsid w:val="00DF0F72"/>
    <w:rsid w:val="00DF144A"/>
    <w:rsid w:val="00DF19ED"/>
    <w:rsid w:val="00DF1E17"/>
    <w:rsid w:val="00DF289E"/>
    <w:rsid w:val="00DF3981"/>
    <w:rsid w:val="00DF3A55"/>
    <w:rsid w:val="00DF40D9"/>
    <w:rsid w:val="00DF4A17"/>
    <w:rsid w:val="00DF4BCF"/>
    <w:rsid w:val="00DF539E"/>
    <w:rsid w:val="00DF56A3"/>
    <w:rsid w:val="00DF60B8"/>
    <w:rsid w:val="00DF79FA"/>
    <w:rsid w:val="00E00139"/>
    <w:rsid w:val="00E002B0"/>
    <w:rsid w:val="00E00FA9"/>
    <w:rsid w:val="00E01A24"/>
    <w:rsid w:val="00E0276D"/>
    <w:rsid w:val="00E04781"/>
    <w:rsid w:val="00E049F1"/>
    <w:rsid w:val="00E05568"/>
    <w:rsid w:val="00E05858"/>
    <w:rsid w:val="00E05FA8"/>
    <w:rsid w:val="00E06326"/>
    <w:rsid w:val="00E07C30"/>
    <w:rsid w:val="00E1000C"/>
    <w:rsid w:val="00E11897"/>
    <w:rsid w:val="00E11DF7"/>
    <w:rsid w:val="00E126C0"/>
    <w:rsid w:val="00E129F5"/>
    <w:rsid w:val="00E136F0"/>
    <w:rsid w:val="00E1469E"/>
    <w:rsid w:val="00E15043"/>
    <w:rsid w:val="00E1575B"/>
    <w:rsid w:val="00E20B73"/>
    <w:rsid w:val="00E20E57"/>
    <w:rsid w:val="00E22646"/>
    <w:rsid w:val="00E227E0"/>
    <w:rsid w:val="00E2283D"/>
    <w:rsid w:val="00E22A7C"/>
    <w:rsid w:val="00E23E6B"/>
    <w:rsid w:val="00E24CC7"/>
    <w:rsid w:val="00E25378"/>
    <w:rsid w:val="00E2545D"/>
    <w:rsid w:val="00E25A0A"/>
    <w:rsid w:val="00E25C31"/>
    <w:rsid w:val="00E26518"/>
    <w:rsid w:val="00E27BB9"/>
    <w:rsid w:val="00E27D91"/>
    <w:rsid w:val="00E27EC9"/>
    <w:rsid w:val="00E30371"/>
    <w:rsid w:val="00E303D4"/>
    <w:rsid w:val="00E310C6"/>
    <w:rsid w:val="00E317FF"/>
    <w:rsid w:val="00E333A1"/>
    <w:rsid w:val="00E3376C"/>
    <w:rsid w:val="00E34821"/>
    <w:rsid w:val="00E35DDD"/>
    <w:rsid w:val="00E35DE9"/>
    <w:rsid w:val="00E366CF"/>
    <w:rsid w:val="00E36784"/>
    <w:rsid w:val="00E36EC0"/>
    <w:rsid w:val="00E371FC"/>
    <w:rsid w:val="00E3785B"/>
    <w:rsid w:val="00E37C76"/>
    <w:rsid w:val="00E40F5C"/>
    <w:rsid w:val="00E411DB"/>
    <w:rsid w:val="00E412CB"/>
    <w:rsid w:val="00E41BCE"/>
    <w:rsid w:val="00E42566"/>
    <w:rsid w:val="00E428B6"/>
    <w:rsid w:val="00E42AF0"/>
    <w:rsid w:val="00E42ED2"/>
    <w:rsid w:val="00E42EF2"/>
    <w:rsid w:val="00E42F86"/>
    <w:rsid w:val="00E43E64"/>
    <w:rsid w:val="00E44619"/>
    <w:rsid w:val="00E44A6A"/>
    <w:rsid w:val="00E465A2"/>
    <w:rsid w:val="00E46FA8"/>
    <w:rsid w:val="00E475CC"/>
    <w:rsid w:val="00E478C9"/>
    <w:rsid w:val="00E47FCC"/>
    <w:rsid w:val="00E502C4"/>
    <w:rsid w:val="00E51736"/>
    <w:rsid w:val="00E51B8D"/>
    <w:rsid w:val="00E51F9C"/>
    <w:rsid w:val="00E5217A"/>
    <w:rsid w:val="00E546BC"/>
    <w:rsid w:val="00E55C96"/>
    <w:rsid w:val="00E55CDF"/>
    <w:rsid w:val="00E56BB9"/>
    <w:rsid w:val="00E573C5"/>
    <w:rsid w:val="00E614E5"/>
    <w:rsid w:val="00E62705"/>
    <w:rsid w:val="00E628A1"/>
    <w:rsid w:val="00E62CC2"/>
    <w:rsid w:val="00E62DF8"/>
    <w:rsid w:val="00E63802"/>
    <w:rsid w:val="00E639E0"/>
    <w:rsid w:val="00E63BAA"/>
    <w:rsid w:val="00E6428E"/>
    <w:rsid w:val="00E6516A"/>
    <w:rsid w:val="00E6556D"/>
    <w:rsid w:val="00E655EA"/>
    <w:rsid w:val="00E66113"/>
    <w:rsid w:val="00E667CB"/>
    <w:rsid w:val="00E66DBF"/>
    <w:rsid w:val="00E6786D"/>
    <w:rsid w:val="00E679DD"/>
    <w:rsid w:val="00E67F1A"/>
    <w:rsid w:val="00E707D5"/>
    <w:rsid w:val="00E71F80"/>
    <w:rsid w:val="00E72511"/>
    <w:rsid w:val="00E7367D"/>
    <w:rsid w:val="00E73994"/>
    <w:rsid w:val="00E73A39"/>
    <w:rsid w:val="00E73C99"/>
    <w:rsid w:val="00E74A62"/>
    <w:rsid w:val="00E75A51"/>
    <w:rsid w:val="00E75B90"/>
    <w:rsid w:val="00E76263"/>
    <w:rsid w:val="00E76365"/>
    <w:rsid w:val="00E763FE"/>
    <w:rsid w:val="00E765C2"/>
    <w:rsid w:val="00E76928"/>
    <w:rsid w:val="00E774C6"/>
    <w:rsid w:val="00E774EA"/>
    <w:rsid w:val="00E80C06"/>
    <w:rsid w:val="00E81471"/>
    <w:rsid w:val="00E81695"/>
    <w:rsid w:val="00E81ADE"/>
    <w:rsid w:val="00E81CF2"/>
    <w:rsid w:val="00E82B12"/>
    <w:rsid w:val="00E834E1"/>
    <w:rsid w:val="00E8426F"/>
    <w:rsid w:val="00E84BEE"/>
    <w:rsid w:val="00E84C5B"/>
    <w:rsid w:val="00E84DD8"/>
    <w:rsid w:val="00E85429"/>
    <w:rsid w:val="00E854CD"/>
    <w:rsid w:val="00E854F9"/>
    <w:rsid w:val="00E8582D"/>
    <w:rsid w:val="00E85FCE"/>
    <w:rsid w:val="00E864E9"/>
    <w:rsid w:val="00E86A11"/>
    <w:rsid w:val="00E86C3D"/>
    <w:rsid w:val="00E87876"/>
    <w:rsid w:val="00E87B55"/>
    <w:rsid w:val="00E87EB9"/>
    <w:rsid w:val="00E90249"/>
    <w:rsid w:val="00E90296"/>
    <w:rsid w:val="00E9094D"/>
    <w:rsid w:val="00E90BC9"/>
    <w:rsid w:val="00E90EBE"/>
    <w:rsid w:val="00E911D5"/>
    <w:rsid w:val="00E925B3"/>
    <w:rsid w:val="00E93225"/>
    <w:rsid w:val="00E94734"/>
    <w:rsid w:val="00E948B0"/>
    <w:rsid w:val="00E94EBA"/>
    <w:rsid w:val="00E95032"/>
    <w:rsid w:val="00E95134"/>
    <w:rsid w:val="00E955C4"/>
    <w:rsid w:val="00E95838"/>
    <w:rsid w:val="00E9709C"/>
    <w:rsid w:val="00E97151"/>
    <w:rsid w:val="00E972B1"/>
    <w:rsid w:val="00E97358"/>
    <w:rsid w:val="00EA02CF"/>
    <w:rsid w:val="00EA0ADC"/>
    <w:rsid w:val="00EA1197"/>
    <w:rsid w:val="00EA30D5"/>
    <w:rsid w:val="00EA31B7"/>
    <w:rsid w:val="00EA49BE"/>
    <w:rsid w:val="00EA49D6"/>
    <w:rsid w:val="00EA4CE8"/>
    <w:rsid w:val="00EA5412"/>
    <w:rsid w:val="00EA5572"/>
    <w:rsid w:val="00EA6155"/>
    <w:rsid w:val="00EA68E5"/>
    <w:rsid w:val="00EA7E78"/>
    <w:rsid w:val="00EB0775"/>
    <w:rsid w:val="00EB0EB1"/>
    <w:rsid w:val="00EB133C"/>
    <w:rsid w:val="00EB142A"/>
    <w:rsid w:val="00EB1585"/>
    <w:rsid w:val="00EB18AE"/>
    <w:rsid w:val="00EB19CA"/>
    <w:rsid w:val="00EB1C80"/>
    <w:rsid w:val="00EB2074"/>
    <w:rsid w:val="00EB25C7"/>
    <w:rsid w:val="00EB2A0E"/>
    <w:rsid w:val="00EB31F0"/>
    <w:rsid w:val="00EB38E3"/>
    <w:rsid w:val="00EB4D27"/>
    <w:rsid w:val="00EB660D"/>
    <w:rsid w:val="00EB6B66"/>
    <w:rsid w:val="00EB7579"/>
    <w:rsid w:val="00EB7F3F"/>
    <w:rsid w:val="00EC09FE"/>
    <w:rsid w:val="00EC1CC5"/>
    <w:rsid w:val="00EC2020"/>
    <w:rsid w:val="00EC20DE"/>
    <w:rsid w:val="00EC223B"/>
    <w:rsid w:val="00EC24AE"/>
    <w:rsid w:val="00EC2A15"/>
    <w:rsid w:val="00EC2A58"/>
    <w:rsid w:val="00EC2EC2"/>
    <w:rsid w:val="00EC3A1C"/>
    <w:rsid w:val="00EC3E77"/>
    <w:rsid w:val="00EC3EF3"/>
    <w:rsid w:val="00EC462C"/>
    <w:rsid w:val="00EC507D"/>
    <w:rsid w:val="00EC5277"/>
    <w:rsid w:val="00EC5657"/>
    <w:rsid w:val="00EC630A"/>
    <w:rsid w:val="00EC6A02"/>
    <w:rsid w:val="00EC6D54"/>
    <w:rsid w:val="00EC6F37"/>
    <w:rsid w:val="00EC704B"/>
    <w:rsid w:val="00EC74AF"/>
    <w:rsid w:val="00ED02C3"/>
    <w:rsid w:val="00ED17E0"/>
    <w:rsid w:val="00ED1E8D"/>
    <w:rsid w:val="00ED239E"/>
    <w:rsid w:val="00ED3473"/>
    <w:rsid w:val="00ED350E"/>
    <w:rsid w:val="00ED450B"/>
    <w:rsid w:val="00ED6019"/>
    <w:rsid w:val="00ED6A92"/>
    <w:rsid w:val="00ED6F9D"/>
    <w:rsid w:val="00ED7159"/>
    <w:rsid w:val="00EE001B"/>
    <w:rsid w:val="00EE036D"/>
    <w:rsid w:val="00EE0A2C"/>
    <w:rsid w:val="00EE1A2D"/>
    <w:rsid w:val="00EE1AAB"/>
    <w:rsid w:val="00EE43DB"/>
    <w:rsid w:val="00EE4874"/>
    <w:rsid w:val="00EE5511"/>
    <w:rsid w:val="00EE5AC5"/>
    <w:rsid w:val="00EE5C20"/>
    <w:rsid w:val="00EE6F1D"/>
    <w:rsid w:val="00EE7797"/>
    <w:rsid w:val="00EE78EF"/>
    <w:rsid w:val="00EE7C32"/>
    <w:rsid w:val="00EF137E"/>
    <w:rsid w:val="00EF1677"/>
    <w:rsid w:val="00EF1CE2"/>
    <w:rsid w:val="00EF2B0F"/>
    <w:rsid w:val="00EF407C"/>
    <w:rsid w:val="00EF494E"/>
    <w:rsid w:val="00EF5554"/>
    <w:rsid w:val="00EF58DB"/>
    <w:rsid w:val="00EF658F"/>
    <w:rsid w:val="00EF71B8"/>
    <w:rsid w:val="00EF71C2"/>
    <w:rsid w:val="00EF7FBE"/>
    <w:rsid w:val="00F00BE5"/>
    <w:rsid w:val="00F00D72"/>
    <w:rsid w:val="00F00F71"/>
    <w:rsid w:val="00F010F5"/>
    <w:rsid w:val="00F016AC"/>
    <w:rsid w:val="00F01715"/>
    <w:rsid w:val="00F01C1E"/>
    <w:rsid w:val="00F02070"/>
    <w:rsid w:val="00F02966"/>
    <w:rsid w:val="00F03096"/>
    <w:rsid w:val="00F030FC"/>
    <w:rsid w:val="00F03EC0"/>
    <w:rsid w:val="00F04BCD"/>
    <w:rsid w:val="00F059CE"/>
    <w:rsid w:val="00F06831"/>
    <w:rsid w:val="00F06962"/>
    <w:rsid w:val="00F078B4"/>
    <w:rsid w:val="00F07DF0"/>
    <w:rsid w:val="00F10183"/>
    <w:rsid w:val="00F12F26"/>
    <w:rsid w:val="00F13E01"/>
    <w:rsid w:val="00F14290"/>
    <w:rsid w:val="00F14FBD"/>
    <w:rsid w:val="00F15033"/>
    <w:rsid w:val="00F152CE"/>
    <w:rsid w:val="00F153C6"/>
    <w:rsid w:val="00F15623"/>
    <w:rsid w:val="00F157F1"/>
    <w:rsid w:val="00F1752E"/>
    <w:rsid w:val="00F21215"/>
    <w:rsid w:val="00F212FF"/>
    <w:rsid w:val="00F21F3F"/>
    <w:rsid w:val="00F22272"/>
    <w:rsid w:val="00F2406A"/>
    <w:rsid w:val="00F2439A"/>
    <w:rsid w:val="00F2465A"/>
    <w:rsid w:val="00F25A0B"/>
    <w:rsid w:val="00F25B64"/>
    <w:rsid w:val="00F2610A"/>
    <w:rsid w:val="00F272E2"/>
    <w:rsid w:val="00F30402"/>
    <w:rsid w:val="00F304AA"/>
    <w:rsid w:val="00F31422"/>
    <w:rsid w:val="00F314D2"/>
    <w:rsid w:val="00F31AA4"/>
    <w:rsid w:val="00F31D72"/>
    <w:rsid w:val="00F31E20"/>
    <w:rsid w:val="00F31E49"/>
    <w:rsid w:val="00F31E95"/>
    <w:rsid w:val="00F31ED3"/>
    <w:rsid w:val="00F328C5"/>
    <w:rsid w:val="00F3350C"/>
    <w:rsid w:val="00F33E0B"/>
    <w:rsid w:val="00F34436"/>
    <w:rsid w:val="00F346AD"/>
    <w:rsid w:val="00F3475D"/>
    <w:rsid w:val="00F351BF"/>
    <w:rsid w:val="00F368DB"/>
    <w:rsid w:val="00F36B29"/>
    <w:rsid w:val="00F36E8B"/>
    <w:rsid w:val="00F37C0E"/>
    <w:rsid w:val="00F37C14"/>
    <w:rsid w:val="00F37E6B"/>
    <w:rsid w:val="00F4025B"/>
    <w:rsid w:val="00F4281E"/>
    <w:rsid w:val="00F432DF"/>
    <w:rsid w:val="00F434B7"/>
    <w:rsid w:val="00F43B39"/>
    <w:rsid w:val="00F43D43"/>
    <w:rsid w:val="00F43D8E"/>
    <w:rsid w:val="00F45947"/>
    <w:rsid w:val="00F465EF"/>
    <w:rsid w:val="00F46926"/>
    <w:rsid w:val="00F46E5D"/>
    <w:rsid w:val="00F47867"/>
    <w:rsid w:val="00F47E69"/>
    <w:rsid w:val="00F47F8E"/>
    <w:rsid w:val="00F50435"/>
    <w:rsid w:val="00F52041"/>
    <w:rsid w:val="00F526E1"/>
    <w:rsid w:val="00F52A3B"/>
    <w:rsid w:val="00F5318B"/>
    <w:rsid w:val="00F531AC"/>
    <w:rsid w:val="00F547E5"/>
    <w:rsid w:val="00F555AD"/>
    <w:rsid w:val="00F556C2"/>
    <w:rsid w:val="00F55B70"/>
    <w:rsid w:val="00F55CAF"/>
    <w:rsid w:val="00F5612F"/>
    <w:rsid w:val="00F56141"/>
    <w:rsid w:val="00F568FF"/>
    <w:rsid w:val="00F569C1"/>
    <w:rsid w:val="00F56B34"/>
    <w:rsid w:val="00F56C34"/>
    <w:rsid w:val="00F6050E"/>
    <w:rsid w:val="00F60851"/>
    <w:rsid w:val="00F60E75"/>
    <w:rsid w:val="00F60EB3"/>
    <w:rsid w:val="00F61B50"/>
    <w:rsid w:val="00F6230F"/>
    <w:rsid w:val="00F62513"/>
    <w:rsid w:val="00F62733"/>
    <w:rsid w:val="00F6282B"/>
    <w:rsid w:val="00F62CE5"/>
    <w:rsid w:val="00F62E8F"/>
    <w:rsid w:val="00F6307A"/>
    <w:rsid w:val="00F633E6"/>
    <w:rsid w:val="00F6353C"/>
    <w:rsid w:val="00F6374A"/>
    <w:rsid w:val="00F6446E"/>
    <w:rsid w:val="00F65292"/>
    <w:rsid w:val="00F66822"/>
    <w:rsid w:val="00F66CAD"/>
    <w:rsid w:val="00F67360"/>
    <w:rsid w:val="00F701EB"/>
    <w:rsid w:val="00F72C6E"/>
    <w:rsid w:val="00F72DE0"/>
    <w:rsid w:val="00F74D46"/>
    <w:rsid w:val="00F75129"/>
    <w:rsid w:val="00F767EA"/>
    <w:rsid w:val="00F77C95"/>
    <w:rsid w:val="00F80595"/>
    <w:rsid w:val="00F80DA7"/>
    <w:rsid w:val="00F80DA9"/>
    <w:rsid w:val="00F8157B"/>
    <w:rsid w:val="00F81E09"/>
    <w:rsid w:val="00F8256F"/>
    <w:rsid w:val="00F8305F"/>
    <w:rsid w:val="00F8384F"/>
    <w:rsid w:val="00F83CC4"/>
    <w:rsid w:val="00F83E09"/>
    <w:rsid w:val="00F83EBB"/>
    <w:rsid w:val="00F84042"/>
    <w:rsid w:val="00F843D5"/>
    <w:rsid w:val="00F8453B"/>
    <w:rsid w:val="00F848F6"/>
    <w:rsid w:val="00F851E1"/>
    <w:rsid w:val="00F85BBA"/>
    <w:rsid w:val="00F85C1A"/>
    <w:rsid w:val="00F85DFB"/>
    <w:rsid w:val="00F871DF"/>
    <w:rsid w:val="00F87B59"/>
    <w:rsid w:val="00F87CAB"/>
    <w:rsid w:val="00F900D0"/>
    <w:rsid w:val="00F907AE"/>
    <w:rsid w:val="00F90B71"/>
    <w:rsid w:val="00F91516"/>
    <w:rsid w:val="00F916B3"/>
    <w:rsid w:val="00F91D84"/>
    <w:rsid w:val="00F92303"/>
    <w:rsid w:val="00F92317"/>
    <w:rsid w:val="00F927BF"/>
    <w:rsid w:val="00F938C6"/>
    <w:rsid w:val="00F9477B"/>
    <w:rsid w:val="00F94B16"/>
    <w:rsid w:val="00F94CAE"/>
    <w:rsid w:val="00F95C06"/>
    <w:rsid w:val="00F95C5C"/>
    <w:rsid w:val="00F95C62"/>
    <w:rsid w:val="00F96C61"/>
    <w:rsid w:val="00F96DA3"/>
    <w:rsid w:val="00F972C6"/>
    <w:rsid w:val="00F97B40"/>
    <w:rsid w:val="00F97D50"/>
    <w:rsid w:val="00FA0155"/>
    <w:rsid w:val="00FA041D"/>
    <w:rsid w:val="00FA0688"/>
    <w:rsid w:val="00FA0D56"/>
    <w:rsid w:val="00FA0FE3"/>
    <w:rsid w:val="00FA107D"/>
    <w:rsid w:val="00FA1B4A"/>
    <w:rsid w:val="00FA24FF"/>
    <w:rsid w:val="00FA3698"/>
    <w:rsid w:val="00FA388B"/>
    <w:rsid w:val="00FA3E83"/>
    <w:rsid w:val="00FA4010"/>
    <w:rsid w:val="00FA421F"/>
    <w:rsid w:val="00FA4EE4"/>
    <w:rsid w:val="00FA5154"/>
    <w:rsid w:val="00FA5DE3"/>
    <w:rsid w:val="00FA6301"/>
    <w:rsid w:val="00FA67BA"/>
    <w:rsid w:val="00FA6E72"/>
    <w:rsid w:val="00FA7A3F"/>
    <w:rsid w:val="00FA7DFB"/>
    <w:rsid w:val="00FB0181"/>
    <w:rsid w:val="00FB080B"/>
    <w:rsid w:val="00FB08C4"/>
    <w:rsid w:val="00FB0C3D"/>
    <w:rsid w:val="00FB124C"/>
    <w:rsid w:val="00FB1D50"/>
    <w:rsid w:val="00FB24E8"/>
    <w:rsid w:val="00FB26BE"/>
    <w:rsid w:val="00FB35A6"/>
    <w:rsid w:val="00FB392D"/>
    <w:rsid w:val="00FB4132"/>
    <w:rsid w:val="00FB4182"/>
    <w:rsid w:val="00FB43B9"/>
    <w:rsid w:val="00FB4C36"/>
    <w:rsid w:val="00FB54A1"/>
    <w:rsid w:val="00FB59E5"/>
    <w:rsid w:val="00FB5A04"/>
    <w:rsid w:val="00FB5BB8"/>
    <w:rsid w:val="00FB608A"/>
    <w:rsid w:val="00FB660E"/>
    <w:rsid w:val="00FB667A"/>
    <w:rsid w:val="00FB6B35"/>
    <w:rsid w:val="00FB7064"/>
    <w:rsid w:val="00FB74FD"/>
    <w:rsid w:val="00FB78F5"/>
    <w:rsid w:val="00FC046D"/>
    <w:rsid w:val="00FC0603"/>
    <w:rsid w:val="00FC0D66"/>
    <w:rsid w:val="00FC141A"/>
    <w:rsid w:val="00FC1A0E"/>
    <w:rsid w:val="00FC1BDD"/>
    <w:rsid w:val="00FC1CF5"/>
    <w:rsid w:val="00FC239C"/>
    <w:rsid w:val="00FC2A6B"/>
    <w:rsid w:val="00FC2B7F"/>
    <w:rsid w:val="00FC2D8D"/>
    <w:rsid w:val="00FC3ACB"/>
    <w:rsid w:val="00FC44CB"/>
    <w:rsid w:val="00FC45E0"/>
    <w:rsid w:val="00FC4A77"/>
    <w:rsid w:val="00FC540B"/>
    <w:rsid w:val="00FC5661"/>
    <w:rsid w:val="00FC58A6"/>
    <w:rsid w:val="00FC597B"/>
    <w:rsid w:val="00FC5A44"/>
    <w:rsid w:val="00FC615B"/>
    <w:rsid w:val="00FC73B6"/>
    <w:rsid w:val="00FC78BE"/>
    <w:rsid w:val="00FC7C87"/>
    <w:rsid w:val="00FD0C31"/>
    <w:rsid w:val="00FD0E81"/>
    <w:rsid w:val="00FD0EF8"/>
    <w:rsid w:val="00FD1102"/>
    <w:rsid w:val="00FD11AE"/>
    <w:rsid w:val="00FD1CB8"/>
    <w:rsid w:val="00FD1D63"/>
    <w:rsid w:val="00FD1F4D"/>
    <w:rsid w:val="00FD3F14"/>
    <w:rsid w:val="00FD4077"/>
    <w:rsid w:val="00FD67F3"/>
    <w:rsid w:val="00FD75D3"/>
    <w:rsid w:val="00FE03BB"/>
    <w:rsid w:val="00FE0C9A"/>
    <w:rsid w:val="00FE13D9"/>
    <w:rsid w:val="00FE17D0"/>
    <w:rsid w:val="00FE2144"/>
    <w:rsid w:val="00FE265A"/>
    <w:rsid w:val="00FE32B3"/>
    <w:rsid w:val="00FE3679"/>
    <w:rsid w:val="00FE4E23"/>
    <w:rsid w:val="00FE54B3"/>
    <w:rsid w:val="00FE5781"/>
    <w:rsid w:val="00FE57A6"/>
    <w:rsid w:val="00FE5847"/>
    <w:rsid w:val="00FE5DBB"/>
    <w:rsid w:val="00FF06E3"/>
    <w:rsid w:val="00FF0BEB"/>
    <w:rsid w:val="00FF0D31"/>
    <w:rsid w:val="00FF0F84"/>
    <w:rsid w:val="00FF12E6"/>
    <w:rsid w:val="00FF1DC7"/>
    <w:rsid w:val="00FF1EEF"/>
    <w:rsid w:val="00FF26FC"/>
    <w:rsid w:val="00FF32CE"/>
    <w:rsid w:val="00FF423D"/>
    <w:rsid w:val="00FF46BE"/>
    <w:rsid w:val="00FF4CBD"/>
    <w:rsid w:val="00FF595E"/>
    <w:rsid w:val="00FF6105"/>
    <w:rsid w:val="00FF769A"/>
    <w:rsid w:val="00FF79F2"/>
    <w:rsid w:val="01E0A34F"/>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32439"/>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CE6057"/>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EF0D7D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8EE39BD"/>
    <w:rsid w:val="2941AF87"/>
    <w:rsid w:val="29B0B993"/>
    <w:rsid w:val="29CB5E61"/>
    <w:rsid w:val="29D14A01"/>
    <w:rsid w:val="29DA8FDB"/>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DEDEE92"/>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2E8539A"/>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5C37609"/>
    <w:rsid w:val="464EC8FD"/>
    <w:rsid w:val="474187C0"/>
    <w:rsid w:val="475A2E0D"/>
    <w:rsid w:val="47624A10"/>
    <w:rsid w:val="4776970D"/>
    <w:rsid w:val="47812706"/>
    <w:rsid w:val="47A3470F"/>
    <w:rsid w:val="47BBCA8B"/>
    <w:rsid w:val="47EC3433"/>
    <w:rsid w:val="481B1820"/>
    <w:rsid w:val="4820444B"/>
    <w:rsid w:val="4850F535"/>
    <w:rsid w:val="48861A15"/>
    <w:rsid w:val="48E7B5BE"/>
    <w:rsid w:val="48F47459"/>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1D1228F"/>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D851C08"/>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2B9A4"/>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BFE56B7"/>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6DB9DA"/>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C3354481-7DA0-4847-BCCF-1C65197A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Ttulo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qFormat/>
    <w:rsid w:val="00C26550"/>
    <w:pPr>
      <w:tabs>
        <w:tab w:val="center" w:pos="4320"/>
        <w:tab w:val="right" w:pos="8640"/>
      </w:tabs>
    </w:pPr>
    <w:rPr>
      <w:rFonts w:ascii="Times" w:eastAsia="Malgun Gothic" w:hAnsi="Times"/>
      <w:szCs w:val="20"/>
      <w:lang w:eastAsia="ko-KR"/>
    </w:rPr>
  </w:style>
  <w:style w:type="paragraph" w:styleId="Piedepgina">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Textoindependiente">
    <w:name w:val="Body Text"/>
    <w:basedOn w:val="Normal"/>
    <w:qFormat/>
    <w:rsid w:val="00C26550"/>
    <w:pPr>
      <w:widowControl w:val="0"/>
      <w:suppressAutoHyphens/>
      <w:spacing w:after="120"/>
    </w:pPr>
    <w:rPr>
      <w:rFonts w:eastAsia="Malgun Gothic"/>
      <w:kern w:val="1"/>
    </w:rPr>
  </w:style>
  <w:style w:type="paragraph" w:styleId="Textodeglobo">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Nmerodepgina">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ipervnculo">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Refdecomentario">
    <w:name w:val="annotation reference"/>
    <w:basedOn w:val="Fuentedeprrafopredeter"/>
    <w:unhideWhenUsed/>
    <w:rsid w:val="00365664"/>
    <w:rPr>
      <w:sz w:val="18"/>
      <w:szCs w:val="18"/>
    </w:rPr>
  </w:style>
  <w:style w:type="paragraph" w:styleId="Textocomentario">
    <w:name w:val="annotation text"/>
    <w:basedOn w:val="Normal"/>
    <w:link w:val="TextocomentarioCar"/>
    <w:unhideWhenUsed/>
    <w:rsid w:val="00365664"/>
  </w:style>
  <w:style w:type="character" w:customStyle="1" w:styleId="TextocomentarioCar">
    <w:name w:val="Texto comentario Car"/>
    <w:basedOn w:val="Fuentedeprrafopredeter"/>
    <w:link w:val="Textocomentario"/>
    <w:rsid w:val="00365664"/>
    <w:rPr>
      <w:rFonts w:ascii="Times New Roman" w:eastAsia="SimSun" w:hAnsi="Times New Roman"/>
      <w:sz w:val="24"/>
      <w:szCs w:val="24"/>
      <w:lang w:val="en-CA" w:eastAsia="zh-CN"/>
    </w:rPr>
  </w:style>
  <w:style w:type="paragraph" w:styleId="Asuntodelcomentario">
    <w:name w:val="annotation subject"/>
    <w:basedOn w:val="Textocomentario"/>
    <w:next w:val="Textocomentario"/>
    <w:link w:val="AsuntodelcomentarioCar"/>
    <w:uiPriority w:val="99"/>
    <w:semiHidden/>
    <w:unhideWhenUsed/>
    <w:rsid w:val="00365664"/>
    <w:rPr>
      <w:b/>
      <w:bCs/>
    </w:rPr>
  </w:style>
  <w:style w:type="character" w:customStyle="1" w:styleId="AsuntodelcomentarioCar">
    <w:name w:val="Asunto del comentario Car"/>
    <w:basedOn w:val="TextocomentarioCar"/>
    <w:link w:val="Asuntodelcomentario"/>
    <w:uiPriority w:val="99"/>
    <w:semiHidden/>
    <w:rsid w:val="00365664"/>
    <w:rPr>
      <w:rFonts w:ascii="Times New Roman" w:eastAsia="SimSun" w:hAnsi="Times New Roman"/>
      <w:b/>
      <w:bCs/>
      <w:sz w:val="24"/>
      <w:szCs w:val="24"/>
      <w:lang w:val="en-CA" w:eastAsia="zh-CN"/>
    </w:rPr>
  </w:style>
  <w:style w:type="character" w:styleId="nfasis">
    <w:name w:val="Emphasis"/>
    <w:basedOn w:val="Fuentedeprrafopredeter"/>
    <w:uiPriority w:val="20"/>
    <w:qFormat/>
    <w:rsid w:val="00234C88"/>
    <w:rPr>
      <w:i/>
      <w:iCs/>
    </w:rPr>
  </w:style>
  <w:style w:type="paragraph" w:styleId="Revisi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Fuentedeprrafopredeter"/>
    <w:uiPriority w:val="99"/>
    <w:semiHidden/>
    <w:unhideWhenUsed/>
    <w:rsid w:val="007E1086"/>
    <w:rPr>
      <w:color w:val="605E5C"/>
      <w:shd w:val="clear" w:color="auto" w:fill="E1DFDD"/>
    </w:rPr>
  </w:style>
  <w:style w:type="character" w:customStyle="1" w:styleId="UnresolvedMention2">
    <w:name w:val="Unresolved Mention2"/>
    <w:basedOn w:val="Fuentedeprrafopredeter"/>
    <w:uiPriority w:val="99"/>
    <w:semiHidden/>
    <w:unhideWhenUsed/>
    <w:rsid w:val="00AF015F"/>
    <w:rPr>
      <w:color w:val="605E5C"/>
      <w:shd w:val="clear" w:color="auto" w:fill="E1DFDD"/>
    </w:rPr>
  </w:style>
  <w:style w:type="character" w:customStyle="1" w:styleId="13">
    <w:name w:val="확인되지 않은 멘션1"/>
    <w:basedOn w:val="Fuentedeprrafopredeter"/>
    <w:uiPriority w:val="99"/>
    <w:semiHidden/>
    <w:unhideWhenUsed/>
    <w:rsid w:val="003A4990"/>
    <w:rPr>
      <w:color w:val="605E5C"/>
      <w:shd w:val="clear" w:color="auto" w:fill="E1DFDD"/>
    </w:rPr>
  </w:style>
  <w:style w:type="paragraph" w:styleId="Prrafodelista">
    <w:name w:val="List Paragraph"/>
    <w:basedOn w:val="Normal"/>
    <w:uiPriority w:val="99"/>
    <w:rsid w:val="00D60B82"/>
    <w:pPr>
      <w:ind w:leftChars="400" w:left="800"/>
    </w:pPr>
  </w:style>
  <w:style w:type="character" w:customStyle="1" w:styleId="ui-provider">
    <w:name w:val="ui-provider"/>
    <w:basedOn w:val="Fuentedeprrafopredeter"/>
    <w:rsid w:val="0011015D"/>
  </w:style>
  <w:style w:type="character" w:customStyle="1" w:styleId="2">
    <w:name w:val="확인되지 않은 멘션2"/>
    <w:basedOn w:val="Fuentedeprrafopredeter"/>
    <w:uiPriority w:val="99"/>
    <w:semiHidden/>
    <w:unhideWhenUsed/>
    <w:rsid w:val="00E972B1"/>
    <w:rPr>
      <w:color w:val="605E5C"/>
      <w:shd w:val="clear" w:color="auto" w:fill="E1DFDD"/>
    </w:rPr>
  </w:style>
  <w:style w:type="character" w:customStyle="1" w:styleId="UnresolvedMention3">
    <w:name w:val="Unresolved Mention3"/>
    <w:basedOn w:val="Fuentedeprrafopredeter"/>
    <w:uiPriority w:val="99"/>
    <w:semiHidden/>
    <w:unhideWhenUsed/>
    <w:rsid w:val="007E537D"/>
    <w:rPr>
      <w:color w:val="605E5C"/>
      <w:shd w:val="clear" w:color="auto" w:fill="E1DFDD"/>
    </w:rPr>
  </w:style>
  <w:style w:type="character" w:customStyle="1" w:styleId="3">
    <w:name w:val="확인되지 않은 멘션3"/>
    <w:basedOn w:val="Fuentedeprrafopredeter"/>
    <w:uiPriority w:val="99"/>
    <w:semiHidden/>
    <w:unhideWhenUsed/>
    <w:rsid w:val="000E0538"/>
    <w:rPr>
      <w:color w:val="605E5C"/>
      <w:shd w:val="clear" w:color="auto" w:fill="E1DFDD"/>
    </w:rPr>
  </w:style>
  <w:style w:type="character" w:customStyle="1" w:styleId="Mencinsinresolver1">
    <w:name w:val="Mención sin resolver1"/>
    <w:basedOn w:val="Fuentedeprrafopredeter"/>
    <w:uiPriority w:val="99"/>
    <w:semiHidden/>
    <w:unhideWhenUsed/>
    <w:rsid w:val="00453D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7161">
      <w:bodyDiv w:val="1"/>
      <w:marLeft w:val="0"/>
      <w:marRight w:val="0"/>
      <w:marTop w:val="0"/>
      <w:marBottom w:val="0"/>
      <w:divBdr>
        <w:top w:val="none" w:sz="0" w:space="0" w:color="auto"/>
        <w:left w:val="none" w:sz="0" w:space="0" w:color="auto"/>
        <w:bottom w:val="none" w:sz="0" w:space="0" w:color="auto"/>
        <w:right w:val="none" w:sz="0" w:space="0" w:color="auto"/>
      </w:divBdr>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84155127">
      <w:bodyDiv w:val="1"/>
      <w:marLeft w:val="0"/>
      <w:marRight w:val="0"/>
      <w:marTop w:val="0"/>
      <w:marBottom w:val="0"/>
      <w:divBdr>
        <w:top w:val="none" w:sz="0" w:space="0" w:color="auto"/>
        <w:left w:val="none" w:sz="0" w:space="0" w:color="auto"/>
        <w:bottom w:val="none" w:sz="0" w:space="0" w:color="auto"/>
        <w:right w:val="none" w:sz="0" w:space="0" w:color="auto"/>
      </w:divBdr>
    </w:div>
    <w:div w:id="161237508">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941270">
      <w:bodyDiv w:val="1"/>
      <w:marLeft w:val="0"/>
      <w:marRight w:val="0"/>
      <w:marTop w:val="0"/>
      <w:marBottom w:val="0"/>
      <w:divBdr>
        <w:top w:val="none" w:sz="0" w:space="0" w:color="auto"/>
        <w:left w:val="none" w:sz="0" w:space="0" w:color="auto"/>
        <w:bottom w:val="none" w:sz="0" w:space="0" w:color="auto"/>
        <w:right w:val="none" w:sz="0" w:space="0" w:color="auto"/>
      </w:divBdr>
      <w:divsChild>
        <w:div w:id="1526165082">
          <w:marLeft w:val="0"/>
          <w:marRight w:val="0"/>
          <w:marTop w:val="0"/>
          <w:marBottom w:val="0"/>
          <w:divBdr>
            <w:top w:val="none" w:sz="0" w:space="0" w:color="auto"/>
            <w:left w:val="none" w:sz="0" w:space="0" w:color="auto"/>
            <w:bottom w:val="none" w:sz="0" w:space="0" w:color="auto"/>
            <w:right w:val="none" w:sz="0" w:space="0" w:color="auto"/>
          </w:divBdr>
          <w:divsChild>
            <w:div w:id="1564294527">
              <w:marLeft w:val="0"/>
              <w:marRight w:val="0"/>
              <w:marTop w:val="0"/>
              <w:marBottom w:val="0"/>
              <w:divBdr>
                <w:top w:val="none" w:sz="0" w:space="0" w:color="auto"/>
                <w:left w:val="none" w:sz="0" w:space="0" w:color="auto"/>
                <w:bottom w:val="none" w:sz="0" w:space="0" w:color="auto"/>
                <w:right w:val="none" w:sz="0" w:space="0" w:color="auto"/>
              </w:divBdr>
              <w:divsChild>
                <w:div w:id="2052344833">
                  <w:marLeft w:val="0"/>
                  <w:marRight w:val="0"/>
                  <w:marTop w:val="0"/>
                  <w:marBottom w:val="0"/>
                  <w:divBdr>
                    <w:top w:val="none" w:sz="0" w:space="0" w:color="auto"/>
                    <w:left w:val="none" w:sz="0" w:space="0" w:color="auto"/>
                    <w:bottom w:val="none" w:sz="0" w:space="0" w:color="auto"/>
                    <w:right w:val="none" w:sz="0" w:space="0" w:color="auto"/>
                  </w:divBdr>
                  <w:divsChild>
                    <w:div w:id="1963346105">
                      <w:marLeft w:val="0"/>
                      <w:marRight w:val="0"/>
                      <w:marTop w:val="0"/>
                      <w:marBottom w:val="0"/>
                      <w:divBdr>
                        <w:top w:val="none" w:sz="0" w:space="0" w:color="auto"/>
                        <w:left w:val="none" w:sz="0" w:space="0" w:color="auto"/>
                        <w:bottom w:val="none" w:sz="0" w:space="0" w:color="auto"/>
                        <w:right w:val="none" w:sz="0" w:space="0" w:color="auto"/>
                      </w:divBdr>
                      <w:divsChild>
                        <w:div w:id="1883011477">
                          <w:marLeft w:val="0"/>
                          <w:marRight w:val="0"/>
                          <w:marTop w:val="0"/>
                          <w:marBottom w:val="0"/>
                          <w:divBdr>
                            <w:top w:val="none" w:sz="0" w:space="0" w:color="auto"/>
                            <w:left w:val="none" w:sz="0" w:space="0" w:color="auto"/>
                            <w:bottom w:val="none" w:sz="0" w:space="0" w:color="auto"/>
                            <w:right w:val="none" w:sz="0" w:space="0" w:color="auto"/>
                          </w:divBdr>
                          <w:divsChild>
                            <w:div w:id="5188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9360852">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93160315">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65724972">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39918337">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32771361">
      <w:bodyDiv w:val="1"/>
      <w:marLeft w:val="0"/>
      <w:marRight w:val="0"/>
      <w:marTop w:val="0"/>
      <w:marBottom w:val="0"/>
      <w:divBdr>
        <w:top w:val="none" w:sz="0" w:space="0" w:color="auto"/>
        <w:left w:val="none" w:sz="0" w:space="0" w:color="auto"/>
        <w:bottom w:val="none" w:sz="0" w:space="0" w:color="auto"/>
        <w:right w:val="none" w:sz="0" w:space="0" w:color="auto"/>
      </w:divBdr>
    </w:div>
    <w:div w:id="774442738">
      <w:bodyDiv w:val="1"/>
      <w:marLeft w:val="0"/>
      <w:marRight w:val="0"/>
      <w:marTop w:val="0"/>
      <w:marBottom w:val="0"/>
      <w:divBdr>
        <w:top w:val="none" w:sz="0" w:space="0" w:color="auto"/>
        <w:left w:val="none" w:sz="0" w:space="0" w:color="auto"/>
        <w:bottom w:val="none" w:sz="0" w:space="0" w:color="auto"/>
        <w:right w:val="none" w:sz="0" w:space="0" w:color="auto"/>
      </w:divBdr>
      <w:divsChild>
        <w:div w:id="2055931138">
          <w:marLeft w:val="0"/>
          <w:marRight w:val="0"/>
          <w:marTop w:val="0"/>
          <w:marBottom w:val="0"/>
          <w:divBdr>
            <w:top w:val="none" w:sz="0" w:space="0" w:color="auto"/>
            <w:left w:val="none" w:sz="0" w:space="0" w:color="auto"/>
            <w:bottom w:val="none" w:sz="0" w:space="0" w:color="auto"/>
            <w:right w:val="none" w:sz="0" w:space="0" w:color="auto"/>
          </w:divBdr>
          <w:divsChild>
            <w:div w:id="122695883">
              <w:marLeft w:val="0"/>
              <w:marRight w:val="0"/>
              <w:marTop w:val="0"/>
              <w:marBottom w:val="0"/>
              <w:divBdr>
                <w:top w:val="none" w:sz="0" w:space="0" w:color="auto"/>
                <w:left w:val="none" w:sz="0" w:space="0" w:color="auto"/>
                <w:bottom w:val="none" w:sz="0" w:space="0" w:color="auto"/>
                <w:right w:val="none" w:sz="0" w:space="0" w:color="auto"/>
              </w:divBdr>
              <w:divsChild>
                <w:div w:id="1514756266">
                  <w:marLeft w:val="0"/>
                  <w:marRight w:val="0"/>
                  <w:marTop w:val="0"/>
                  <w:marBottom w:val="0"/>
                  <w:divBdr>
                    <w:top w:val="none" w:sz="0" w:space="0" w:color="auto"/>
                    <w:left w:val="none" w:sz="0" w:space="0" w:color="auto"/>
                    <w:bottom w:val="none" w:sz="0" w:space="0" w:color="auto"/>
                    <w:right w:val="none" w:sz="0" w:space="0" w:color="auto"/>
                  </w:divBdr>
                  <w:divsChild>
                    <w:div w:id="1569146971">
                      <w:marLeft w:val="0"/>
                      <w:marRight w:val="0"/>
                      <w:marTop w:val="0"/>
                      <w:marBottom w:val="0"/>
                      <w:divBdr>
                        <w:top w:val="none" w:sz="0" w:space="0" w:color="auto"/>
                        <w:left w:val="none" w:sz="0" w:space="0" w:color="auto"/>
                        <w:bottom w:val="none" w:sz="0" w:space="0" w:color="auto"/>
                        <w:right w:val="none" w:sz="0" w:space="0" w:color="auto"/>
                      </w:divBdr>
                      <w:divsChild>
                        <w:div w:id="1163424355">
                          <w:marLeft w:val="0"/>
                          <w:marRight w:val="0"/>
                          <w:marTop w:val="0"/>
                          <w:marBottom w:val="0"/>
                          <w:divBdr>
                            <w:top w:val="none" w:sz="0" w:space="0" w:color="auto"/>
                            <w:left w:val="none" w:sz="0" w:space="0" w:color="auto"/>
                            <w:bottom w:val="none" w:sz="0" w:space="0" w:color="auto"/>
                            <w:right w:val="none" w:sz="0" w:space="0" w:color="auto"/>
                          </w:divBdr>
                          <w:divsChild>
                            <w:div w:id="21208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972758210">
      <w:bodyDiv w:val="1"/>
      <w:marLeft w:val="0"/>
      <w:marRight w:val="0"/>
      <w:marTop w:val="0"/>
      <w:marBottom w:val="0"/>
      <w:divBdr>
        <w:top w:val="none" w:sz="0" w:space="0" w:color="auto"/>
        <w:left w:val="none" w:sz="0" w:space="0" w:color="auto"/>
        <w:bottom w:val="none" w:sz="0" w:space="0" w:color="auto"/>
        <w:right w:val="none" w:sz="0" w:space="0" w:color="auto"/>
      </w:divBdr>
    </w:div>
    <w:div w:id="976494129">
      <w:bodyDiv w:val="1"/>
      <w:marLeft w:val="0"/>
      <w:marRight w:val="0"/>
      <w:marTop w:val="0"/>
      <w:marBottom w:val="0"/>
      <w:divBdr>
        <w:top w:val="none" w:sz="0" w:space="0" w:color="auto"/>
        <w:left w:val="none" w:sz="0" w:space="0" w:color="auto"/>
        <w:bottom w:val="none" w:sz="0" w:space="0" w:color="auto"/>
        <w:right w:val="none" w:sz="0" w:space="0" w:color="auto"/>
      </w:divBdr>
    </w:div>
    <w:div w:id="981271838">
      <w:bodyDiv w:val="1"/>
      <w:marLeft w:val="0"/>
      <w:marRight w:val="0"/>
      <w:marTop w:val="0"/>
      <w:marBottom w:val="0"/>
      <w:divBdr>
        <w:top w:val="none" w:sz="0" w:space="0" w:color="auto"/>
        <w:left w:val="none" w:sz="0" w:space="0" w:color="auto"/>
        <w:bottom w:val="none" w:sz="0" w:space="0" w:color="auto"/>
        <w:right w:val="none" w:sz="0" w:space="0" w:color="auto"/>
      </w:divBdr>
    </w:div>
    <w:div w:id="101175925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591337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2187625">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0631802">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3017713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9107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6fb7ab-2206-429c-923a-3da7320dc9ae" xsi:nil="true"/>
    <lcf76f155ced4ddcb4097134ff3c332f xmlns="2ee390b9-3d14-4aae-8ccb-729b8de059d6">
      <Terms xmlns="http://schemas.microsoft.com/office/infopath/2007/PartnerControls"/>
    </lcf76f155ced4ddcb4097134ff3c332f>
    <ArchiverLinkFileType xmlns="2ee390b9-3d14-4aae-8ccb-729b8de059d6" xsi:nil="true"/>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9780FD3-9398-4FC6-9192-63AE1FA3B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356fb7ab-2206-429c-923a-3da7320dc9ae"/>
    <ds:schemaRef ds:uri="2ee390b9-3d14-4aae-8ccb-729b8de059d6"/>
  </ds:schemaRefs>
</ds:datastoreItem>
</file>

<file path=customXml/itemProps4.xml><?xml version="1.0" encoding="utf-8"?>
<ds:datastoreItem xmlns:ds="http://schemas.openxmlformats.org/officeDocument/2006/customXml" ds:itemID="{4FAF0A6C-C54A-4105-957B-6D740CC7E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732</Words>
  <Characters>4031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LGE</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Michel Solís Lugo</cp:lastModifiedBy>
  <cp:revision>5</cp:revision>
  <cp:lastPrinted>2023-04-11T17:14:00Z</cp:lastPrinted>
  <dcterms:created xsi:type="dcterms:W3CDTF">2025-02-17T21:22:00Z</dcterms:created>
  <dcterms:modified xsi:type="dcterms:W3CDTF">2025-02-18T15:26:00Z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2024-11-05T02:55:13Z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b03add26-f7f0-49f3-a1b5-a99010d28eee</vt:lpwstr>
  </property>
  <property fmtid="{D5CDD505-2E9C-101B-9397-08002B2CF9AE}" pid="11" name="MSIP_Label_cc6ed9fc-fefc-4a0c-a6d6-10cf236c0d4f_ContentBits">
    <vt:lpwstr>1</vt:lpwstr>
  </property>
</Properties>
</file>