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5972" w14:textId="77777777" w:rsidR="00F96189" w:rsidRPr="0047756C" w:rsidRDefault="00F96189" w:rsidP="00AE60A3">
      <w:pPr>
        <w:widowControl w:val="0"/>
        <w:rPr>
          <w:rFonts w:eastAsiaTheme="minorEastAsia"/>
          <w:bCs/>
          <w:sz w:val="28"/>
          <w:szCs w:val="28"/>
          <w:lang w:eastAsia="ko-KR"/>
        </w:rPr>
      </w:pPr>
    </w:p>
    <w:p w14:paraId="0192E9E9" w14:textId="77777777" w:rsidR="00624822" w:rsidRPr="00070D69" w:rsidRDefault="00624822" w:rsidP="00AD19CB">
      <w:pPr>
        <w:suppressAutoHyphens/>
        <w:rPr>
          <w:sz w:val="28"/>
          <w:szCs w:val="28"/>
          <w:lang w:eastAsia="ko-KR"/>
        </w:rPr>
      </w:pPr>
    </w:p>
    <w:p w14:paraId="524DFA02" w14:textId="0A2EA3FF" w:rsidR="00AD19CB" w:rsidRPr="00576155" w:rsidRDefault="00AD19CB" w:rsidP="00097CE3">
      <w:pPr>
        <w:suppressAutoHyphens/>
        <w:rPr>
          <w:rFonts w:eastAsiaTheme="minorEastAsia"/>
          <w:b/>
          <w:bCs/>
          <w:sz w:val="28"/>
          <w:szCs w:val="28"/>
          <w:lang w:val="es-MX" w:eastAsia="ko-KR"/>
        </w:rPr>
      </w:pPr>
    </w:p>
    <w:p w14:paraId="759BB6DC" w14:textId="6748A79D" w:rsidR="00C10C80" w:rsidRPr="007D7936" w:rsidRDefault="007D7936" w:rsidP="00AD19CB">
      <w:pPr>
        <w:suppressAutoHyphens/>
        <w:jc w:val="center"/>
        <w:rPr>
          <w:b/>
          <w:sz w:val="28"/>
          <w:lang w:val="es-MX"/>
        </w:rPr>
      </w:pPr>
      <w:r w:rsidRPr="007D7936">
        <w:rPr>
          <w:b/>
          <w:sz w:val="28"/>
          <w:lang w:val="es-MX"/>
        </w:rPr>
        <w:t xml:space="preserve">LG es reconocido por su excelencia en diseño en los </w:t>
      </w:r>
      <w:proofErr w:type="spellStart"/>
      <w:r w:rsidRPr="007D7936">
        <w:rPr>
          <w:b/>
          <w:sz w:val="28"/>
          <w:lang w:val="es-MX"/>
        </w:rPr>
        <w:t>iF</w:t>
      </w:r>
      <w:proofErr w:type="spellEnd"/>
      <w:r w:rsidRPr="007D7936">
        <w:rPr>
          <w:b/>
          <w:sz w:val="28"/>
          <w:lang w:val="es-MX"/>
        </w:rPr>
        <w:t xml:space="preserve"> </w:t>
      </w:r>
      <w:proofErr w:type="spellStart"/>
      <w:r w:rsidRPr="007D7936">
        <w:rPr>
          <w:b/>
          <w:sz w:val="28"/>
          <w:lang w:val="es-MX"/>
        </w:rPr>
        <w:t>Design</w:t>
      </w:r>
      <w:proofErr w:type="spellEnd"/>
      <w:r w:rsidRPr="007D7936">
        <w:rPr>
          <w:b/>
          <w:sz w:val="28"/>
          <w:lang w:val="es-MX"/>
        </w:rPr>
        <w:t xml:space="preserve"> </w:t>
      </w:r>
      <w:proofErr w:type="spellStart"/>
      <w:r w:rsidRPr="007D7936">
        <w:rPr>
          <w:b/>
          <w:sz w:val="28"/>
          <w:lang w:val="es-MX"/>
        </w:rPr>
        <w:t>Award</w:t>
      </w:r>
      <w:proofErr w:type="spellEnd"/>
      <w:r w:rsidRPr="007D7936">
        <w:rPr>
          <w:b/>
          <w:sz w:val="28"/>
          <w:lang w:val="es-MX"/>
        </w:rPr>
        <w:t xml:space="preserve"> 2025</w:t>
      </w:r>
    </w:p>
    <w:p w14:paraId="6953146A" w14:textId="77777777" w:rsidR="007D7936" w:rsidRPr="007D7936" w:rsidRDefault="007D7936" w:rsidP="00AD19CB">
      <w:pPr>
        <w:suppressAutoHyphens/>
        <w:jc w:val="center"/>
        <w:rPr>
          <w:b/>
          <w:bCs/>
          <w:sz w:val="6"/>
          <w:szCs w:val="6"/>
          <w:highlight w:val="yellow"/>
          <w:lang w:val="es-MX"/>
        </w:rPr>
      </w:pPr>
    </w:p>
    <w:p w14:paraId="39B848D4" w14:textId="77777777" w:rsidR="00097CE3" w:rsidRPr="00097CE3" w:rsidRDefault="00097CE3" w:rsidP="00874B5E">
      <w:pPr>
        <w:suppressAutoHyphens/>
        <w:jc w:val="center"/>
        <w:rPr>
          <w:rFonts w:eastAsia="Malgun Gothic"/>
          <w:i/>
          <w:lang w:val="es-MX" w:eastAsia="ko-KR"/>
        </w:rPr>
      </w:pPr>
    </w:p>
    <w:p w14:paraId="11C0ED65" w14:textId="697146DC" w:rsidR="00862E95" w:rsidRPr="007D7936" w:rsidRDefault="007D7936" w:rsidP="00874B5E">
      <w:pPr>
        <w:suppressAutoHyphens/>
        <w:jc w:val="center"/>
        <w:rPr>
          <w:rFonts w:eastAsiaTheme="minorEastAsia"/>
          <w:i/>
          <w:color w:val="0D0D0D"/>
          <w:sz w:val="36"/>
          <w:szCs w:val="36"/>
          <w:shd w:val="clear" w:color="auto" w:fill="FFFFFF"/>
          <w:lang w:val="es-MX" w:eastAsia="ko-KR"/>
        </w:rPr>
      </w:pPr>
      <w:r w:rsidRPr="007D7936">
        <w:rPr>
          <w:i/>
          <w:lang w:val="es-MX"/>
        </w:rPr>
        <w:t>La compañía recibe 36 premios, incluyendo el prestigioso Oro por el revolucionario LG SIGNATURE OLED T</w:t>
      </w:r>
    </w:p>
    <w:p w14:paraId="6C26745E" w14:textId="77777777" w:rsidR="00097CE3" w:rsidRPr="00097CE3" w:rsidRDefault="00097CE3" w:rsidP="004058BF">
      <w:pPr>
        <w:widowControl w:val="0"/>
        <w:spacing w:line="360" w:lineRule="auto"/>
        <w:jc w:val="both"/>
        <w:rPr>
          <w:rFonts w:eastAsia="Dotum"/>
          <w:b/>
          <w:bCs/>
          <w:lang w:val="es-MX" w:eastAsia="ko-KR"/>
        </w:rPr>
      </w:pPr>
    </w:p>
    <w:p w14:paraId="26472F4A" w14:textId="15E4FFD7" w:rsidR="00F01978" w:rsidRPr="007D7936" w:rsidRDefault="007D7936" w:rsidP="004058BF">
      <w:pPr>
        <w:widowControl w:val="0"/>
        <w:spacing w:line="360" w:lineRule="auto"/>
        <w:jc w:val="both"/>
        <w:rPr>
          <w:rFonts w:eastAsiaTheme="minorEastAsia"/>
          <w:lang w:val="es-MX" w:eastAsia="ko-KR"/>
        </w:rPr>
      </w:pPr>
      <w:r w:rsidRPr="007D7936">
        <w:rPr>
          <w:b/>
          <w:lang w:val="es-MX"/>
        </w:rPr>
        <w:t xml:space="preserve">Ciudad de México, </w:t>
      </w:r>
      <w:r w:rsidR="00097CE3">
        <w:rPr>
          <w:b/>
          <w:lang w:val="es-MX"/>
        </w:rPr>
        <w:t>6</w:t>
      </w:r>
      <w:r w:rsidRPr="007D7936">
        <w:rPr>
          <w:b/>
          <w:lang w:val="es-MX"/>
        </w:rPr>
        <w:t xml:space="preserve"> de marzo de 2025</w:t>
      </w:r>
      <w:r w:rsidRPr="007D7936">
        <w:rPr>
          <w:lang w:val="es-MX"/>
        </w:rPr>
        <w:t xml:space="preserve"> — LG </w:t>
      </w:r>
      <w:proofErr w:type="spellStart"/>
      <w:r w:rsidRPr="007D7936">
        <w:rPr>
          <w:lang w:val="es-MX"/>
        </w:rPr>
        <w:t>Electronics</w:t>
      </w:r>
      <w:proofErr w:type="spellEnd"/>
      <w:r w:rsidRPr="007D7936">
        <w:rPr>
          <w:lang w:val="es-MX"/>
        </w:rPr>
        <w:t xml:space="preserve"> (LG) reafirma su liderazgo en diseño con una destacada participación en los </w:t>
      </w:r>
      <w:proofErr w:type="spellStart"/>
      <w:r w:rsidRPr="007D7936">
        <w:rPr>
          <w:lang w:val="es-MX"/>
        </w:rPr>
        <w:t>iF</w:t>
      </w:r>
      <w:proofErr w:type="spellEnd"/>
      <w:r w:rsidRPr="007D7936">
        <w:rPr>
          <w:lang w:val="es-MX"/>
        </w:rPr>
        <w:t xml:space="preserve"> </w:t>
      </w:r>
      <w:proofErr w:type="spellStart"/>
      <w:r w:rsidRPr="007D7936">
        <w:rPr>
          <w:lang w:val="es-MX"/>
        </w:rPr>
        <w:t>Design</w:t>
      </w:r>
      <w:proofErr w:type="spellEnd"/>
      <w:r w:rsidRPr="007D7936">
        <w:rPr>
          <w:lang w:val="es-MX"/>
        </w:rPr>
        <w:t xml:space="preserve"> </w:t>
      </w:r>
      <w:proofErr w:type="spellStart"/>
      <w:r w:rsidRPr="007D7936">
        <w:rPr>
          <w:lang w:val="es-MX"/>
        </w:rPr>
        <w:t>Award</w:t>
      </w:r>
      <w:proofErr w:type="spellEnd"/>
      <w:r w:rsidRPr="007D7936">
        <w:rPr>
          <w:lang w:val="es-MX"/>
        </w:rPr>
        <w:t xml:space="preserve"> 2025, donde obtuvo un total de </w:t>
      </w:r>
      <w:r w:rsidRPr="007D7936">
        <w:rPr>
          <w:bCs/>
          <w:lang w:val="es-MX"/>
        </w:rPr>
        <w:t>36 premios</w:t>
      </w:r>
      <w:r w:rsidRPr="007D7936">
        <w:rPr>
          <w:lang w:val="es-MX"/>
        </w:rPr>
        <w:t xml:space="preserve">, incluyendo el codiciado </w:t>
      </w:r>
      <w:r w:rsidRPr="007D7936">
        <w:rPr>
          <w:bCs/>
          <w:lang w:val="es-MX"/>
        </w:rPr>
        <w:t>Galardón de Oro</w:t>
      </w:r>
      <w:r w:rsidRPr="007D7936">
        <w:rPr>
          <w:lang w:val="es-MX"/>
        </w:rPr>
        <w:t>. Este reconocimiento subraya el compromiso inquebrantable de la compañía con la innovación en diseño y la creación de experiencias superiores para los consumidores.</w:t>
      </w:r>
    </w:p>
    <w:p w14:paraId="35991220" w14:textId="77777777" w:rsidR="00097CE3" w:rsidRDefault="00097CE3" w:rsidP="00097CE3">
      <w:pPr>
        <w:widowControl w:val="0"/>
        <w:spacing w:line="360" w:lineRule="auto"/>
        <w:jc w:val="both"/>
        <w:rPr>
          <w:rFonts w:eastAsiaTheme="minorEastAsia"/>
          <w:lang w:eastAsia="ko-KR"/>
        </w:rPr>
      </w:pPr>
    </w:p>
    <w:p w14:paraId="2ABE1303" w14:textId="6696787C" w:rsidR="00097CE3" w:rsidRDefault="007D7936" w:rsidP="00097CE3">
      <w:pPr>
        <w:widowControl w:val="0"/>
        <w:spacing w:line="360" w:lineRule="auto"/>
        <w:jc w:val="both"/>
        <w:rPr>
          <w:rFonts w:eastAsiaTheme="minorEastAsia"/>
          <w:lang w:val="es-MX" w:eastAsia="ko-KR"/>
        </w:rPr>
      </w:pPr>
      <w:r w:rsidRPr="007D7936">
        <w:rPr>
          <w:lang w:val="es-MX"/>
        </w:rPr>
        <w:t xml:space="preserve">El </w:t>
      </w:r>
      <w:proofErr w:type="spellStart"/>
      <w:r w:rsidRPr="007D7936">
        <w:rPr>
          <w:bCs/>
          <w:lang w:val="es-MX"/>
        </w:rPr>
        <w:t>iF</w:t>
      </w:r>
      <w:proofErr w:type="spellEnd"/>
      <w:r w:rsidRPr="007D7936">
        <w:rPr>
          <w:bCs/>
          <w:lang w:val="es-MX"/>
        </w:rPr>
        <w:t xml:space="preserve"> </w:t>
      </w:r>
      <w:proofErr w:type="spellStart"/>
      <w:r w:rsidRPr="007D7936">
        <w:rPr>
          <w:bCs/>
          <w:lang w:val="es-MX"/>
        </w:rPr>
        <w:t>Design</w:t>
      </w:r>
      <w:proofErr w:type="spellEnd"/>
      <w:r w:rsidRPr="007D7936">
        <w:rPr>
          <w:bCs/>
          <w:lang w:val="es-MX"/>
        </w:rPr>
        <w:t xml:space="preserve"> </w:t>
      </w:r>
      <w:proofErr w:type="spellStart"/>
      <w:r w:rsidRPr="007D7936">
        <w:rPr>
          <w:bCs/>
          <w:lang w:val="es-MX"/>
        </w:rPr>
        <w:t>Award</w:t>
      </w:r>
      <w:proofErr w:type="spellEnd"/>
      <w:r w:rsidRPr="007D7936">
        <w:rPr>
          <w:lang w:val="es-MX"/>
        </w:rPr>
        <w:t xml:space="preserve">, que se celebra anualmente en Alemania, es uno de los certámenes más prestigiosos del mundo en diseño industrial, junto con el </w:t>
      </w:r>
      <w:r w:rsidRPr="007D7936">
        <w:rPr>
          <w:bCs/>
          <w:lang w:val="es-MX"/>
        </w:rPr>
        <w:t xml:space="preserve">Red </w:t>
      </w:r>
      <w:proofErr w:type="spellStart"/>
      <w:r w:rsidRPr="007D7936">
        <w:rPr>
          <w:bCs/>
          <w:lang w:val="es-MX"/>
        </w:rPr>
        <w:t>Dot</w:t>
      </w:r>
      <w:proofErr w:type="spellEnd"/>
      <w:r w:rsidRPr="007D7936">
        <w:rPr>
          <w:bCs/>
          <w:lang w:val="es-MX"/>
        </w:rPr>
        <w:t xml:space="preserve"> </w:t>
      </w:r>
      <w:proofErr w:type="spellStart"/>
      <w:r w:rsidRPr="007D7936">
        <w:rPr>
          <w:bCs/>
          <w:lang w:val="es-MX"/>
        </w:rPr>
        <w:t>Award</w:t>
      </w:r>
      <w:proofErr w:type="spellEnd"/>
      <w:r w:rsidRPr="007D7936">
        <w:rPr>
          <w:lang w:val="es-MX"/>
        </w:rPr>
        <w:t xml:space="preserve"> y el </w:t>
      </w:r>
      <w:r w:rsidRPr="007D7936">
        <w:rPr>
          <w:bCs/>
          <w:lang w:val="es-MX"/>
        </w:rPr>
        <w:t xml:space="preserve">International </w:t>
      </w:r>
      <w:proofErr w:type="spellStart"/>
      <w:r w:rsidRPr="007D7936">
        <w:rPr>
          <w:bCs/>
          <w:lang w:val="es-MX"/>
        </w:rPr>
        <w:t>Design</w:t>
      </w:r>
      <w:proofErr w:type="spellEnd"/>
      <w:r w:rsidRPr="007D7936">
        <w:rPr>
          <w:bCs/>
          <w:lang w:val="es-MX"/>
        </w:rPr>
        <w:t xml:space="preserve"> </w:t>
      </w:r>
      <w:proofErr w:type="spellStart"/>
      <w:r w:rsidRPr="007D7936">
        <w:rPr>
          <w:bCs/>
          <w:lang w:val="es-MX"/>
        </w:rPr>
        <w:t>Excellence</w:t>
      </w:r>
      <w:proofErr w:type="spellEnd"/>
      <w:r w:rsidRPr="007D7936">
        <w:rPr>
          <w:bCs/>
          <w:lang w:val="es-MX"/>
        </w:rPr>
        <w:t xml:space="preserve"> </w:t>
      </w:r>
      <w:proofErr w:type="spellStart"/>
      <w:r w:rsidRPr="007D7936">
        <w:rPr>
          <w:bCs/>
          <w:lang w:val="es-MX"/>
        </w:rPr>
        <w:t>Award</w:t>
      </w:r>
      <w:proofErr w:type="spellEnd"/>
      <w:r w:rsidRPr="007D7936">
        <w:rPr>
          <w:bCs/>
          <w:lang w:val="es-MX"/>
        </w:rPr>
        <w:t xml:space="preserve"> (IDEA)</w:t>
      </w:r>
      <w:r w:rsidRPr="007D7936">
        <w:rPr>
          <w:lang w:val="es-MX"/>
        </w:rPr>
        <w:t xml:space="preserve">. El premio reconoce logros sobresalientes en nueve categorías: </w:t>
      </w:r>
      <w:r w:rsidRPr="007D7936">
        <w:rPr>
          <w:bCs/>
          <w:lang w:val="es-MX"/>
        </w:rPr>
        <w:t>Producto, Comunicación, Experiencia de Usuario (UX), Interfaz de Usuario (UI), Empaque, Arquitectura Interior, Concepto Profesional, Arquitectura y Diseño de Servicios</w:t>
      </w:r>
      <w:r w:rsidRPr="007D7936">
        <w:rPr>
          <w:lang w:val="es-MX"/>
        </w:rPr>
        <w:t>.</w:t>
      </w:r>
    </w:p>
    <w:p w14:paraId="51F8F9B1" w14:textId="7192E091" w:rsidR="007D7936" w:rsidRPr="00097CE3" w:rsidRDefault="007D7936" w:rsidP="00097CE3">
      <w:pPr>
        <w:widowControl w:val="0"/>
        <w:spacing w:line="360" w:lineRule="auto"/>
        <w:jc w:val="both"/>
        <w:rPr>
          <w:rFonts w:eastAsiaTheme="minorEastAsia"/>
          <w:lang w:val="es-MX" w:eastAsia="ko-KR"/>
        </w:rPr>
      </w:pPr>
      <w:r w:rsidRPr="007D7936">
        <w:rPr>
          <w:rFonts w:eastAsia="Times New Roman"/>
          <w:lang w:val="es-MX" w:eastAsia="ko-KR"/>
        </w:rPr>
        <w:t xml:space="preserve">Este año, el revolucionario </w:t>
      </w:r>
      <w:r w:rsidRPr="007D7936">
        <w:rPr>
          <w:rFonts w:eastAsia="Times New Roman"/>
          <w:bCs/>
          <w:lang w:val="es-MX" w:eastAsia="ko-KR"/>
        </w:rPr>
        <w:t>LG SIGNATURE OLED T</w:t>
      </w:r>
      <w:r w:rsidRPr="007D7936">
        <w:rPr>
          <w:rFonts w:eastAsia="Times New Roman"/>
          <w:lang w:val="es-MX" w:eastAsia="ko-KR"/>
        </w:rPr>
        <w:t xml:space="preserve">, el primer televisor OLED 4K verdaderamente </w:t>
      </w:r>
      <w:r w:rsidRPr="007D7936">
        <w:rPr>
          <w:rFonts w:eastAsia="Times New Roman"/>
          <w:bCs/>
          <w:lang w:val="es-MX" w:eastAsia="ko-KR"/>
        </w:rPr>
        <w:t>transparente e inalámbrico</w:t>
      </w:r>
      <w:r w:rsidRPr="007D7936">
        <w:rPr>
          <w:rFonts w:eastAsia="Times New Roman"/>
          <w:lang w:val="es-MX" w:eastAsia="ko-KR"/>
        </w:rPr>
        <w:t xml:space="preserve"> del mundo*, se llevó el </w:t>
      </w:r>
      <w:r w:rsidRPr="007D7936">
        <w:rPr>
          <w:rFonts w:eastAsia="Times New Roman"/>
          <w:bCs/>
          <w:lang w:val="es-MX" w:eastAsia="ko-KR"/>
        </w:rPr>
        <w:t>Galardón de Oro</w:t>
      </w:r>
      <w:r w:rsidRPr="007D7936">
        <w:rPr>
          <w:rFonts w:eastAsia="Times New Roman"/>
          <w:lang w:val="es-MX" w:eastAsia="ko-KR"/>
        </w:rPr>
        <w:t xml:space="preserve"> en la categoría de Producto. Su capacidad para alternar entre </w:t>
      </w:r>
      <w:r w:rsidRPr="007D7936">
        <w:rPr>
          <w:rFonts w:eastAsia="Times New Roman"/>
          <w:bCs/>
          <w:lang w:val="es-MX" w:eastAsia="ko-KR"/>
        </w:rPr>
        <w:t>modo transparente y pantalla opaca</w:t>
      </w:r>
      <w:r w:rsidRPr="007D7936">
        <w:rPr>
          <w:rFonts w:eastAsia="Times New Roman"/>
          <w:lang w:val="es-MX" w:eastAsia="ko-KR"/>
        </w:rPr>
        <w:t xml:space="preserve"> permite disfrutar de la experiencia OLED con mayor libertad en cualquier espacio.</w:t>
      </w:r>
    </w:p>
    <w:p w14:paraId="52473E43" w14:textId="21C7D0EA" w:rsidR="00B10EAD" w:rsidRPr="00097CE3" w:rsidRDefault="007D7936" w:rsidP="00097CE3">
      <w:pPr>
        <w:spacing w:before="100" w:beforeAutospacing="1" w:after="100" w:afterAutospacing="1"/>
        <w:rPr>
          <w:del w:id="0" w:author="José Maria Saavedra Chimal" w:date="2025-03-04T19:54:00Z"/>
          <w:rFonts w:eastAsia="Times New Roman"/>
          <w:lang w:val="es-MX" w:eastAsia="ko-KR"/>
        </w:rPr>
      </w:pPr>
      <w:r w:rsidRPr="007D7936">
        <w:rPr>
          <w:rFonts w:eastAsia="Times New Roman"/>
          <w:lang w:val="es-MX" w:eastAsia="ko-KR"/>
        </w:rPr>
        <w:t xml:space="preserve">Cuando está en </w:t>
      </w:r>
      <w:r w:rsidRPr="007D7936">
        <w:rPr>
          <w:rFonts w:eastAsia="Times New Roman"/>
          <w:bCs/>
          <w:lang w:val="es-MX" w:eastAsia="ko-KR"/>
        </w:rPr>
        <w:t>modo pantalla negra</w:t>
      </w:r>
      <w:r w:rsidRPr="007D7936">
        <w:rPr>
          <w:rFonts w:eastAsia="Times New Roman"/>
          <w:lang w:val="es-MX" w:eastAsia="ko-KR"/>
        </w:rPr>
        <w:t xml:space="preserve">, su panel OLED 4K de 77 pulgadas ofrece </w:t>
      </w:r>
      <w:r w:rsidRPr="007D7936">
        <w:rPr>
          <w:rFonts w:eastAsia="Times New Roman"/>
          <w:bCs/>
          <w:lang w:val="es-MX" w:eastAsia="ko-KR"/>
        </w:rPr>
        <w:t>negros profundos, colores vibrantes, detalles nítidos y una velocidad de respuesta ultrarrápida</w:t>
      </w:r>
      <w:r w:rsidRPr="007D7936">
        <w:rPr>
          <w:rFonts w:eastAsia="Times New Roman"/>
          <w:lang w:val="es-MX" w:eastAsia="ko-KR"/>
        </w:rPr>
        <w:t xml:space="preserve">, ideal para ver contenido o jugar videojuegos. En </w:t>
      </w:r>
      <w:r w:rsidRPr="007D7936">
        <w:rPr>
          <w:rFonts w:eastAsia="Times New Roman"/>
          <w:bCs/>
          <w:lang w:val="es-MX" w:eastAsia="ko-KR"/>
        </w:rPr>
        <w:t>modo pantalla transparente</w:t>
      </w:r>
      <w:r w:rsidRPr="007D7936">
        <w:rPr>
          <w:rFonts w:eastAsia="Times New Roman"/>
          <w:lang w:val="es-MX" w:eastAsia="ko-KR"/>
        </w:rPr>
        <w:t xml:space="preserve">, transforma el entorno con una sensación única de apertura y la posibilidad de mostrar imágenes digitales que parecen flotar en el </w:t>
      </w:r>
      <w:proofErr w:type="spellStart"/>
      <w:r w:rsidRPr="007D7936">
        <w:rPr>
          <w:rFonts w:eastAsia="Times New Roman"/>
          <w:lang w:val="es-MX" w:eastAsia="ko-KR"/>
        </w:rPr>
        <w:t>aire.</w:t>
      </w:r>
    </w:p>
    <w:p w14:paraId="02C50145" w14:textId="77777777" w:rsidR="007D7936" w:rsidRPr="007D7936" w:rsidRDefault="007D7936" w:rsidP="007D7936">
      <w:p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lang w:val="es-MX" w:eastAsia="ko-KR"/>
        </w:rPr>
        <w:t>Además</w:t>
      </w:r>
      <w:proofErr w:type="spellEnd"/>
      <w:r w:rsidRPr="007D7936">
        <w:rPr>
          <w:rFonts w:eastAsia="Times New Roman"/>
          <w:lang w:val="es-MX" w:eastAsia="ko-KR"/>
        </w:rPr>
        <w:t xml:space="preserve"> del Oro para el OLED T, </w:t>
      </w:r>
      <w:r w:rsidRPr="007D7936">
        <w:rPr>
          <w:rFonts w:eastAsia="Times New Roman"/>
          <w:bCs/>
          <w:lang w:val="es-MX" w:eastAsia="ko-KR"/>
        </w:rPr>
        <w:t>27 innovaciones de LG</w:t>
      </w:r>
      <w:r w:rsidRPr="007D7936">
        <w:rPr>
          <w:rFonts w:eastAsia="Times New Roman"/>
          <w:lang w:val="es-MX" w:eastAsia="ko-KR"/>
        </w:rPr>
        <w:t xml:space="preserve"> fueron reconocidas en la categoría de </w:t>
      </w:r>
      <w:r w:rsidRPr="007D7936">
        <w:rPr>
          <w:rFonts w:eastAsia="Times New Roman"/>
          <w:bCs/>
          <w:lang w:val="es-MX" w:eastAsia="ko-KR"/>
        </w:rPr>
        <w:t>Diseño de Producto</w:t>
      </w:r>
      <w:r w:rsidRPr="007D7936">
        <w:rPr>
          <w:rFonts w:eastAsia="Times New Roman"/>
          <w:lang w:val="es-MX" w:eastAsia="ko-KR"/>
        </w:rPr>
        <w:t>, destacando:</w:t>
      </w:r>
    </w:p>
    <w:p w14:paraId="5ACE5A81" w14:textId="77777777" w:rsidR="007D7936" w:rsidRPr="007D7936" w:rsidRDefault="007D7936" w:rsidP="007D7936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>LG AI Home</w:t>
      </w:r>
      <w:r w:rsidRPr="007D7936">
        <w:rPr>
          <w:rFonts w:eastAsia="Times New Roman"/>
          <w:lang w:val="es-MX" w:eastAsia="ko-KR"/>
        </w:rPr>
        <w:t xml:space="preserve">, un </w:t>
      </w:r>
      <w:proofErr w:type="spellStart"/>
      <w:r w:rsidRPr="007D7936">
        <w:rPr>
          <w:rFonts w:eastAsia="Times New Roman"/>
          <w:lang w:val="es-MX" w:eastAsia="ko-KR"/>
        </w:rPr>
        <w:t>hub</w:t>
      </w:r>
      <w:proofErr w:type="spellEnd"/>
      <w:r w:rsidRPr="007D7936">
        <w:rPr>
          <w:rFonts w:eastAsia="Times New Roman"/>
          <w:lang w:val="es-MX" w:eastAsia="ko-KR"/>
        </w:rPr>
        <w:t xml:space="preserve"> inteligente para la gestión del hogar.</w:t>
      </w:r>
    </w:p>
    <w:p w14:paraId="3972E7AC" w14:textId="77777777" w:rsidR="007D7936" w:rsidRPr="007D7936" w:rsidRDefault="007D7936" w:rsidP="007D7936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lastRenderedPageBreak/>
        <w:t xml:space="preserve">LG Smart Home AI </w:t>
      </w:r>
      <w:proofErr w:type="spellStart"/>
      <w:r w:rsidRPr="007D7936">
        <w:rPr>
          <w:rFonts w:eastAsia="Times New Roman"/>
          <w:bCs/>
          <w:lang w:val="es-MX" w:eastAsia="ko-KR"/>
        </w:rPr>
        <w:t>Agent</w:t>
      </w:r>
      <w:proofErr w:type="spellEnd"/>
      <w:r w:rsidRPr="007D7936">
        <w:rPr>
          <w:rFonts w:eastAsia="Times New Roman"/>
          <w:lang w:val="es-MX" w:eastAsia="ko-KR"/>
        </w:rPr>
        <w:t>, un asistente móvil capaz de interactuar con los usuarios.</w:t>
      </w:r>
    </w:p>
    <w:p w14:paraId="082E960B" w14:textId="77777777" w:rsidR="007D7936" w:rsidRPr="007D7936" w:rsidRDefault="007D7936" w:rsidP="007D7936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>LG QNED</w:t>
      </w:r>
      <w:r w:rsidRPr="007D7936">
        <w:rPr>
          <w:rFonts w:eastAsia="Times New Roman"/>
          <w:lang w:val="es-MX" w:eastAsia="ko-KR"/>
        </w:rPr>
        <w:t>, con un diseño elegante y perfil ultradelgado.</w:t>
      </w:r>
    </w:p>
    <w:p w14:paraId="7E3ECE54" w14:textId="77777777" w:rsidR="007D7936" w:rsidRPr="007D7936" w:rsidRDefault="007D7936" w:rsidP="007D7936">
      <w:pPr>
        <w:numPr>
          <w:ilvl w:val="0"/>
          <w:numId w:val="19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 xml:space="preserve">LG </w:t>
      </w:r>
      <w:proofErr w:type="spellStart"/>
      <w:r w:rsidRPr="007D7936">
        <w:rPr>
          <w:rFonts w:eastAsia="Times New Roman"/>
          <w:bCs/>
          <w:lang w:val="es-MX" w:eastAsia="ko-KR"/>
        </w:rPr>
        <w:t>StanbyME</w:t>
      </w:r>
      <w:proofErr w:type="spellEnd"/>
      <w:r w:rsidRPr="007D7936">
        <w:rPr>
          <w:rFonts w:eastAsia="Times New Roman"/>
          <w:bCs/>
          <w:lang w:val="es-MX" w:eastAsia="ko-KR"/>
        </w:rPr>
        <w:t xml:space="preserve"> 2</w:t>
      </w:r>
      <w:r w:rsidRPr="007D7936">
        <w:rPr>
          <w:rFonts w:eastAsia="Times New Roman"/>
          <w:lang w:val="es-MX" w:eastAsia="ko-KR"/>
        </w:rPr>
        <w:t>, una pantalla versátil con soporte desmontable.</w:t>
      </w:r>
    </w:p>
    <w:p w14:paraId="06048774" w14:textId="6F7F584D" w:rsidR="00B10EAD" w:rsidRPr="00097CE3" w:rsidRDefault="007D7936" w:rsidP="00097CE3">
      <w:pPr>
        <w:numPr>
          <w:ilvl w:val="0"/>
          <w:numId w:val="19"/>
        </w:numPr>
        <w:spacing w:before="100" w:beforeAutospacing="1" w:after="100" w:afterAutospacing="1"/>
        <w:rPr>
          <w:del w:id="1" w:author="José Maria Saavedra Chimal" w:date="2025-03-04T19:57:00Z"/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 xml:space="preserve">LG SIGNATURE con Smart </w:t>
      </w:r>
      <w:proofErr w:type="spellStart"/>
      <w:r w:rsidRPr="007D7936">
        <w:rPr>
          <w:rFonts w:eastAsia="Times New Roman"/>
          <w:bCs/>
          <w:lang w:val="es-MX" w:eastAsia="ko-KR"/>
        </w:rPr>
        <w:t>InstaView</w:t>
      </w:r>
      <w:proofErr w:type="spellEnd"/>
      <w:r w:rsidRPr="007D7936">
        <w:rPr>
          <w:rFonts w:eastAsia="Times New Roman"/>
          <w:lang w:val="es-MX" w:eastAsia="ko-KR"/>
        </w:rPr>
        <w:t xml:space="preserve">, un refrigerador con tecnología OLED transparente que permite ver su interior sin abrir la </w:t>
      </w:r>
      <w:proofErr w:type="spellStart"/>
      <w:r w:rsidRPr="007D7936">
        <w:rPr>
          <w:rFonts w:eastAsia="Times New Roman"/>
          <w:lang w:val="es-MX" w:eastAsia="ko-KR"/>
        </w:rPr>
        <w:t>puerta.</w:t>
      </w:r>
    </w:p>
    <w:p w14:paraId="2E0F0A02" w14:textId="77777777" w:rsidR="007D7936" w:rsidRPr="00097CE3" w:rsidRDefault="007D7936" w:rsidP="007D7936">
      <w:p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lang w:val="es-MX" w:eastAsia="ko-KR"/>
        </w:rPr>
        <w:t>LG</w:t>
      </w:r>
      <w:proofErr w:type="spellEnd"/>
      <w:r w:rsidRPr="007D7936">
        <w:rPr>
          <w:rFonts w:eastAsia="Times New Roman"/>
          <w:lang w:val="es-MX" w:eastAsia="ko-KR"/>
        </w:rPr>
        <w:t xml:space="preserve"> también obtuvo premios en </w:t>
      </w:r>
      <w:r w:rsidRPr="007D7936">
        <w:rPr>
          <w:rFonts w:eastAsia="Times New Roman"/>
          <w:bCs/>
          <w:lang w:val="es-MX" w:eastAsia="ko-KR"/>
        </w:rPr>
        <w:t>Comunicación, UX, UI y Empaque</w:t>
      </w:r>
      <w:r w:rsidRPr="007D7936">
        <w:rPr>
          <w:rFonts w:eastAsia="Times New Roman"/>
          <w:lang w:val="es-MX" w:eastAsia="ko-KR"/>
        </w:rPr>
        <w:t xml:space="preserve">, reconociendo su enfoque en tecnologías intuitivas para mejorar la experiencia del usuario. </w:t>
      </w:r>
      <w:r w:rsidRPr="00097CE3">
        <w:rPr>
          <w:rFonts w:eastAsia="Times New Roman"/>
          <w:lang w:val="es-MX" w:eastAsia="ko-KR"/>
        </w:rPr>
        <w:t>Entre los proyectos destacados están:</w:t>
      </w:r>
    </w:p>
    <w:p w14:paraId="11FFBCCE" w14:textId="77777777" w:rsidR="007D7936" w:rsidRPr="007D7936" w:rsidRDefault="007D7936" w:rsidP="007D7936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 xml:space="preserve">LG </w:t>
      </w:r>
      <w:proofErr w:type="spellStart"/>
      <w:r w:rsidRPr="007D7936">
        <w:rPr>
          <w:rFonts w:eastAsia="Times New Roman"/>
          <w:bCs/>
          <w:lang w:val="es-MX" w:eastAsia="ko-KR"/>
        </w:rPr>
        <w:t>ThinQ</w:t>
      </w:r>
      <w:proofErr w:type="spellEnd"/>
      <w:r w:rsidRPr="007D7936">
        <w:rPr>
          <w:rFonts w:eastAsia="Times New Roman"/>
          <w:bCs/>
          <w:lang w:val="es-MX" w:eastAsia="ko-KR"/>
        </w:rPr>
        <w:t xml:space="preserve"> 3D Home View</w:t>
      </w:r>
      <w:r w:rsidRPr="007D7936">
        <w:rPr>
          <w:rFonts w:eastAsia="Times New Roman"/>
          <w:lang w:val="es-MX" w:eastAsia="ko-KR"/>
        </w:rPr>
        <w:t>, que permite visualizar el hogar en 3D dentro de la plataforma LG ThinQ.</w:t>
      </w:r>
    </w:p>
    <w:p w14:paraId="1AFAE8A8" w14:textId="77777777" w:rsidR="007D7936" w:rsidRPr="007D7936" w:rsidRDefault="007D7936" w:rsidP="007D7936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>LG ThinQ Character</w:t>
      </w:r>
      <w:r w:rsidRPr="007D7936">
        <w:rPr>
          <w:rFonts w:eastAsia="Times New Roman"/>
          <w:lang w:val="es-MX" w:eastAsia="ko-KR"/>
        </w:rPr>
        <w:t>, un asistente virtual con interacción más humana y amigable.</w:t>
      </w:r>
    </w:p>
    <w:p w14:paraId="1B69B07D" w14:textId="48818A1E" w:rsidR="0048460A" w:rsidRPr="00097CE3" w:rsidRDefault="007D7936" w:rsidP="00097CE3">
      <w:pPr>
        <w:numPr>
          <w:ilvl w:val="0"/>
          <w:numId w:val="20"/>
        </w:numPr>
        <w:spacing w:before="100" w:beforeAutospacing="1" w:after="100" w:afterAutospacing="1"/>
        <w:rPr>
          <w:rFonts w:eastAsia="Times New Roman"/>
          <w:lang w:val="es-MX" w:eastAsia="ko-KR"/>
        </w:rPr>
      </w:pPr>
      <w:r w:rsidRPr="007D7936">
        <w:rPr>
          <w:rFonts w:eastAsia="Times New Roman"/>
          <w:bCs/>
          <w:lang w:val="es-MX" w:eastAsia="ko-KR"/>
        </w:rPr>
        <w:t>LG Iconography</w:t>
      </w:r>
      <w:r w:rsidRPr="007D7936">
        <w:rPr>
          <w:rFonts w:eastAsia="Times New Roman"/>
          <w:lang w:val="es-MX" w:eastAsia="ko-KR"/>
        </w:rPr>
        <w:t>, un sistema visual que facilita la navegación por las funciones de los productos LG conectados.</w:t>
      </w:r>
      <w:r w:rsidR="00333C87" w:rsidRPr="00097CE3">
        <w:rPr>
          <w:rFonts w:eastAsiaTheme="minorEastAsia" w:hint="eastAsia"/>
          <w:lang w:val="es-MX" w:eastAsia="ko-KR"/>
        </w:rPr>
        <w:t xml:space="preserve"> </w:t>
      </w:r>
    </w:p>
    <w:p w14:paraId="4843AA48" w14:textId="77777777" w:rsidR="00B10EAD" w:rsidRDefault="00B10EAD" w:rsidP="4197142D">
      <w:pPr>
        <w:widowControl w:val="0"/>
        <w:spacing w:line="360" w:lineRule="auto"/>
        <w:jc w:val="both"/>
        <w:rPr>
          <w:del w:id="2" w:author="José Maria Saavedra Chimal" w:date="2025-03-04T19:58:00Z"/>
          <w:rFonts w:eastAsiaTheme="minorEastAsia"/>
          <w:lang w:eastAsia="ko-KR"/>
        </w:rPr>
      </w:pPr>
    </w:p>
    <w:p w14:paraId="7F49DA87" w14:textId="0E7DEE9E" w:rsidR="00B10EAD" w:rsidRPr="00B10EAD" w:rsidRDefault="00B10EAD">
      <w:pPr>
        <w:widowControl w:val="0"/>
        <w:spacing w:line="360" w:lineRule="auto"/>
        <w:jc w:val="both"/>
        <w:rPr>
          <w:rFonts w:eastAsiaTheme="minorEastAsia"/>
          <w:lang w:val="es-MX" w:eastAsia="ko-KR"/>
        </w:rPr>
      </w:pPr>
      <w:r w:rsidRPr="079EF464">
        <w:rPr>
          <w:rFonts w:eastAsiaTheme="minorEastAsia"/>
          <w:lang w:val="es-MX" w:eastAsia="ko-KR"/>
        </w:rPr>
        <w:t xml:space="preserve">“Continuaremos </w:t>
      </w:r>
      <w:r w:rsidR="4114DD07" w:rsidRPr="079EF464">
        <w:rPr>
          <w:rFonts w:eastAsiaTheme="minorEastAsia"/>
          <w:lang w:val="es-MX" w:eastAsia="ko-KR"/>
        </w:rPr>
        <w:t xml:space="preserve">superando </w:t>
      </w:r>
      <w:r w:rsidRPr="079EF464">
        <w:rPr>
          <w:rFonts w:eastAsiaTheme="minorEastAsia"/>
          <w:lang w:val="es-MX" w:eastAsia="ko-KR"/>
        </w:rPr>
        <w:t xml:space="preserve">los límites de la innovación en diseño, apoyándonos en nuestra profunda comprensión de los clientes para ofrecer innovaciones </w:t>
      </w:r>
      <w:r w:rsidR="0540AD72" w:rsidRPr="079EF464">
        <w:rPr>
          <w:rFonts w:eastAsiaTheme="minorEastAsia"/>
          <w:lang w:val="es-MX" w:eastAsia="ko-KR"/>
        </w:rPr>
        <w:t xml:space="preserve">centradas en los </w:t>
      </w:r>
      <w:r w:rsidR="596873A0" w:rsidRPr="079EF464">
        <w:rPr>
          <w:rFonts w:eastAsiaTheme="minorEastAsia"/>
          <w:lang w:val="es-MX" w:eastAsia="ko-KR"/>
        </w:rPr>
        <w:t>human</w:t>
      </w:r>
      <w:r w:rsidR="2980D904" w:rsidRPr="079EF464">
        <w:rPr>
          <w:rFonts w:eastAsiaTheme="minorEastAsia"/>
          <w:lang w:val="es-MX" w:eastAsia="ko-KR"/>
        </w:rPr>
        <w:t>o</w:t>
      </w:r>
      <w:r w:rsidR="596873A0" w:rsidRPr="079EF464">
        <w:rPr>
          <w:rFonts w:eastAsiaTheme="minorEastAsia"/>
          <w:lang w:val="es-MX" w:eastAsia="ko-KR"/>
        </w:rPr>
        <w:t>s</w:t>
      </w:r>
      <w:r w:rsidRPr="079EF464">
        <w:rPr>
          <w:rFonts w:eastAsiaTheme="minorEastAsia"/>
          <w:lang w:val="es-MX" w:eastAsia="ko-KR"/>
        </w:rPr>
        <w:t xml:space="preserve"> en productos, soluciones y experiencias para el cliente”, dijo Chung </w:t>
      </w:r>
      <w:proofErr w:type="spellStart"/>
      <w:r w:rsidRPr="079EF464">
        <w:rPr>
          <w:rFonts w:eastAsiaTheme="minorEastAsia"/>
          <w:lang w:val="es-MX" w:eastAsia="ko-KR"/>
        </w:rPr>
        <w:t>Wook</w:t>
      </w:r>
      <w:proofErr w:type="spellEnd"/>
      <w:r w:rsidRPr="079EF464">
        <w:rPr>
          <w:rFonts w:eastAsiaTheme="minorEastAsia"/>
          <w:lang w:val="es-MX" w:eastAsia="ko-KR"/>
        </w:rPr>
        <w:t xml:space="preserve">-jun, director del </w:t>
      </w:r>
      <w:proofErr w:type="spellStart"/>
      <w:r w:rsidRPr="079EF464">
        <w:rPr>
          <w:rFonts w:eastAsiaTheme="minorEastAsia"/>
          <w:lang w:val="es-MX" w:eastAsia="ko-KR"/>
        </w:rPr>
        <w:t>Corporate</w:t>
      </w:r>
      <w:proofErr w:type="spellEnd"/>
      <w:r w:rsidRPr="079EF464">
        <w:rPr>
          <w:rFonts w:eastAsiaTheme="minorEastAsia"/>
          <w:lang w:val="es-MX" w:eastAsia="ko-KR"/>
        </w:rPr>
        <w:t xml:space="preserve"> </w:t>
      </w:r>
      <w:proofErr w:type="spellStart"/>
      <w:r w:rsidRPr="079EF464">
        <w:rPr>
          <w:rFonts w:eastAsiaTheme="minorEastAsia"/>
          <w:lang w:val="es-MX" w:eastAsia="ko-KR"/>
        </w:rPr>
        <w:t>Design</w:t>
      </w:r>
      <w:proofErr w:type="spellEnd"/>
      <w:r w:rsidRPr="079EF464">
        <w:rPr>
          <w:rFonts w:eastAsiaTheme="minorEastAsia"/>
          <w:lang w:val="es-MX" w:eastAsia="ko-KR"/>
        </w:rPr>
        <w:t xml:space="preserve"> Center de LG </w:t>
      </w:r>
      <w:proofErr w:type="spellStart"/>
      <w:r w:rsidRPr="079EF464">
        <w:rPr>
          <w:rFonts w:eastAsiaTheme="minorEastAsia"/>
          <w:lang w:val="es-MX" w:eastAsia="ko-KR"/>
        </w:rPr>
        <w:t>Electronics</w:t>
      </w:r>
      <w:proofErr w:type="spellEnd"/>
      <w:r w:rsidRPr="079EF464">
        <w:rPr>
          <w:rFonts w:eastAsiaTheme="minorEastAsia"/>
          <w:lang w:val="es-MX" w:eastAsia="ko-KR"/>
        </w:rPr>
        <w:t>.</w:t>
      </w:r>
    </w:p>
    <w:p w14:paraId="6E3F7A24" w14:textId="77777777" w:rsidR="00B10EAD" w:rsidRPr="005816D6" w:rsidRDefault="00B10EAD" w:rsidP="4197142D">
      <w:pPr>
        <w:widowControl w:val="0"/>
        <w:rPr>
          <w:del w:id="3" w:author="José Maria Saavedra Chimal" w:date="2025-03-04T20:00:00Z"/>
          <w:rFonts w:ascii="Arial Narrow" w:eastAsiaTheme="minorEastAsia" w:hAnsi="Arial Narrow"/>
          <w:i/>
          <w:iCs/>
          <w:sz w:val="18"/>
          <w:szCs w:val="18"/>
          <w:lang w:eastAsia="ko-KR"/>
        </w:rPr>
      </w:pPr>
    </w:p>
    <w:p w14:paraId="7FE43C5D" w14:textId="2D93622D" w:rsidR="00302C76" w:rsidRDefault="73D09D34" w:rsidP="00217D39">
      <w:pPr>
        <w:widowControl w:val="0"/>
        <w:jc w:val="both"/>
        <w:rPr>
          <w:sz w:val="18"/>
          <w:szCs w:val="18"/>
          <w:lang w:val="es-MX"/>
        </w:rPr>
      </w:pPr>
      <w:ins w:id="4" w:author="José Maria Saavedra Chimal" w:date="2025-03-04T20:00:00Z">
        <w:r w:rsidRPr="4197142D">
          <w:rPr>
            <w:sz w:val="18"/>
            <w:szCs w:val="18"/>
            <w:lang w:val="es-MX"/>
          </w:rPr>
          <w:t>*</w:t>
        </w:r>
        <w:r w:rsidRPr="00217D39">
          <w:rPr>
            <w:i/>
            <w:iCs/>
            <w:sz w:val="18"/>
            <w:szCs w:val="18"/>
            <w:lang w:val="es-MX"/>
          </w:rPr>
          <w:t xml:space="preserve"> </w:t>
        </w:r>
      </w:ins>
      <w:r w:rsidR="00B10EAD" w:rsidRPr="00217D39">
        <w:rPr>
          <w:i/>
          <w:iCs/>
          <w:sz w:val="18"/>
          <w:szCs w:val="18"/>
          <w:lang w:val="es-MX"/>
        </w:rPr>
        <w:t xml:space="preserve">La transmisión inalámbrica se refiere a la transferencia de señales de video y audio entre la pantalla del televisor y la Zero </w:t>
      </w:r>
      <w:proofErr w:type="spellStart"/>
      <w:r w:rsidR="00B10EAD" w:rsidRPr="00217D39">
        <w:rPr>
          <w:i/>
          <w:iCs/>
          <w:sz w:val="18"/>
          <w:szCs w:val="18"/>
          <w:lang w:val="es-MX"/>
        </w:rPr>
        <w:t>Connect</w:t>
      </w:r>
      <w:proofErr w:type="spellEnd"/>
      <w:r w:rsidR="00B10EAD" w:rsidRPr="00217D39">
        <w:rPr>
          <w:i/>
          <w:iCs/>
          <w:sz w:val="18"/>
          <w:szCs w:val="18"/>
          <w:lang w:val="es-MX"/>
        </w:rPr>
        <w:t xml:space="preserve"> Box. Visualmente sin pérdida, basado en resultados de pruebas internas con ISO/IEC 29170-2 y los resultados de medición pueden variar dependiendo del estado de la conexión.</w:t>
      </w:r>
    </w:p>
    <w:p w14:paraId="720A539A" w14:textId="77777777" w:rsidR="00097CE3" w:rsidRDefault="00097CE3" w:rsidP="00806562">
      <w:pPr>
        <w:widowControl w:val="0"/>
        <w:jc w:val="both"/>
        <w:rPr>
          <w:rFonts w:eastAsia="Times New Roman"/>
          <w:b/>
          <w:bCs/>
          <w:color w:val="C5003D"/>
          <w:sz w:val="18"/>
          <w:szCs w:val="18"/>
        </w:rPr>
      </w:pPr>
    </w:p>
    <w:p w14:paraId="0F9C8BC2" w14:textId="633E8F3F" w:rsidR="00806562" w:rsidRPr="00576155" w:rsidRDefault="00806562" w:rsidP="00806562">
      <w:pPr>
        <w:widowControl w:val="0"/>
        <w:jc w:val="both"/>
        <w:rPr>
          <w:rFonts w:eastAsiaTheme="minorEastAsia"/>
          <w:b/>
          <w:bCs/>
          <w:color w:val="C00000"/>
          <w:sz w:val="18"/>
          <w:szCs w:val="18"/>
          <w:lang w:eastAsia="ko-KR"/>
        </w:rPr>
      </w:pPr>
      <w:proofErr w:type="spellStart"/>
      <w:r w:rsidRPr="00576155">
        <w:rPr>
          <w:rFonts w:eastAsiaTheme="minorEastAsia"/>
          <w:b/>
          <w:bCs/>
          <w:color w:val="C00000"/>
          <w:sz w:val="18"/>
          <w:szCs w:val="18"/>
          <w:lang w:eastAsia="ko-KR"/>
        </w:rPr>
        <w:t>Sobre</w:t>
      </w:r>
      <w:proofErr w:type="spellEnd"/>
      <w:r w:rsidRPr="00576155">
        <w:rPr>
          <w:rFonts w:eastAsiaTheme="minorEastAsia"/>
          <w:b/>
          <w:bCs/>
          <w:color w:val="C00000"/>
          <w:sz w:val="18"/>
          <w:szCs w:val="18"/>
          <w:lang w:eastAsia="ko-KR"/>
        </w:rPr>
        <w:t xml:space="preserve"> LG Electronics, Inc.</w:t>
      </w:r>
    </w:p>
    <w:p w14:paraId="77F02B61" w14:textId="0CF530DD" w:rsidR="00EC0110" w:rsidRDefault="00806562" w:rsidP="00217D39">
      <w:pPr>
        <w:widowControl w:val="0"/>
        <w:spacing w:line="259" w:lineRule="auto"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LG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Electronics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es un innovador global en tecnología y electrónica de consumo con presencia en casi todos los países y una fuerza laboral internacional de más de 74,000 personas. Las cuatro divisiones de LG:</w:t>
      </w:r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Home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Appliance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Solution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, Media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Entertainment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Solution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,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Vehicle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Solution</w:t>
      </w:r>
      <w:proofErr w:type="spellEnd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y Eco </w:t>
      </w:r>
      <w:proofErr w:type="spellStart"/>
      <w:r w:rsidR="5F7A315D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Solution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, sumaron </w:t>
      </w:r>
      <w:r w:rsidR="3C481488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ingresos </w:t>
      </w:r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global</w:t>
      </w:r>
      <w:r w:rsidR="592BAB13"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es</w:t>
      </w:r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de más de 88 billones de KRW en 2024. LG es un fabricante líder de productos de consumo y comerciales que van desde televisores, electrodomésticos, soluciones de aire, monitores, componentes automotrices y soluciones, y sus marcas premium LG SIGNATURE y LG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>ThinQ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val="es-MX" w:eastAsia="ko-KR"/>
        </w:rPr>
        <w:t xml:space="preserve"> son reconocidas mundialmente.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>Visite</w:t>
      </w:r>
      <w:proofErr w:type="spellEnd"/>
      <w:r w:rsidRPr="079EF464">
        <w:rPr>
          <w:rFonts w:ascii="Arial" w:eastAsia="Arial" w:hAnsi="Arial" w:cs="Arial"/>
          <w:b/>
          <w:bCs/>
          <w:color w:val="000000" w:themeColor="text1"/>
          <w:sz w:val="16"/>
          <w:szCs w:val="16"/>
          <w:lang w:eastAsia="ko-KR"/>
        </w:rPr>
        <w:t xml:space="preserve"> </w:t>
      </w:r>
      <w:hyperlink r:id="rId11">
        <w:r w:rsidRPr="079EF464">
          <w:rPr>
            <w:rStyle w:val="Hipervnculo"/>
            <w:rFonts w:ascii="Times New Roman" w:eastAsia="Times New Roman" w:hAnsi="Times New Roman"/>
            <w:bCs/>
            <w:sz w:val="18"/>
            <w:szCs w:val="18"/>
            <w:lang w:eastAsia="ko-KR"/>
          </w:rPr>
          <w:t>www.LGnewsroom.com</w:t>
        </w:r>
      </w:hyperlink>
      <w:r w:rsidRPr="079EF464">
        <w:rPr>
          <w:rFonts w:eastAsia="Times New Roman"/>
          <w:color w:val="000000" w:themeColor="text1"/>
          <w:sz w:val="18"/>
          <w:szCs w:val="18"/>
          <w:lang w:eastAsia="ko-KR"/>
        </w:rPr>
        <w:t xml:space="preserve"> </w:t>
      </w:r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 xml:space="preserve">para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>conocer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 xml:space="preserve"> las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>últimas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 xml:space="preserve"> </w:t>
      </w:r>
      <w:proofErr w:type="spellStart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>noticias</w:t>
      </w:r>
      <w:proofErr w:type="spellEnd"/>
      <w:r w:rsidRPr="079EF464">
        <w:rPr>
          <w:rFonts w:eastAsiaTheme="minorEastAsia"/>
          <w:color w:val="000000" w:themeColor="text1"/>
          <w:sz w:val="18"/>
          <w:szCs w:val="18"/>
          <w:lang w:eastAsia="ko-KR"/>
        </w:rPr>
        <w:t>.</w:t>
      </w:r>
    </w:p>
    <w:p w14:paraId="6F81EE99" w14:textId="77777777" w:rsidR="0084355E" w:rsidRPr="003D3794" w:rsidRDefault="0084355E" w:rsidP="003D3794">
      <w:pPr>
        <w:widowControl w:val="0"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</w:p>
    <w:p w14:paraId="13DCBF8B" w14:textId="54985770" w:rsidR="00EC0110" w:rsidRPr="00653458" w:rsidRDefault="00EC0110" w:rsidP="00653458">
      <w:pPr>
        <w:widowControl w:val="0"/>
        <w:tabs>
          <w:tab w:val="left" w:pos="3969"/>
        </w:tabs>
        <w:suppressAutoHyphens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sectPr w:rsidR="00EC0110" w:rsidRPr="00653458" w:rsidSect="00CC42D5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C4C91" w14:textId="77777777" w:rsidR="00796937" w:rsidRDefault="00796937">
      <w:r>
        <w:separator/>
      </w:r>
    </w:p>
  </w:endnote>
  <w:endnote w:type="continuationSeparator" w:id="0">
    <w:p w14:paraId="36C83D4D" w14:textId="77777777" w:rsidR="00796937" w:rsidRDefault="00796937">
      <w:r>
        <w:continuationSeparator/>
      </w:r>
    </w:p>
  </w:endnote>
  <w:endnote w:type="continuationNotice" w:id="1">
    <w:p w14:paraId="6A0C9AFC" w14:textId="77777777" w:rsidR="00796937" w:rsidRDefault="00796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CCB89" w14:textId="77777777" w:rsidR="00816DC9" w:rsidRDefault="00816DC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0E9391D" w14:textId="77777777" w:rsidR="00816DC9" w:rsidRDefault="00816DC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959C" w14:textId="366495B4" w:rsidR="00816DC9" w:rsidRDefault="00816DC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7D7936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34330F5" w14:textId="77777777" w:rsidR="00816DC9" w:rsidRDefault="00816DC9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FAB74" w14:textId="77777777" w:rsidR="00796937" w:rsidRDefault="00796937">
      <w:r>
        <w:separator/>
      </w:r>
    </w:p>
  </w:footnote>
  <w:footnote w:type="continuationSeparator" w:id="0">
    <w:p w14:paraId="75DAD73A" w14:textId="77777777" w:rsidR="00796937" w:rsidRDefault="00796937">
      <w:r>
        <w:continuationSeparator/>
      </w:r>
    </w:p>
  </w:footnote>
  <w:footnote w:type="continuationNotice" w:id="1">
    <w:p w14:paraId="2A56E76D" w14:textId="77777777" w:rsidR="00796937" w:rsidRDefault="00796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2B80" w14:textId="63FD251B" w:rsidR="00816DC9" w:rsidRDefault="00381055" w:rsidP="6B93D3CD">
    <w:pPr>
      <w:pStyle w:val="Encabezado"/>
      <w:ind w:right="176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</w:rPr>
      <w:drawing>
        <wp:anchor distT="0" distB="0" distL="0" distR="0" simplePos="0" relativeHeight="251658241" behindDoc="0" locked="0" layoutInCell="1" hidden="0" allowOverlap="1" wp14:anchorId="4963DF49" wp14:editId="53E8741C">
          <wp:simplePos x="0" y="0"/>
          <wp:positionH relativeFrom="leftMargin">
            <wp:posOffset>826135</wp:posOffset>
          </wp:positionH>
          <wp:positionV relativeFrom="paragraph">
            <wp:posOffset>6350</wp:posOffset>
          </wp:positionV>
          <wp:extent cx="762000" cy="400050"/>
          <wp:effectExtent l="0" t="0" r="0" b="0"/>
          <wp:wrapSquare wrapText="bothSides" distT="0" distB="0" distL="0" distR="0"/>
          <wp:docPr id="4" name="Picture 4" descr="로고, 폰트, 그래픽, 상징이(가) 표시된 사진&#10;&#10;자동 생성된 설명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로고, 폰트, 그래픽, 상징이(가) 표시된 사진&#10;&#10;자동 생성된 설명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4000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E174A">
      <w:rPr>
        <w:noProof/>
      </w:rPr>
      <w:drawing>
        <wp:anchor distT="0" distB="0" distL="114300" distR="114300" simplePos="0" relativeHeight="251658240" behindDoc="0" locked="0" layoutInCell="1" allowOverlap="1" wp14:anchorId="01ECB362" wp14:editId="7D980A48">
          <wp:simplePos x="0" y="0"/>
          <wp:positionH relativeFrom="margin">
            <wp:posOffset>4499610</wp:posOffset>
          </wp:positionH>
          <wp:positionV relativeFrom="paragraph">
            <wp:posOffset>129540</wp:posOffset>
          </wp:positionV>
          <wp:extent cx="950595" cy="163195"/>
          <wp:effectExtent l="0" t="0" r="1905" b="8255"/>
          <wp:wrapTopAndBottom/>
          <wp:docPr id="2" name="Picture 1" descr="텍스트, 클립아트이(가) 표시된 사진&#10;&#10;자동 생성된 설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텍스트, 클립아트이(가) 표시된 사진&#10;&#10;자동 생성된 설명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163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90D862" w14:textId="5EE09926" w:rsidR="00816DC9" w:rsidRDefault="00816DC9" w:rsidP="002743F8">
    <w:pPr>
      <w:pStyle w:val="Encabezado"/>
    </w:pPr>
  </w:p>
  <w:p w14:paraId="71C9D18F" w14:textId="77777777" w:rsidR="00816DC9" w:rsidRDefault="00816DC9">
    <w:pPr>
      <w:pStyle w:val="Encabezado"/>
      <w:ind w:right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D3B83"/>
    <w:multiLevelType w:val="hybridMultilevel"/>
    <w:tmpl w:val="5EF8C7A0"/>
    <w:lvl w:ilvl="0" w:tplc="A90845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DF74783"/>
    <w:multiLevelType w:val="hybridMultilevel"/>
    <w:tmpl w:val="715A2A4E"/>
    <w:lvl w:ilvl="0" w:tplc="C01A61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3ACB320A"/>
    <w:multiLevelType w:val="hybridMultilevel"/>
    <w:tmpl w:val="57D4E3DC"/>
    <w:lvl w:ilvl="0" w:tplc="BF14F1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41D309C2"/>
    <w:multiLevelType w:val="multilevel"/>
    <w:tmpl w:val="1DBC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554C104E"/>
    <w:multiLevelType w:val="multilevel"/>
    <w:tmpl w:val="431CF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5" w15:restartNumberingAfterBreak="0">
    <w:nsid w:val="699258A5"/>
    <w:multiLevelType w:val="multilevel"/>
    <w:tmpl w:val="EEA6F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874715">
    <w:abstractNumId w:val="6"/>
  </w:num>
  <w:num w:numId="2" w16cid:durableId="2053965991">
    <w:abstractNumId w:val="3"/>
  </w:num>
  <w:num w:numId="3" w16cid:durableId="303852003">
    <w:abstractNumId w:val="8"/>
  </w:num>
  <w:num w:numId="4" w16cid:durableId="104428179">
    <w:abstractNumId w:val="14"/>
  </w:num>
  <w:num w:numId="5" w16cid:durableId="1284967587">
    <w:abstractNumId w:val="18"/>
  </w:num>
  <w:num w:numId="6" w16cid:durableId="1293515721">
    <w:abstractNumId w:val="17"/>
  </w:num>
  <w:num w:numId="7" w16cid:durableId="780224454">
    <w:abstractNumId w:val="7"/>
  </w:num>
  <w:num w:numId="8" w16cid:durableId="90664609">
    <w:abstractNumId w:val="19"/>
  </w:num>
  <w:num w:numId="9" w16cid:durableId="1351420418">
    <w:abstractNumId w:val="2"/>
  </w:num>
  <w:num w:numId="10" w16cid:durableId="2830914">
    <w:abstractNumId w:val="0"/>
  </w:num>
  <w:num w:numId="11" w16cid:durableId="1920284575">
    <w:abstractNumId w:val="16"/>
  </w:num>
  <w:num w:numId="12" w16cid:durableId="10013516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6598962">
    <w:abstractNumId w:val="12"/>
  </w:num>
  <w:num w:numId="14" w16cid:durableId="103699937">
    <w:abstractNumId w:val="1"/>
  </w:num>
  <w:num w:numId="15" w16cid:durableId="1549995601">
    <w:abstractNumId w:val="4"/>
  </w:num>
  <w:num w:numId="16" w16cid:durableId="9912932">
    <w:abstractNumId w:val="9"/>
  </w:num>
  <w:num w:numId="17" w16cid:durableId="1319501978">
    <w:abstractNumId w:val="5"/>
  </w:num>
  <w:num w:numId="18" w16cid:durableId="2027317825">
    <w:abstractNumId w:val="15"/>
  </w:num>
  <w:num w:numId="19" w16cid:durableId="694383027">
    <w:abstractNumId w:val="10"/>
  </w:num>
  <w:num w:numId="20" w16cid:durableId="1457793282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osé Maria Saavedra Chimal">
    <w15:presenceInfo w15:providerId="AD" w15:userId="S::jose.saavedra@bcw-global.com::fdfe30e0-578c-49d5-83bc-5310dab47b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hyphenationZone w:val="170"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000"/>
    <w:rsid w:val="00000CBB"/>
    <w:rsid w:val="00000CF4"/>
    <w:rsid w:val="00000DCE"/>
    <w:rsid w:val="00001C40"/>
    <w:rsid w:val="00001DA4"/>
    <w:rsid w:val="00001E61"/>
    <w:rsid w:val="000023C1"/>
    <w:rsid w:val="00002AF5"/>
    <w:rsid w:val="000045BC"/>
    <w:rsid w:val="00006035"/>
    <w:rsid w:val="000060B7"/>
    <w:rsid w:val="00007FC0"/>
    <w:rsid w:val="00010602"/>
    <w:rsid w:val="00010684"/>
    <w:rsid w:val="00010EBF"/>
    <w:rsid w:val="00011E96"/>
    <w:rsid w:val="00013697"/>
    <w:rsid w:val="0001386B"/>
    <w:rsid w:val="00013A20"/>
    <w:rsid w:val="00013EDB"/>
    <w:rsid w:val="00013EF2"/>
    <w:rsid w:val="00013FA8"/>
    <w:rsid w:val="000140B7"/>
    <w:rsid w:val="000150AD"/>
    <w:rsid w:val="0001526F"/>
    <w:rsid w:val="00015394"/>
    <w:rsid w:val="00015C92"/>
    <w:rsid w:val="00016260"/>
    <w:rsid w:val="000170E4"/>
    <w:rsid w:val="000173BF"/>
    <w:rsid w:val="0001765C"/>
    <w:rsid w:val="00017E0D"/>
    <w:rsid w:val="000201F1"/>
    <w:rsid w:val="00020B23"/>
    <w:rsid w:val="0002225C"/>
    <w:rsid w:val="00022B74"/>
    <w:rsid w:val="00023CD9"/>
    <w:rsid w:val="00024782"/>
    <w:rsid w:val="0002538B"/>
    <w:rsid w:val="00025DDF"/>
    <w:rsid w:val="000264E1"/>
    <w:rsid w:val="00026878"/>
    <w:rsid w:val="00026ADE"/>
    <w:rsid w:val="00027141"/>
    <w:rsid w:val="00027508"/>
    <w:rsid w:val="000277BC"/>
    <w:rsid w:val="000304A2"/>
    <w:rsid w:val="0003061D"/>
    <w:rsid w:val="000311BA"/>
    <w:rsid w:val="000311FE"/>
    <w:rsid w:val="00031244"/>
    <w:rsid w:val="0003171F"/>
    <w:rsid w:val="0003181F"/>
    <w:rsid w:val="00031A32"/>
    <w:rsid w:val="00031EBA"/>
    <w:rsid w:val="00031F3A"/>
    <w:rsid w:val="00032171"/>
    <w:rsid w:val="00032476"/>
    <w:rsid w:val="00032666"/>
    <w:rsid w:val="000331DD"/>
    <w:rsid w:val="00034656"/>
    <w:rsid w:val="0003598B"/>
    <w:rsid w:val="00035B18"/>
    <w:rsid w:val="00035DDB"/>
    <w:rsid w:val="00036A36"/>
    <w:rsid w:val="0003713D"/>
    <w:rsid w:val="0004013F"/>
    <w:rsid w:val="00040CAE"/>
    <w:rsid w:val="00041505"/>
    <w:rsid w:val="00042254"/>
    <w:rsid w:val="00042374"/>
    <w:rsid w:val="000423A8"/>
    <w:rsid w:val="00042648"/>
    <w:rsid w:val="000432EE"/>
    <w:rsid w:val="00044D4A"/>
    <w:rsid w:val="000451A7"/>
    <w:rsid w:val="00046A34"/>
    <w:rsid w:val="000475EA"/>
    <w:rsid w:val="00050D6E"/>
    <w:rsid w:val="00050F5D"/>
    <w:rsid w:val="000518B4"/>
    <w:rsid w:val="00052E5D"/>
    <w:rsid w:val="0005345C"/>
    <w:rsid w:val="000539C2"/>
    <w:rsid w:val="00053F9E"/>
    <w:rsid w:val="00054425"/>
    <w:rsid w:val="00054E02"/>
    <w:rsid w:val="00055232"/>
    <w:rsid w:val="0005531A"/>
    <w:rsid w:val="0005540F"/>
    <w:rsid w:val="00055863"/>
    <w:rsid w:val="00056137"/>
    <w:rsid w:val="00056A48"/>
    <w:rsid w:val="00056B66"/>
    <w:rsid w:val="000601EF"/>
    <w:rsid w:val="00060865"/>
    <w:rsid w:val="00060EFD"/>
    <w:rsid w:val="00061E78"/>
    <w:rsid w:val="0006270F"/>
    <w:rsid w:val="000636A2"/>
    <w:rsid w:val="00063C61"/>
    <w:rsid w:val="000645C7"/>
    <w:rsid w:val="00064720"/>
    <w:rsid w:val="00064F9E"/>
    <w:rsid w:val="00066D02"/>
    <w:rsid w:val="00067268"/>
    <w:rsid w:val="00067344"/>
    <w:rsid w:val="000674E7"/>
    <w:rsid w:val="0006756B"/>
    <w:rsid w:val="00067698"/>
    <w:rsid w:val="00067867"/>
    <w:rsid w:val="000700E9"/>
    <w:rsid w:val="00070667"/>
    <w:rsid w:val="00070C34"/>
    <w:rsid w:val="00070D69"/>
    <w:rsid w:val="00072760"/>
    <w:rsid w:val="00073D63"/>
    <w:rsid w:val="00073FE4"/>
    <w:rsid w:val="00074116"/>
    <w:rsid w:val="00074789"/>
    <w:rsid w:val="0007482F"/>
    <w:rsid w:val="000748B1"/>
    <w:rsid w:val="00075C02"/>
    <w:rsid w:val="00076912"/>
    <w:rsid w:val="00076929"/>
    <w:rsid w:val="00076AAD"/>
    <w:rsid w:val="00076B17"/>
    <w:rsid w:val="00081BD0"/>
    <w:rsid w:val="000825F9"/>
    <w:rsid w:val="000828C9"/>
    <w:rsid w:val="0008370D"/>
    <w:rsid w:val="00083B4D"/>
    <w:rsid w:val="00083E6B"/>
    <w:rsid w:val="0008474D"/>
    <w:rsid w:val="00084927"/>
    <w:rsid w:val="00084C82"/>
    <w:rsid w:val="00085855"/>
    <w:rsid w:val="00085FA1"/>
    <w:rsid w:val="00085FBD"/>
    <w:rsid w:val="00086D37"/>
    <w:rsid w:val="000871A9"/>
    <w:rsid w:val="000876AA"/>
    <w:rsid w:val="000900D9"/>
    <w:rsid w:val="0009064F"/>
    <w:rsid w:val="00090956"/>
    <w:rsid w:val="00091226"/>
    <w:rsid w:val="00091E32"/>
    <w:rsid w:val="000926A2"/>
    <w:rsid w:val="00092A2F"/>
    <w:rsid w:val="00092B06"/>
    <w:rsid w:val="000931E0"/>
    <w:rsid w:val="00093598"/>
    <w:rsid w:val="00093AF2"/>
    <w:rsid w:val="00094B2B"/>
    <w:rsid w:val="00095355"/>
    <w:rsid w:val="00095369"/>
    <w:rsid w:val="000962BD"/>
    <w:rsid w:val="00096B47"/>
    <w:rsid w:val="00097CE3"/>
    <w:rsid w:val="00097D19"/>
    <w:rsid w:val="000A03D6"/>
    <w:rsid w:val="000A05AC"/>
    <w:rsid w:val="000A0A5B"/>
    <w:rsid w:val="000A0D6F"/>
    <w:rsid w:val="000A1CA2"/>
    <w:rsid w:val="000A1E3B"/>
    <w:rsid w:val="000A1FCD"/>
    <w:rsid w:val="000A2AA2"/>
    <w:rsid w:val="000A3804"/>
    <w:rsid w:val="000A39B3"/>
    <w:rsid w:val="000A4474"/>
    <w:rsid w:val="000A44A3"/>
    <w:rsid w:val="000A48F9"/>
    <w:rsid w:val="000A4C76"/>
    <w:rsid w:val="000A51C2"/>
    <w:rsid w:val="000A5635"/>
    <w:rsid w:val="000A57FB"/>
    <w:rsid w:val="000A6140"/>
    <w:rsid w:val="000A6F52"/>
    <w:rsid w:val="000A7224"/>
    <w:rsid w:val="000A758F"/>
    <w:rsid w:val="000A7888"/>
    <w:rsid w:val="000B1475"/>
    <w:rsid w:val="000B1794"/>
    <w:rsid w:val="000B1C4E"/>
    <w:rsid w:val="000B216E"/>
    <w:rsid w:val="000B2537"/>
    <w:rsid w:val="000B335B"/>
    <w:rsid w:val="000B54D6"/>
    <w:rsid w:val="000B5956"/>
    <w:rsid w:val="000B5E8A"/>
    <w:rsid w:val="000B6DAD"/>
    <w:rsid w:val="000B7C71"/>
    <w:rsid w:val="000B7F88"/>
    <w:rsid w:val="000C01C5"/>
    <w:rsid w:val="000C0802"/>
    <w:rsid w:val="000C0B4F"/>
    <w:rsid w:val="000C0DB0"/>
    <w:rsid w:val="000C1BA3"/>
    <w:rsid w:val="000C1FE9"/>
    <w:rsid w:val="000C270F"/>
    <w:rsid w:val="000C2DFE"/>
    <w:rsid w:val="000C2E21"/>
    <w:rsid w:val="000C38C8"/>
    <w:rsid w:val="000C5C29"/>
    <w:rsid w:val="000C79ED"/>
    <w:rsid w:val="000D0292"/>
    <w:rsid w:val="000D0A98"/>
    <w:rsid w:val="000D234E"/>
    <w:rsid w:val="000D3972"/>
    <w:rsid w:val="000D43CB"/>
    <w:rsid w:val="000D4BBC"/>
    <w:rsid w:val="000D4DC6"/>
    <w:rsid w:val="000D554F"/>
    <w:rsid w:val="000D572D"/>
    <w:rsid w:val="000D5C60"/>
    <w:rsid w:val="000D6801"/>
    <w:rsid w:val="000D6BFD"/>
    <w:rsid w:val="000D6F64"/>
    <w:rsid w:val="000D7527"/>
    <w:rsid w:val="000D75DF"/>
    <w:rsid w:val="000D7943"/>
    <w:rsid w:val="000E07F8"/>
    <w:rsid w:val="000E0C88"/>
    <w:rsid w:val="000E1C10"/>
    <w:rsid w:val="000E473B"/>
    <w:rsid w:val="000E589E"/>
    <w:rsid w:val="000E6402"/>
    <w:rsid w:val="000E6597"/>
    <w:rsid w:val="000E6850"/>
    <w:rsid w:val="000E7FBD"/>
    <w:rsid w:val="000F0EE4"/>
    <w:rsid w:val="000F1E0C"/>
    <w:rsid w:val="000F1E14"/>
    <w:rsid w:val="000F2207"/>
    <w:rsid w:val="000F312F"/>
    <w:rsid w:val="000F3684"/>
    <w:rsid w:val="000F377A"/>
    <w:rsid w:val="000F39DB"/>
    <w:rsid w:val="000F455B"/>
    <w:rsid w:val="000F48CF"/>
    <w:rsid w:val="000F4F79"/>
    <w:rsid w:val="000F51C2"/>
    <w:rsid w:val="000F59B5"/>
    <w:rsid w:val="000F5E61"/>
    <w:rsid w:val="000F6F17"/>
    <w:rsid w:val="000F6F87"/>
    <w:rsid w:val="000F7954"/>
    <w:rsid w:val="000F7D39"/>
    <w:rsid w:val="001003BD"/>
    <w:rsid w:val="0010176F"/>
    <w:rsid w:val="00101F65"/>
    <w:rsid w:val="001025E4"/>
    <w:rsid w:val="00102821"/>
    <w:rsid w:val="001032FC"/>
    <w:rsid w:val="00103B31"/>
    <w:rsid w:val="001056ED"/>
    <w:rsid w:val="00106408"/>
    <w:rsid w:val="00111022"/>
    <w:rsid w:val="001116F9"/>
    <w:rsid w:val="001117A4"/>
    <w:rsid w:val="001119A9"/>
    <w:rsid w:val="00111AFC"/>
    <w:rsid w:val="00111D21"/>
    <w:rsid w:val="00111F37"/>
    <w:rsid w:val="0011356F"/>
    <w:rsid w:val="00114450"/>
    <w:rsid w:val="00114900"/>
    <w:rsid w:val="00114AC1"/>
    <w:rsid w:val="00114ADB"/>
    <w:rsid w:val="00114E29"/>
    <w:rsid w:val="001152BE"/>
    <w:rsid w:val="001155ED"/>
    <w:rsid w:val="00115775"/>
    <w:rsid w:val="0011617D"/>
    <w:rsid w:val="00116233"/>
    <w:rsid w:val="00116442"/>
    <w:rsid w:val="00116BDE"/>
    <w:rsid w:val="00117161"/>
    <w:rsid w:val="0012006D"/>
    <w:rsid w:val="001200FF"/>
    <w:rsid w:val="00120208"/>
    <w:rsid w:val="001219F0"/>
    <w:rsid w:val="00122111"/>
    <w:rsid w:val="00123E1E"/>
    <w:rsid w:val="001240B3"/>
    <w:rsid w:val="001246FE"/>
    <w:rsid w:val="001254EE"/>
    <w:rsid w:val="00125FA3"/>
    <w:rsid w:val="001268C1"/>
    <w:rsid w:val="00127097"/>
    <w:rsid w:val="00127179"/>
    <w:rsid w:val="001271C2"/>
    <w:rsid w:val="001273CF"/>
    <w:rsid w:val="001275BF"/>
    <w:rsid w:val="001277A4"/>
    <w:rsid w:val="00127FEE"/>
    <w:rsid w:val="001319D0"/>
    <w:rsid w:val="00131F44"/>
    <w:rsid w:val="00132901"/>
    <w:rsid w:val="00132AB7"/>
    <w:rsid w:val="00132CC1"/>
    <w:rsid w:val="001338A5"/>
    <w:rsid w:val="001338C4"/>
    <w:rsid w:val="00134B66"/>
    <w:rsid w:val="00134BD2"/>
    <w:rsid w:val="001351C2"/>
    <w:rsid w:val="00135BB4"/>
    <w:rsid w:val="00135D04"/>
    <w:rsid w:val="00137D82"/>
    <w:rsid w:val="00137E1B"/>
    <w:rsid w:val="00137EF5"/>
    <w:rsid w:val="00140197"/>
    <w:rsid w:val="001401DB"/>
    <w:rsid w:val="001406A6"/>
    <w:rsid w:val="00140850"/>
    <w:rsid w:val="0014091B"/>
    <w:rsid w:val="00140CE4"/>
    <w:rsid w:val="00141319"/>
    <w:rsid w:val="001421A7"/>
    <w:rsid w:val="00144083"/>
    <w:rsid w:val="0014422B"/>
    <w:rsid w:val="001442C3"/>
    <w:rsid w:val="00144C31"/>
    <w:rsid w:val="001452C6"/>
    <w:rsid w:val="00145A42"/>
    <w:rsid w:val="00145E4E"/>
    <w:rsid w:val="00146376"/>
    <w:rsid w:val="00146694"/>
    <w:rsid w:val="00146AF6"/>
    <w:rsid w:val="0014740A"/>
    <w:rsid w:val="00147415"/>
    <w:rsid w:val="00150399"/>
    <w:rsid w:val="00150A77"/>
    <w:rsid w:val="001519E8"/>
    <w:rsid w:val="00152C6A"/>
    <w:rsid w:val="00152CE5"/>
    <w:rsid w:val="00153922"/>
    <w:rsid w:val="0015402D"/>
    <w:rsid w:val="0015444D"/>
    <w:rsid w:val="00154873"/>
    <w:rsid w:val="00154AF7"/>
    <w:rsid w:val="00154B4E"/>
    <w:rsid w:val="00155587"/>
    <w:rsid w:val="001557D4"/>
    <w:rsid w:val="00155A6D"/>
    <w:rsid w:val="00155FAD"/>
    <w:rsid w:val="0015627E"/>
    <w:rsid w:val="00156626"/>
    <w:rsid w:val="00156B39"/>
    <w:rsid w:val="001573E7"/>
    <w:rsid w:val="00160181"/>
    <w:rsid w:val="0016057B"/>
    <w:rsid w:val="00160796"/>
    <w:rsid w:val="00161406"/>
    <w:rsid w:val="00161E94"/>
    <w:rsid w:val="0016285E"/>
    <w:rsid w:val="00162A65"/>
    <w:rsid w:val="001636DB"/>
    <w:rsid w:val="001636EA"/>
    <w:rsid w:val="001638B3"/>
    <w:rsid w:val="001638D0"/>
    <w:rsid w:val="00163A10"/>
    <w:rsid w:val="00163E70"/>
    <w:rsid w:val="00163EB4"/>
    <w:rsid w:val="00164595"/>
    <w:rsid w:val="00164E5A"/>
    <w:rsid w:val="001650DF"/>
    <w:rsid w:val="001653E3"/>
    <w:rsid w:val="001658CB"/>
    <w:rsid w:val="00165D7D"/>
    <w:rsid w:val="0016623C"/>
    <w:rsid w:val="001668A4"/>
    <w:rsid w:val="00166B4C"/>
    <w:rsid w:val="001704FF"/>
    <w:rsid w:val="001720CD"/>
    <w:rsid w:val="0017228B"/>
    <w:rsid w:val="0017242E"/>
    <w:rsid w:val="00172E1A"/>
    <w:rsid w:val="0017314F"/>
    <w:rsid w:val="0017358D"/>
    <w:rsid w:val="00174D9A"/>
    <w:rsid w:val="00175630"/>
    <w:rsid w:val="00175669"/>
    <w:rsid w:val="00175991"/>
    <w:rsid w:val="0017759E"/>
    <w:rsid w:val="00177EF3"/>
    <w:rsid w:val="0018076A"/>
    <w:rsid w:val="0018081A"/>
    <w:rsid w:val="00180975"/>
    <w:rsid w:val="00180A3E"/>
    <w:rsid w:val="001817BA"/>
    <w:rsid w:val="001820E6"/>
    <w:rsid w:val="00183549"/>
    <w:rsid w:val="001839B9"/>
    <w:rsid w:val="00185A35"/>
    <w:rsid w:val="00185A9A"/>
    <w:rsid w:val="00185B27"/>
    <w:rsid w:val="00186217"/>
    <w:rsid w:val="0018667B"/>
    <w:rsid w:val="00186845"/>
    <w:rsid w:val="001876B0"/>
    <w:rsid w:val="00187CD0"/>
    <w:rsid w:val="001909B9"/>
    <w:rsid w:val="001917DE"/>
    <w:rsid w:val="001931F2"/>
    <w:rsid w:val="00193ADF"/>
    <w:rsid w:val="00193B41"/>
    <w:rsid w:val="00193F75"/>
    <w:rsid w:val="001942B9"/>
    <w:rsid w:val="00194E2C"/>
    <w:rsid w:val="00194E8E"/>
    <w:rsid w:val="00195A5A"/>
    <w:rsid w:val="00195BB5"/>
    <w:rsid w:val="00195F10"/>
    <w:rsid w:val="001964EA"/>
    <w:rsid w:val="0019684C"/>
    <w:rsid w:val="001A0250"/>
    <w:rsid w:val="001A025B"/>
    <w:rsid w:val="001A1019"/>
    <w:rsid w:val="001A19CC"/>
    <w:rsid w:val="001A305F"/>
    <w:rsid w:val="001A404B"/>
    <w:rsid w:val="001A5805"/>
    <w:rsid w:val="001A5E88"/>
    <w:rsid w:val="001A6687"/>
    <w:rsid w:val="001A74AB"/>
    <w:rsid w:val="001B0418"/>
    <w:rsid w:val="001B0963"/>
    <w:rsid w:val="001B0A72"/>
    <w:rsid w:val="001B135E"/>
    <w:rsid w:val="001B14D4"/>
    <w:rsid w:val="001B23A8"/>
    <w:rsid w:val="001B23AE"/>
    <w:rsid w:val="001B3C37"/>
    <w:rsid w:val="001B4034"/>
    <w:rsid w:val="001B4584"/>
    <w:rsid w:val="001B5034"/>
    <w:rsid w:val="001B689C"/>
    <w:rsid w:val="001B6D60"/>
    <w:rsid w:val="001C0364"/>
    <w:rsid w:val="001C0507"/>
    <w:rsid w:val="001C059B"/>
    <w:rsid w:val="001C1457"/>
    <w:rsid w:val="001C1C39"/>
    <w:rsid w:val="001C28F3"/>
    <w:rsid w:val="001C2C8D"/>
    <w:rsid w:val="001C2CA4"/>
    <w:rsid w:val="001C2D65"/>
    <w:rsid w:val="001C33F6"/>
    <w:rsid w:val="001C3F61"/>
    <w:rsid w:val="001C50C8"/>
    <w:rsid w:val="001C5BBE"/>
    <w:rsid w:val="001C5C3B"/>
    <w:rsid w:val="001C5CAF"/>
    <w:rsid w:val="001C6C9F"/>
    <w:rsid w:val="001C728C"/>
    <w:rsid w:val="001C748F"/>
    <w:rsid w:val="001C754A"/>
    <w:rsid w:val="001C7A18"/>
    <w:rsid w:val="001C7C93"/>
    <w:rsid w:val="001C7ED4"/>
    <w:rsid w:val="001C7EDA"/>
    <w:rsid w:val="001D01BB"/>
    <w:rsid w:val="001D1B06"/>
    <w:rsid w:val="001D24E0"/>
    <w:rsid w:val="001D250F"/>
    <w:rsid w:val="001D2538"/>
    <w:rsid w:val="001D39A0"/>
    <w:rsid w:val="001D3ECB"/>
    <w:rsid w:val="001D40C0"/>
    <w:rsid w:val="001D48E8"/>
    <w:rsid w:val="001D5988"/>
    <w:rsid w:val="001D5996"/>
    <w:rsid w:val="001D67CF"/>
    <w:rsid w:val="001D6FCF"/>
    <w:rsid w:val="001D7E02"/>
    <w:rsid w:val="001E0DA8"/>
    <w:rsid w:val="001E1464"/>
    <w:rsid w:val="001E16ED"/>
    <w:rsid w:val="001E184E"/>
    <w:rsid w:val="001E1F9D"/>
    <w:rsid w:val="001E212A"/>
    <w:rsid w:val="001E2286"/>
    <w:rsid w:val="001E2382"/>
    <w:rsid w:val="001E2C2C"/>
    <w:rsid w:val="001E3970"/>
    <w:rsid w:val="001E4771"/>
    <w:rsid w:val="001E64B2"/>
    <w:rsid w:val="001E6D44"/>
    <w:rsid w:val="001E7674"/>
    <w:rsid w:val="001E79CA"/>
    <w:rsid w:val="001E79E7"/>
    <w:rsid w:val="001E79F4"/>
    <w:rsid w:val="001E7EF9"/>
    <w:rsid w:val="001E7FD0"/>
    <w:rsid w:val="001F00E0"/>
    <w:rsid w:val="001F0675"/>
    <w:rsid w:val="001F10EA"/>
    <w:rsid w:val="001F28AA"/>
    <w:rsid w:val="001F45FB"/>
    <w:rsid w:val="001F5036"/>
    <w:rsid w:val="001F50CF"/>
    <w:rsid w:val="001F5B08"/>
    <w:rsid w:val="001F6374"/>
    <w:rsid w:val="001F676B"/>
    <w:rsid w:val="001F6AED"/>
    <w:rsid w:val="001F70B6"/>
    <w:rsid w:val="001F74B0"/>
    <w:rsid w:val="001F7878"/>
    <w:rsid w:val="001F78FF"/>
    <w:rsid w:val="0020121C"/>
    <w:rsid w:val="002013B2"/>
    <w:rsid w:val="00201FAB"/>
    <w:rsid w:val="00202524"/>
    <w:rsid w:val="00202699"/>
    <w:rsid w:val="00202CE5"/>
    <w:rsid w:val="00204C77"/>
    <w:rsid w:val="00204E67"/>
    <w:rsid w:val="00204F1A"/>
    <w:rsid w:val="0020502A"/>
    <w:rsid w:val="002051D2"/>
    <w:rsid w:val="00205E8C"/>
    <w:rsid w:val="002074C5"/>
    <w:rsid w:val="00207853"/>
    <w:rsid w:val="002079CC"/>
    <w:rsid w:val="00207A38"/>
    <w:rsid w:val="00207D16"/>
    <w:rsid w:val="00211290"/>
    <w:rsid w:val="00213110"/>
    <w:rsid w:val="00214622"/>
    <w:rsid w:val="00214CEA"/>
    <w:rsid w:val="0021544C"/>
    <w:rsid w:val="002161C9"/>
    <w:rsid w:val="00216684"/>
    <w:rsid w:val="00216757"/>
    <w:rsid w:val="002170C8"/>
    <w:rsid w:val="00217364"/>
    <w:rsid w:val="00217D39"/>
    <w:rsid w:val="00220190"/>
    <w:rsid w:val="0022184A"/>
    <w:rsid w:val="00222BFC"/>
    <w:rsid w:val="00223682"/>
    <w:rsid w:val="00224C3D"/>
    <w:rsid w:val="00225173"/>
    <w:rsid w:val="0022565D"/>
    <w:rsid w:val="00225DE5"/>
    <w:rsid w:val="00226B3F"/>
    <w:rsid w:val="00226DA0"/>
    <w:rsid w:val="00227194"/>
    <w:rsid w:val="0022792A"/>
    <w:rsid w:val="002304B0"/>
    <w:rsid w:val="00230F9F"/>
    <w:rsid w:val="00231232"/>
    <w:rsid w:val="002322BC"/>
    <w:rsid w:val="00232906"/>
    <w:rsid w:val="00232B36"/>
    <w:rsid w:val="00235449"/>
    <w:rsid w:val="002362EF"/>
    <w:rsid w:val="0023698C"/>
    <w:rsid w:val="0023703F"/>
    <w:rsid w:val="0023743A"/>
    <w:rsid w:val="00237FE7"/>
    <w:rsid w:val="00240366"/>
    <w:rsid w:val="00240808"/>
    <w:rsid w:val="002418B7"/>
    <w:rsid w:val="00241BBA"/>
    <w:rsid w:val="0024203E"/>
    <w:rsid w:val="00242770"/>
    <w:rsid w:val="002435A0"/>
    <w:rsid w:val="00243C41"/>
    <w:rsid w:val="00244D0B"/>
    <w:rsid w:val="002461A4"/>
    <w:rsid w:val="00246881"/>
    <w:rsid w:val="00250107"/>
    <w:rsid w:val="002506B2"/>
    <w:rsid w:val="00250B4C"/>
    <w:rsid w:val="002518F1"/>
    <w:rsid w:val="00251B25"/>
    <w:rsid w:val="0025211E"/>
    <w:rsid w:val="00254487"/>
    <w:rsid w:val="002548C7"/>
    <w:rsid w:val="00254984"/>
    <w:rsid w:val="00254B53"/>
    <w:rsid w:val="00256FE3"/>
    <w:rsid w:val="00257023"/>
    <w:rsid w:val="00257731"/>
    <w:rsid w:val="00257BC3"/>
    <w:rsid w:val="00257E75"/>
    <w:rsid w:val="002608FE"/>
    <w:rsid w:val="0026099B"/>
    <w:rsid w:val="002609B2"/>
    <w:rsid w:val="00260CE5"/>
    <w:rsid w:val="00261E71"/>
    <w:rsid w:val="002623EA"/>
    <w:rsid w:val="002631D2"/>
    <w:rsid w:val="00263509"/>
    <w:rsid w:val="00263A44"/>
    <w:rsid w:val="002649EE"/>
    <w:rsid w:val="00264EF2"/>
    <w:rsid w:val="00265043"/>
    <w:rsid w:val="002650EF"/>
    <w:rsid w:val="00265FBA"/>
    <w:rsid w:val="00266FAD"/>
    <w:rsid w:val="00267B0F"/>
    <w:rsid w:val="0027007C"/>
    <w:rsid w:val="00271FBA"/>
    <w:rsid w:val="002723B1"/>
    <w:rsid w:val="0027244E"/>
    <w:rsid w:val="002724A4"/>
    <w:rsid w:val="0027252C"/>
    <w:rsid w:val="00272A71"/>
    <w:rsid w:val="00273B6B"/>
    <w:rsid w:val="002743F8"/>
    <w:rsid w:val="00274552"/>
    <w:rsid w:val="002747CE"/>
    <w:rsid w:val="00275392"/>
    <w:rsid w:val="0027565F"/>
    <w:rsid w:val="00275671"/>
    <w:rsid w:val="00276260"/>
    <w:rsid w:val="002767E1"/>
    <w:rsid w:val="00276AB9"/>
    <w:rsid w:val="00276E0E"/>
    <w:rsid w:val="00277CB0"/>
    <w:rsid w:val="002805B5"/>
    <w:rsid w:val="00280A3E"/>
    <w:rsid w:val="0028124F"/>
    <w:rsid w:val="0028129D"/>
    <w:rsid w:val="00282D70"/>
    <w:rsid w:val="0028318D"/>
    <w:rsid w:val="00283633"/>
    <w:rsid w:val="00283DCA"/>
    <w:rsid w:val="0028419F"/>
    <w:rsid w:val="0028575F"/>
    <w:rsid w:val="00285822"/>
    <w:rsid w:val="00285EC3"/>
    <w:rsid w:val="002867C3"/>
    <w:rsid w:val="002875EE"/>
    <w:rsid w:val="00287BFB"/>
    <w:rsid w:val="00290125"/>
    <w:rsid w:val="00290C0B"/>
    <w:rsid w:val="00292232"/>
    <w:rsid w:val="00292887"/>
    <w:rsid w:val="00292CFA"/>
    <w:rsid w:val="002930EC"/>
    <w:rsid w:val="00293C1B"/>
    <w:rsid w:val="00293DB3"/>
    <w:rsid w:val="002944E7"/>
    <w:rsid w:val="002947E3"/>
    <w:rsid w:val="002949EA"/>
    <w:rsid w:val="00295131"/>
    <w:rsid w:val="0029545B"/>
    <w:rsid w:val="002964A0"/>
    <w:rsid w:val="002966A4"/>
    <w:rsid w:val="00296CB6"/>
    <w:rsid w:val="00296FD2"/>
    <w:rsid w:val="00296FEE"/>
    <w:rsid w:val="0029763F"/>
    <w:rsid w:val="002977C2"/>
    <w:rsid w:val="00297B46"/>
    <w:rsid w:val="002A09BD"/>
    <w:rsid w:val="002A1DB5"/>
    <w:rsid w:val="002A1E33"/>
    <w:rsid w:val="002A2996"/>
    <w:rsid w:val="002A31C6"/>
    <w:rsid w:val="002A3B8C"/>
    <w:rsid w:val="002A45BA"/>
    <w:rsid w:val="002A47C0"/>
    <w:rsid w:val="002A5362"/>
    <w:rsid w:val="002A6783"/>
    <w:rsid w:val="002A7155"/>
    <w:rsid w:val="002A7944"/>
    <w:rsid w:val="002B04EE"/>
    <w:rsid w:val="002B0DEE"/>
    <w:rsid w:val="002B1ED7"/>
    <w:rsid w:val="002B2325"/>
    <w:rsid w:val="002B24ED"/>
    <w:rsid w:val="002B2B6F"/>
    <w:rsid w:val="002B36EC"/>
    <w:rsid w:val="002B41F8"/>
    <w:rsid w:val="002B4455"/>
    <w:rsid w:val="002B4A9D"/>
    <w:rsid w:val="002B52CB"/>
    <w:rsid w:val="002B553B"/>
    <w:rsid w:val="002B5D92"/>
    <w:rsid w:val="002B65F3"/>
    <w:rsid w:val="002B6B7C"/>
    <w:rsid w:val="002B7532"/>
    <w:rsid w:val="002B7F64"/>
    <w:rsid w:val="002C0B14"/>
    <w:rsid w:val="002C0EA6"/>
    <w:rsid w:val="002C0F52"/>
    <w:rsid w:val="002C13D9"/>
    <w:rsid w:val="002C1D1B"/>
    <w:rsid w:val="002C2108"/>
    <w:rsid w:val="002C2294"/>
    <w:rsid w:val="002C2329"/>
    <w:rsid w:val="002C3101"/>
    <w:rsid w:val="002C3A2E"/>
    <w:rsid w:val="002C3D34"/>
    <w:rsid w:val="002C4A40"/>
    <w:rsid w:val="002C5830"/>
    <w:rsid w:val="002C69EE"/>
    <w:rsid w:val="002C711A"/>
    <w:rsid w:val="002C750A"/>
    <w:rsid w:val="002D0168"/>
    <w:rsid w:val="002D02BD"/>
    <w:rsid w:val="002D0371"/>
    <w:rsid w:val="002D0481"/>
    <w:rsid w:val="002D1205"/>
    <w:rsid w:val="002D1405"/>
    <w:rsid w:val="002D14A7"/>
    <w:rsid w:val="002D15F4"/>
    <w:rsid w:val="002D1F2F"/>
    <w:rsid w:val="002D20EC"/>
    <w:rsid w:val="002D27CD"/>
    <w:rsid w:val="002D29BC"/>
    <w:rsid w:val="002D2BAB"/>
    <w:rsid w:val="002D2C36"/>
    <w:rsid w:val="002D2FF9"/>
    <w:rsid w:val="002D382D"/>
    <w:rsid w:val="002D3CFE"/>
    <w:rsid w:val="002D7BAC"/>
    <w:rsid w:val="002D7C65"/>
    <w:rsid w:val="002D7D4B"/>
    <w:rsid w:val="002E139A"/>
    <w:rsid w:val="002E1ACF"/>
    <w:rsid w:val="002E232A"/>
    <w:rsid w:val="002E2970"/>
    <w:rsid w:val="002E44B2"/>
    <w:rsid w:val="002E4519"/>
    <w:rsid w:val="002E4722"/>
    <w:rsid w:val="002E55C6"/>
    <w:rsid w:val="002E5CA4"/>
    <w:rsid w:val="002E67BE"/>
    <w:rsid w:val="002E7E47"/>
    <w:rsid w:val="002F0196"/>
    <w:rsid w:val="002F0265"/>
    <w:rsid w:val="002F0D49"/>
    <w:rsid w:val="002F2E4D"/>
    <w:rsid w:val="002F328E"/>
    <w:rsid w:val="002F333E"/>
    <w:rsid w:val="002F4104"/>
    <w:rsid w:val="002F4453"/>
    <w:rsid w:val="002F46A1"/>
    <w:rsid w:val="002F4A2F"/>
    <w:rsid w:val="002F5C9D"/>
    <w:rsid w:val="002F7021"/>
    <w:rsid w:val="002F7A45"/>
    <w:rsid w:val="002F7D1D"/>
    <w:rsid w:val="003002A3"/>
    <w:rsid w:val="00302C76"/>
    <w:rsid w:val="00302E11"/>
    <w:rsid w:val="00302E79"/>
    <w:rsid w:val="003040C9"/>
    <w:rsid w:val="00304D68"/>
    <w:rsid w:val="00305073"/>
    <w:rsid w:val="003056DF"/>
    <w:rsid w:val="00305CC7"/>
    <w:rsid w:val="00306325"/>
    <w:rsid w:val="00306CAE"/>
    <w:rsid w:val="00307029"/>
    <w:rsid w:val="003077C8"/>
    <w:rsid w:val="00310BAB"/>
    <w:rsid w:val="00310DBE"/>
    <w:rsid w:val="0031233C"/>
    <w:rsid w:val="003126CB"/>
    <w:rsid w:val="00312978"/>
    <w:rsid w:val="00312E0F"/>
    <w:rsid w:val="0031386D"/>
    <w:rsid w:val="00313C3D"/>
    <w:rsid w:val="00313C6A"/>
    <w:rsid w:val="003144BD"/>
    <w:rsid w:val="0031466A"/>
    <w:rsid w:val="00315388"/>
    <w:rsid w:val="00315E88"/>
    <w:rsid w:val="00317391"/>
    <w:rsid w:val="0032054D"/>
    <w:rsid w:val="003206AE"/>
    <w:rsid w:val="00320D37"/>
    <w:rsid w:val="00320EA9"/>
    <w:rsid w:val="00320F99"/>
    <w:rsid w:val="0032151C"/>
    <w:rsid w:val="00321A7A"/>
    <w:rsid w:val="00321C1E"/>
    <w:rsid w:val="00321F7D"/>
    <w:rsid w:val="00321FC9"/>
    <w:rsid w:val="00322699"/>
    <w:rsid w:val="0032269C"/>
    <w:rsid w:val="00322BE7"/>
    <w:rsid w:val="00323177"/>
    <w:rsid w:val="003235B7"/>
    <w:rsid w:val="00323A54"/>
    <w:rsid w:val="00324244"/>
    <w:rsid w:val="00324927"/>
    <w:rsid w:val="00324BF7"/>
    <w:rsid w:val="00325AC3"/>
    <w:rsid w:val="0032607D"/>
    <w:rsid w:val="00326394"/>
    <w:rsid w:val="003268BD"/>
    <w:rsid w:val="0032697F"/>
    <w:rsid w:val="00330059"/>
    <w:rsid w:val="00331438"/>
    <w:rsid w:val="00331D46"/>
    <w:rsid w:val="003323DD"/>
    <w:rsid w:val="00332B9F"/>
    <w:rsid w:val="00333B37"/>
    <w:rsid w:val="00333C87"/>
    <w:rsid w:val="00334303"/>
    <w:rsid w:val="003348BB"/>
    <w:rsid w:val="00334B28"/>
    <w:rsid w:val="00335150"/>
    <w:rsid w:val="00335DC7"/>
    <w:rsid w:val="00336DA7"/>
    <w:rsid w:val="00337A3D"/>
    <w:rsid w:val="00342116"/>
    <w:rsid w:val="003426C8"/>
    <w:rsid w:val="0034316F"/>
    <w:rsid w:val="00343B5F"/>
    <w:rsid w:val="00343E8E"/>
    <w:rsid w:val="0034536E"/>
    <w:rsid w:val="003459CE"/>
    <w:rsid w:val="00346199"/>
    <w:rsid w:val="003471A2"/>
    <w:rsid w:val="00347661"/>
    <w:rsid w:val="00347C17"/>
    <w:rsid w:val="003518BC"/>
    <w:rsid w:val="00352191"/>
    <w:rsid w:val="0035257C"/>
    <w:rsid w:val="00352CA2"/>
    <w:rsid w:val="00353166"/>
    <w:rsid w:val="003534A9"/>
    <w:rsid w:val="003546F4"/>
    <w:rsid w:val="00354FB7"/>
    <w:rsid w:val="0035504B"/>
    <w:rsid w:val="00356648"/>
    <w:rsid w:val="00356F79"/>
    <w:rsid w:val="00357B3C"/>
    <w:rsid w:val="00357ED6"/>
    <w:rsid w:val="00357FE1"/>
    <w:rsid w:val="00360FAA"/>
    <w:rsid w:val="00361048"/>
    <w:rsid w:val="00361088"/>
    <w:rsid w:val="003619A0"/>
    <w:rsid w:val="00361A89"/>
    <w:rsid w:val="00362329"/>
    <w:rsid w:val="0036268E"/>
    <w:rsid w:val="003627A6"/>
    <w:rsid w:val="00362B7C"/>
    <w:rsid w:val="00362CDF"/>
    <w:rsid w:val="003637F7"/>
    <w:rsid w:val="003642FE"/>
    <w:rsid w:val="003652AE"/>
    <w:rsid w:val="00367282"/>
    <w:rsid w:val="003708FF"/>
    <w:rsid w:val="00370991"/>
    <w:rsid w:val="00370DC4"/>
    <w:rsid w:val="003723C0"/>
    <w:rsid w:val="003724A2"/>
    <w:rsid w:val="00372625"/>
    <w:rsid w:val="00373236"/>
    <w:rsid w:val="00373277"/>
    <w:rsid w:val="0037469D"/>
    <w:rsid w:val="00374F1A"/>
    <w:rsid w:val="00375AF5"/>
    <w:rsid w:val="00377906"/>
    <w:rsid w:val="00377EA5"/>
    <w:rsid w:val="003802C3"/>
    <w:rsid w:val="0038099A"/>
    <w:rsid w:val="00381055"/>
    <w:rsid w:val="00381607"/>
    <w:rsid w:val="00381EB2"/>
    <w:rsid w:val="003827B3"/>
    <w:rsid w:val="00382B4A"/>
    <w:rsid w:val="00382DFF"/>
    <w:rsid w:val="003835D5"/>
    <w:rsid w:val="003835FE"/>
    <w:rsid w:val="00384075"/>
    <w:rsid w:val="003851FC"/>
    <w:rsid w:val="0038566A"/>
    <w:rsid w:val="00385995"/>
    <w:rsid w:val="00386410"/>
    <w:rsid w:val="00386A7D"/>
    <w:rsid w:val="0038726E"/>
    <w:rsid w:val="00387D2B"/>
    <w:rsid w:val="00387F00"/>
    <w:rsid w:val="0039068F"/>
    <w:rsid w:val="00390884"/>
    <w:rsid w:val="00390E24"/>
    <w:rsid w:val="003914A3"/>
    <w:rsid w:val="00391D29"/>
    <w:rsid w:val="00393244"/>
    <w:rsid w:val="00393D3A"/>
    <w:rsid w:val="00393DE4"/>
    <w:rsid w:val="00393E27"/>
    <w:rsid w:val="0039558B"/>
    <w:rsid w:val="00396613"/>
    <w:rsid w:val="00396B5B"/>
    <w:rsid w:val="00397293"/>
    <w:rsid w:val="0039733F"/>
    <w:rsid w:val="0039742A"/>
    <w:rsid w:val="0039768B"/>
    <w:rsid w:val="00397EA9"/>
    <w:rsid w:val="00397FA3"/>
    <w:rsid w:val="003A0457"/>
    <w:rsid w:val="003A0F4C"/>
    <w:rsid w:val="003A1380"/>
    <w:rsid w:val="003A1F82"/>
    <w:rsid w:val="003A2024"/>
    <w:rsid w:val="003A246F"/>
    <w:rsid w:val="003A2F5A"/>
    <w:rsid w:val="003A3AED"/>
    <w:rsid w:val="003A428E"/>
    <w:rsid w:val="003A4E07"/>
    <w:rsid w:val="003A4E84"/>
    <w:rsid w:val="003A5BA7"/>
    <w:rsid w:val="003A5FEE"/>
    <w:rsid w:val="003A6860"/>
    <w:rsid w:val="003B0044"/>
    <w:rsid w:val="003B0E7E"/>
    <w:rsid w:val="003B1394"/>
    <w:rsid w:val="003B1627"/>
    <w:rsid w:val="003B1CCA"/>
    <w:rsid w:val="003B1DCA"/>
    <w:rsid w:val="003B2449"/>
    <w:rsid w:val="003B2C7B"/>
    <w:rsid w:val="003B303F"/>
    <w:rsid w:val="003B366F"/>
    <w:rsid w:val="003B424A"/>
    <w:rsid w:val="003B4C41"/>
    <w:rsid w:val="003B4E4D"/>
    <w:rsid w:val="003B5F1C"/>
    <w:rsid w:val="003B68B2"/>
    <w:rsid w:val="003B6F39"/>
    <w:rsid w:val="003B7DF7"/>
    <w:rsid w:val="003C01F9"/>
    <w:rsid w:val="003C082C"/>
    <w:rsid w:val="003C0AB5"/>
    <w:rsid w:val="003C116D"/>
    <w:rsid w:val="003C145D"/>
    <w:rsid w:val="003C1854"/>
    <w:rsid w:val="003C1C7D"/>
    <w:rsid w:val="003C1CE0"/>
    <w:rsid w:val="003C21EA"/>
    <w:rsid w:val="003C2530"/>
    <w:rsid w:val="003C2D7A"/>
    <w:rsid w:val="003C3278"/>
    <w:rsid w:val="003C3C84"/>
    <w:rsid w:val="003C4959"/>
    <w:rsid w:val="003C4F79"/>
    <w:rsid w:val="003C4FA2"/>
    <w:rsid w:val="003C5A9C"/>
    <w:rsid w:val="003C5F8B"/>
    <w:rsid w:val="003C6962"/>
    <w:rsid w:val="003C6E1A"/>
    <w:rsid w:val="003C6E22"/>
    <w:rsid w:val="003C6EBC"/>
    <w:rsid w:val="003D0E6A"/>
    <w:rsid w:val="003D186B"/>
    <w:rsid w:val="003D1A66"/>
    <w:rsid w:val="003D2B2C"/>
    <w:rsid w:val="003D2E61"/>
    <w:rsid w:val="003D2FFF"/>
    <w:rsid w:val="003D305E"/>
    <w:rsid w:val="003D35F1"/>
    <w:rsid w:val="003D3794"/>
    <w:rsid w:val="003D3BE5"/>
    <w:rsid w:val="003D406E"/>
    <w:rsid w:val="003D5AF5"/>
    <w:rsid w:val="003D60A0"/>
    <w:rsid w:val="003D6CEE"/>
    <w:rsid w:val="003D78C7"/>
    <w:rsid w:val="003E03CC"/>
    <w:rsid w:val="003E08EB"/>
    <w:rsid w:val="003E0CC4"/>
    <w:rsid w:val="003E15A7"/>
    <w:rsid w:val="003E1D85"/>
    <w:rsid w:val="003E382A"/>
    <w:rsid w:val="003E408F"/>
    <w:rsid w:val="003E4B6D"/>
    <w:rsid w:val="003E53D4"/>
    <w:rsid w:val="003E645E"/>
    <w:rsid w:val="003E66A7"/>
    <w:rsid w:val="003E7508"/>
    <w:rsid w:val="003F10E6"/>
    <w:rsid w:val="003F1111"/>
    <w:rsid w:val="003F17B9"/>
    <w:rsid w:val="003F1B6C"/>
    <w:rsid w:val="003F1D67"/>
    <w:rsid w:val="003F2CB1"/>
    <w:rsid w:val="003F3442"/>
    <w:rsid w:val="003F42BB"/>
    <w:rsid w:val="003F506A"/>
    <w:rsid w:val="003F50E4"/>
    <w:rsid w:val="003F5645"/>
    <w:rsid w:val="003F5AE6"/>
    <w:rsid w:val="003F5E0C"/>
    <w:rsid w:val="003F5F33"/>
    <w:rsid w:val="003F5FC8"/>
    <w:rsid w:val="003F7F31"/>
    <w:rsid w:val="00400290"/>
    <w:rsid w:val="004003C2"/>
    <w:rsid w:val="00400664"/>
    <w:rsid w:val="00400E61"/>
    <w:rsid w:val="00402371"/>
    <w:rsid w:val="004023A9"/>
    <w:rsid w:val="00402823"/>
    <w:rsid w:val="00402A8C"/>
    <w:rsid w:val="00403057"/>
    <w:rsid w:val="004030AF"/>
    <w:rsid w:val="004031FE"/>
    <w:rsid w:val="00403C2B"/>
    <w:rsid w:val="00404288"/>
    <w:rsid w:val="004058BF"/>
    <w:rsid w:val="00405A43"/>
    <w:rsid w:val="00405A63"/>
    <w:rsid w:val="00410160"/>
    <w:rsid w:val="00410222"/>
    <w:rsid w:val="0041059B"/>
    <w:rsid w:val="00410688"/>
    <w:rsid w:val="0041077F"/>
    <w:rsid w:val="00410C37"/>
    <w:rsid w:val="0041177B"/>
    <w:rsid w:val="004119EE"/>
    <w:rsid w:val="00411DF7"/>
    <w:rsid w:val="00411EF2"/>
    <w:rsid w:val="00412393"/>
    <w:rsid w:val="00413018"/>
    <w:rsid w:val="00413128"/>
    <w:rsid w:val="00413241"/>
    <w:rsid w:val="00413E42"/>
    <w:rsid w:val="004145B1"/>
    <w:rsid w:val="0041480B"/>
    <w:rsid w:val="00414A75"/>
    <w:rsid w:val="00414B58"/>
    <w:rsid w:val="004150A1"/>
    <w:rsid w:val="0041536F"/>
    <w:rsid w:val="0041642C"/>
    <w:rsid w:val="004165CC"/>
    <w:rsid w:val="00416647"/>
    <w:rsid w:val="00416D47"/>
    <w:rsid w:val="0041739E"/>
    <w:rsid w:val="00417A3C"/>
    <w:rsid w:val="00417A6E"/>
    <w:rsid w:val="00417AC2"/>
    <w:rsid w:val="00417EC3"/>
    <w:rsid w:val="004201E4"/>
    <w:rsid w:val="00420889"/>
    <w:rsid w:val="00420B3A"/>
    <w:rsid w:val="00421B4C"/>
    <w:rsid w:val="0042333D"/>
    <w:rsid w:val="00424A05"/>
    <w:rsid w:val="004266D5"/>
    <w:rsid w:val="004267F3"/>
    <w:rsid w:val="00426A9D"/>
    <w:rsid w:val="0042706C"/>
    <w:rsid w:val="004303B6"/>
    <w:rsid w:val="004313F9"/>
    <w:rsid w:val="0043153A"/>
    <w:rsid w:val="00431B48"/>
    <w:rsid w:val="00431FDE"/>
    <w:rsid w:val="004322EE"/>
    <w:rsid w:val="00432CEB"/>
    <w:rsid w:val="00432E67"/>
    <w:rsid w:val="0043305A"/>
    <w:rsid w:val="00433BB6"/>
    <w:rsid w:val="00434CA1"/>
    <w:rsid w:val="00436345"/>
    <w:rsid w:val="004365DC"/>
    <w:rsid w:val="0043723E"/>
    <w:rsid w:val="00437788"/>
    <w:rsid w:val="0044055C"/>
    <w:rsid w:val="004423C5"/>
    <w:rsid w:val="00442A50"/>
    <w:rsid w:val="00443EDD"/>
    <w:rsid w:val="00443FB7"/>
    <w:rsid w:val="00444CF4"/>
    <w:rsid w:val="00445291"/>
    <w:rsid w:val="0044596D"/>
    <w:rsid w:val="00445AB6"/>
    <w:rsid w:val="00446A78"/>
    <w:rsid w:val="00446DA8"/>
    <w:rsid w:val="004478AE"/>
    <w:rsid w:val="00450659"/>
    <w:rsid w:val="00451EA2"/>
    <w:rsid w:val="00452CB9"/>
    <w:rsid w:val="004530C7"/>
    <w:rsid w:val="00454711"/>
    <w:rsid w:val="00454B57"/>
    <w:rsid w:val="00456020"/>
    <w:rsid w:val="00456486"/>
    <w:rsid w:val="00456604"/>
    <w:rsid w:val="0045694A"/>
    <w:rsid w:val="00456B9B"/>
    <w:rsid w:val="0045700F"/>
    <w:rsid w:val="00457452"/>
    <w:rsid w:val="004576C0"/>
    <w:rsid w:val="00457DA1"/>
    <w:rsid w:val="00460DE2"/>
    <w:rsid w:val="00460E18"/>
    <w:rsid w:val="00460EBB"/>
    <w:rsid w:val="00461385"/>
    <w:rsid w:val="00461572"/>
    <w:rsid w:val="00461A5A"/>
    <w:rsid w:val="00461AB2"/>
    <w:rsid w:val="004623C5"/>
    <w:rsid w:val="00462867"/>
    <w:rsid w:val="00462B4E"/>
    <w:rsid w:val="00462BB2"/>
    <w:rsid w:val="00462EB6"/>
    <w:rsid w:val="0046307F"/>
    <w:rsid w:val="004632F9"/>
    <w:rsid w:val="00463DC4"/>
    <w:rsid w:val="00465D1A"/>
    <w:rsid w:val="00466961"/>
    <w:rsid w:val="00466C2F"/>
    <w:rsid w:val="00466DDB"/>
    <w:rsid w:val="00466ED7"/>
    <w:rsid w:val="00467D7A"/>
    <w:rsid w:val="00471A08"/>
    <w:rsid w:val="004730D7"/>
    <w:rsid w:val="0047365A"/>
    <w:rsid w:val="00473755"/>
    <w:rsid w:val="004747BB"/>
    <w:rsid w:val="00474B73"/>
    <w:rsid w:val="00474B94"/>
    <w:rsid w:val="0047596F"/>
    <w:rsid w:val="0047606C"/>
    <w:rsid w:val="0047631E"/>
    <w:rsid w:val="00476C29"/>
    <w:rsid w:val="00476E05"/>
    <w:rsid w:val="0047756C"/>
    <w:rsid w:val="004775D7"/>
    <w:rsid w:val="00477DCD"/>
    <w:rsid w:val="004803E3"/>
    <w:rsid w:val="00480658"/>
    <w:rsid w:val="00481715"/>
    <w:rsid w:val="0048194F"/>
    <w:rsid w:val="00481A58"/>
    <w:rsid w:val="00481E84"/>
    <w:rsid w:val="0048201D"/>
    <w:rsid w:val="00482113"/>
    <w:rsid w:val="0048218F"/>
    <w:rsid w:val="00482474"/>
    <w:rsid w:val="00482DCE"/>
    <w:rsid w:val="00483293"/>
    <w:rsid w:val="00483EC7"/>
    <w:rsid w:val="0048460A"/>
    <w:rsid w:val="00484610"/>
    <w:rsid w:val="00484BC1"/>
    <w:rsid w:val="004853EA"/>
    <w:rsid w:val="00485468"/>
    <w:rsid w:val="0048591D"/>
    <w:rsid w:val="0048594C"/>
    <w:rsid w:val="00485953"/>
    <w:rsid w:val="00485CDE"/>
    <w:rsid w:val="00485FF8"/>
    <w:rsid w:val="0048752D"/>
    <w:rsid w:val="00487E36"/>
    <w:rsid w:val="004908A1"/>
    <w:rsid w:val="00490988"/>
    <w:rsid w:val="0049146A"/>
    <w:rsid w:val="00491EE3"/>
    <w:rsid w:val="004925DF"/>
    <w:rsid w:val="00495DE9"/>
    <w:rsid w:val="00496096"/>
    <w:rsid w:val="00497B6E"/>
    <w:rsid w:val="00497EC4"/>
    <w:rsid w:val="00497EF3"/>
    <w:rsid w:val="00497F69"/>
    <w:rsid w:val="004A07A1"/>
    <w:rsid w:val="004A0F8C"/>
    <w:rsid w:val="004A1889"/>
    <w:rsid w:val="004A19E5"/>
    <w:rsid w:val="004A1A94"/>
    <w:rsid w:val="004A1EAD"/>
    <w:rsid w:val="004A1FC2"/>
    <w:rsid w:val="004A20DA"/>
    <w:rsid w:val="004A26AC"/>
    <w:rsid w:val="004A328D"/>
    <w:rsid w:val="004A4232"/>
    <w:rsid w:val="004A5460"/>
    <w:rsid w:val="004A65E2"/>
    <w:rsid w:val="004A6D54"/>
    <w:rsid w:val="004A71AB"/>
    <w:rsid w:val="004A71AF"/>
    <w:rsid w:val="004A7226"/>
    <w:rsid w:val="004A7603"/>
    <w:rsid w:val="004A76DA"/>
    <w:rsid w:val="004B02D4"/>
    <w:rsid w:val="004B1261"/>
    <w:rsid w:val="004B16F2"/>
    <w:rsid w:val="004B2C95"/>
    <w:rsid w:val="004B2F80"/>
    <w:rsid w:val="004B316D"/>
    <w:rsid w:val="004B390F"/>
    <w:rsid w:val="004B3930"/>
    <w:rsid w:val="004B3DB0"/>
    <w:rsid w:val="004B47A1"/>
    <w:rsid w:val="004B50A8"/>
    <w:rsid w:val="004B53D1"/>
    <w:rsid w:val="004B5F21"/>
    <w:rsid w:val="004B5F32"/>
    <w:rsid w:val="004B60CA"/>
    <w:rsid w:val="004B6278"/>
    <w:rsid w:val="004B6F92"/>
    <w:rsid w:val="004B7039"/>
    <w:rsid w:val="004B77CF"/>
    <w:rsid w:val="004C118A"/>
    <w:rsid w:val="004C1880"/>
    <w:rsid w:val="004C1D35"/>
    <w:rsid w:val="004C1E29"/>
    <w:rsid w:val="004C3167"/>
    <w:rsid w:val="004C3233"/>
    <w:rsid w:val="004C44F8"/>
    <w:rsid w:val="004C50B0"/>
    <w:rsid w:val="004C529D"/>
    <w:rsid w:val="004C5B9E"/>
    <w:rsid w:val="004C649E"/>
    <w:rsid w:val="004C6966"/>
    <w:rsid w:val="004C701F"/>
    <w:rsid w:val="004C7AE1"/>
    <w:rsid w:val="004C7C5E"/>
    <w:rsid w:val="004D0C1A"/>
    <w:rsid w:val="004D0F58"/>
    <w:rsid w:val="004D128B"/>
    <w:rsid w:val="004D30AF"/>
    <w:rsid w:val="004D36B3"/>
    <w:rsid w:val="004D39BE"/>
    <w:rsid w:val="004D3C72"/>
    <w:rsid w:val="004D62C3"/>
    <w:rsid w:val="004D6395"/>
    <w:rsid w:val="004D6787"/>
    <w:rsid w:val="004D6906"/>
    <w:rsid w:val="004D7967"/>
    <w:rsid w:val="004E01C4"/>
    <w:rsid w:val="004E0659"/>
    <w:rsid w:val="004E0BAC"/>
    <w:rsid w:val="004E0D66"/>
    <w:rsid w:val="004E0E91"/>
    <w:rsid w:val="004E1220"/>
    <w:rsid w:val="004E13FD"/>
    <w:rsid w:val="004E1D65"/>
    <w:rsid w:val="004E2392"/>
    <w:rsid w:val="004E2E28"/>
    <w:rsid w:val="004E312B"/>
    <w:rsid w:val="004E3990"/>
    <w:rsid w:val="004E3E93"/>
    <w:rsid w:val="004E5A36"/>
    <w:rsid w:val="004E5ABB"/>
    <w:rsid w:val="004E6043"/>
    <w:rsid w:val="004E6A44"/>
    <w:rsid w:val="004E714F"/>
    <w:rsid w:val="004E73D7"/>
    <w:rsid w:val="004E753D"/>
    <w:rsid w:val="004E7B88"/>
    <w:rsid w:val="004F0035"/>
    <w:rsid w:val="004F020B"/>
    <w:rsid w:val="004F057F"/>
    <w:rsid w:val="004F07B9"/>
    <w:rsid w:val="004F0EE9"/>
    <w:rsid w:val="004F0F33"/>
    <w:rsid w:val="004F1C0A"/>
    <w:rsid w:val="004F20CB"/>
    <w:rsid w:val="004F23C0"/>
    <w:rsid w:val="004F2412"/>
    <w:rsid w:val="004F247F"/>
    <w:rsid w:val="004F2BC1"/>
    <w:rsid w:val="004F3005"/>
    <w:rsid w:val="004F3140"/>
    <w:rsid w:val="004F3187"/>
    <w:rsid w:val="004F3E44"/>
    <w:rsid w:val="004F3EFD"/>
    <w:rsid w:val="004F4006"/>
    <w:rsid w:val="004F45E4"/>
    <w:rsid w:val="004F4C6E"/>
    <w:rsid w:val="004F5EEE"/>
    <w:rsid w:val="004F6237"/>
    <w:rsid w:val="004F63D8"/>
    <w:rsid w:val="004F64FE"/>
    <w:rsid w:val="004F7517"/>
    <w:rsid w:val="004F7867"/>
    <w:rsid w:val="004F7896"/>
    <w:rsid w:val="004F7A0D"/>
    <w:rsid w:val="004F7C93"/>
    <w:rsid w:val="005004C4"/>
    <w:rsid w:val="005014FC"/>
    <w:rsid w:val="00501721"/>
    <w:rsid w:val="0050261E"/>
    <w:rsid w:val="0050290C"/>
    <w:rsid w:val="00502D37"/>
    <w:rsid w:val="005032B1"/>
    <w:rsid w:val="0050351A"/>
    <w:rsid w:val="005039CE"/>
    <w:rsid w:val="00504A3E"/>
    <w:rsid w:val="00505A2F"/>
    <w:rsid w:val="00506386"/>
    <w:rsid w:val="00506A0D"/>
    <w:rsid w:val="005102AB"/>
    <w:rsid w:val="00510854"/>
    <w:rsid w:val="00510D0C"/>
    <w:rsid w:val="00511014"/>
    <w:rsid w:val="00511427"/>
    <w:rsid w:val="00511458"/>
    <w:rsid w:val="005116B9"/>
    <w:rsid w:val="00511991"/>
    <w:rsid w:val="00511AF4"/>
    <w:rsid w:val="0051212C"/>
    <w:rsid w:val="00512949"/>
    <w:rsid w:val="00512B8F"/>
    <w:rsid w:val="00513226"/>
    <w:rsid w:val="00513280"/>
    <w:rsid w:val="005132FD"/>
    <w:rsid w:val="00513CDE"/>
    <w:rsid w:val="00513F2E"/>
    <w:rsid w:val="00514289"/>
    <w:rsid w:val="00514434"/>
    <w:rsid w:val="00515FB4"/>
    <w:rsid w:val="005169EB"/>
    <w:rsid w:val="00516D13"/>
    <w:rsid w:val="00517B4C"/>
    <w:rsid w:val="00520D30"/>
    <w:rsid w:val="00520EE2"/>
    <w:rsid w:val="0052287E"/>
    <w:rsid w:val="00523413"/>
    <w:rsid w:val="0052395E"/>
    <w:rsid w:val="005247E2"/>
    <w:rsid w:val="00525830"/>
    <w:rsid w:val="00526390"/>
    <w:rsid w:val="00526704"/>
    <w:rsid w:val="005268AB"/>
    <w:rsid w:val="005304A1"/>
    <w:rsid w:val="00530725"/>
    <w:rsid w:val="005309F1"/>
    <w:rsid w:val="00530EB2"/>
    <w:rsid w:val="0053269F"/>
    <w:rsid w:val="00533A49"/>
    <w:rsid w:val="00534163"/>
    <w:rsid w:val="005346E6"/>
    <w:rsid w:val="005348EE"/>
    <w:rsid w:val="00534BCF"/>
    <w:rsid w:val="00534D01"/>
    <w:rsid w:val="00535362"/>
    <w:rsid w:val="00535A62"/>
    <w:rsid w:val="00535B85"/>
    <w:rsid w:val="00535E85"/>
    <w:rsid w:val="00536286"/>
    <w:rsid w:val="00536348"/>
    <w:rsid w:val="0053649D"/>
    <w:rsid w:val="005365AD"/>
    <w:rsid w:val="00536EB7"/>
    <w:rsid w:val="00537E83"/>
    <w:rsid w:val="00540687"/>
    <w:rsid w:val="00540E84"/>
    <w:rsid w:val="00541823"/>
    <w:rsid w:val="00541B4D"/>
    <w:rsid w:val="005431EB"/>
    <w:rsid w:val="00543238"/>
    <w:rsid w:val="00544912"/>
    <w:rsid w:val="00544CD0"/>
    <w:rsid w:val="00544DBD"/>
    <w:rsid w:val="00545125"/>
    <w:rsid w:val="005457FB"/>
    <w:rsid w:val="00545816"/>
    <w:rsid w:val="00545AAF"/>
    <w:rsid w:val="0054619F"/>
    <w:rsid w:val="00546356"/>
    <w:rsid w:val="00547291"/>
    <w:rsid w:val="00547D42"/>
    <w:rsid w:val="0055011D"/>
    <w:rsid w:val="005507FE"/>
    <w:rsid w:val="00550E3B"/>
    <w:rsid w:val="00550E5A"/>
    <w:rsid w:val="00551F1B"/>
    <w:rsid w:val="00552DF5"/>
    <w:rsid w:val="00553F54"/>
    <w:rsid w:val="00554253"/>
    <w:rsid w:val="00554554"/>
    <w:rsid w:val="0055456D"/>
    <w:rsid w:val="005556BA"/>
    <w:rsid w:val="005565ED"/>
    <w:rsid w:val="005574E8"/>
    <w:rsid w:val="005605BD"/>
    <w:rsid w:val="00560ED8"/>
    <w:rsid w:val="005610FD"/>
    <w:rsid w:val="005613D9"/>
    <w:rsid w:val="00561CD2"/>
    <w:rsid w:val="00561DF0"/>
    <w:rsid w:val="00561EE9"/>
    <w:rsid w:val="00563958"/>
    <w:rsid w:val="00564AA4"/>
    <w:rsid w:val="00564AAC"/>
    <w:rsid w:val="00564AC6"/>
    <w:rsid w:val="00564B2C"/>
    <w:rsid w:val="00564F39"/>
    <w:rsid w:val="00565C87"/>
    <w:rsid w:val="00565DA7"/>
    <w:rsid w:val="00566C64"/>
    <w:rsid w:val="005674E8"/>
    <w:rsid w:val="00567519"/>
    <w:rsid w:val="00567B02"/>
    <w:rsid w:val="0057012D"/>
    <w:rsid w:val="005704D2"/>
    <w:rsid w:val="0057061C"/>
    <w:rsid w:val="0057100A"/>
    <w:rsid w:val="0057152D"/>
    <w:rsid w:val="005718EA"/>
    <w:rsid w:val="00571DFA"/>
    <w:rsid w:val="00572223"/>
    <w:rsid w:val="00572575"/>
    <w:rsid w:val="00572DA7"/>
    <w:rsid w:val="00572E3E"/>
    <w:rsid w:val="00573952"/>
    <w:rsid w:val="005739D7"/>
    <w:rsid w:val="00573D4B"/>
    <w:rsid w:val="00573D64"/>
    <w:rsid w:val="00574143"/>
    <w:rsid w:val="00575825"/>
    <w:rsid w:val="00575828"/>
    <w:rsid w:val="00576099"/>
    <w:rsid w:val="00576155"/>
    <w:rsid w:val="0057625C"/>
    <w:rsid w:val="00576503"/>
    <w:rsid w:val="00576AA2"/>
    <w:rsid w:val="00577058"/>
    <w:rsid w:val="005800F8"/>
    <w:rsid w:val="00580722"/>
    <w:rsid w:val="0058084A"/>
    <w:rsid w:val="00581560"/>
    <w:rsid w:val="005816D6"/>
    <w:rsid w:val="005817DF"/>
    <w:rsid w:val="005818BB"/>
    <w:rsid w:val="00581B24"/>
    <w:rsid w:val="00581E19"/>
    <w:rsid w:val="00582639"/>
    <w:rsid w:val="00582928"/>
    <w:rsid w:val="00582948"/>
    <w:rsid w:val="00582AE5"/>
    <w:rsid w:val="00582B79"/>
    <w:rsid w:val="00582D2F"/>
    <w:rsid w:val="0058364E"/>
    <w:rsid w:val="00583C28"/>
    <w:rsid w:val="00583F7D"/>
    <w:rsid w:val="0058443B"/>
    <w:rsid w:val="0058443F"/>
    <w:rsid w:val="005849BB"/>
    <w:rsid w:val="0058501B"/>
    <w:rsid w:val="00585C71"/>
    <w:rsid w:val="0058613B"/>
    <w:rsid w:val="005869E5"/>
    <w:rsid w:val="00586B48"/>
    <w:rsid w:val="00591453"/>
    <w:rsid w:val="005917EE"/>
    <w:rsid w:val="0059309D"/>
    <w:rsid w:val="005932DA"/>
    <w:rsid w:val="0059339F"/>
    <w:rsid w:val="0059347E"/>
    <w:rsid w:val="00593B0B"/>
    <w:rsid w:val="005943E8"/>
    <w:rsid w:val="00594B80"/>
    <w:rsid w:val="00594C02"/>
    <w:rsid w:val="0059539E"/>
    <w:rsid w:val="00595ACB"/>
    <w:rsid w:val="00595CF1"/>
    <w:rsid w:val="005A0F19"/>
    <w:rsid w:val="005A1395"/>
    <w:rsid w:val="005A1445"/>
    <w:rsid w:val="005A15E3"/>
    <w:rsid w:val="005A212D"/>
    <w:rsid w:val="005A277A"/>
    <w:rsid w:val="005A36B1"/>
    <w:rsid w:val="005A3DE8"/>
    <w:rsid w:val="005A424C"/>
    <w:rsid w:val="005A60BC"/>
    <w:rsid w:val="005A65D6"/>
    <w:rsid w:val="005A6F99"/>
    <w:rsid w:val="005A7280"/>
    <w:rsid w:val="005A7958"/>
    <w:rsid w:val="005A7A87"/>
    <w:rsid w:val="005B1079"/>
    <w:rsid w:val="005B18AC"/>
    <w:rsid w:val="005B1EA5"/>
    <w:rsid w:val="005B375E"/>
    <w:rsid w:val="005B4C54"/>
    <w:rsid w:val="005B4E45"/>
    <w:rsid w:val="005B597A"/>
    <w:rsid w:val="005B5991"/>
    <w:rsid w:val="005B6224"/>
    <w:rsid w:val="005B65DB"/>
    <w:rsid w:val="005B663E"/>
    <w:rsid w:val="005C0223"/>
    <w:rsid w:val="005C0600"/>
    <w:rsid w:val="005C0C93"/>
    <w:rsid w:val="005C0F7A"/>
    <w:rsid w:val="005C1A02"/>
    <w:rsid w:val="005C1D9F"/>
    <w:rsid w:val="005C23D4"/>
    <w:rsid w:val="005C2BA0"/>
    <w:rsid w:val="005C4510"/>
    <w:rsid w:val="005C61B1"/>
    <w:rsid w:val="005C642D"/>
    <w:rsid w:val="005D041F"/>
    <w:rsid w:val="005D093F"/>
    <w:rsid w:val="005D0B01"/>
    <w:rsid w:val="005D0DC6"/>
    <w:rsid w:val="005D160A"/>
    <w:rsid w:val="005D18CB"/>
    <w:rsid w:val="005D2437"/>
    <w:rsid w:val="005D26A3"/>
    <w:rsid w:val="005D2A26"/>
    <w:rsid w:val="005D2A4B"/>
    <w:rsid w:val="005D3080"/>
    <w:rsid w:val="005D3A3E"/>
    <w:rsid w:val="005D46B2"/>
    <w:rsid w:val="005D60F4"/>
    <w:rsid w:val="005D67AF"/>
    <w:rsid w:val="005D6834"/>
    <w:rsid w:val="005D6F4C"/>
    <w:rsid w:val="005D719D"/>
    <w:rsid w:val="005D7729"/>
    <w:rsid w:val="005D7C1E"/>
    <w:rsid w:val="005E070A"/>
    <w:rsid w:val="005E155A"/>
    <w:rsid w:val="005E23DF"/>
    <w:rsid w:val="005E29D9"/>
    <w:rsid w:val="005E2E06"/>
    <w:rsid w:val="005E4155"/>
    <w:rsid w:val="005E454D"/>
    <w:rsid w:val="005E4A70"/>
    <w:rsid w:val="005E4DF7"/>
    <w:rsid w:val="005E4DFD"/>
    <w:rsid w:val="005E5087"/>
    <w:rsid w:val="005E50F6"/>
    <w:rsid w:val="005E5607"/>
    <w:rsid w:val="005E6750"/>
    <w:rsid w:val="005E723F"/>
    <w:rsid w:val="005E762B"/>
    <w:rsid w:val="005F029A"/>
    <w:rsid w:val="005F098D"/>
    <w:rsid w:val="005F196F"/>
    <w:rsid w:val="005F1CF5"/>
    <w:rsid w:val="005F20B1"/>
    <w:rsid w:val="005F2A16"/>
    <w:rsid w:val="005F3257"/>
    <w:rsid w:val="005F3809"/>
    <w:rsid w:val="005F3AE4"/>
    <w:rsid w:val="005F4812"/>
    <w:rsid w:val="005F5731"/>
    <w:rsid w:val="005F61C9"/>
    <w:rsid w:val="005F6275"/>
    <w:rsid w:val="005F6A1F"/>
    <w:rsid w:val="005F6D92"/>
    <w:rsid w:val="005F6DA2"/>
    <w:rsid w:val="00600A92"/>
    <w:rsid w:val="00601250"/>
    <w:rsid w:val="006014B0"/>
    <w:rsid w:val="00601C1F"/>
    <w:rsid w:val="00603CB4"/>
    <w:rsid w:val="00603DE9"/>
    <w:rsid w:val="006043C3"/>
    <w:rsid w:val="006047A7"/>
    <w:rsid w:val="0060674A"/>
    <w:rsid w:val="00606BEA"/>
    <w:rsid w:val="0060704D"/>
    <w:rsid w:val="00607FB8"/>
    <w:rsid w:val="00610A2F"/>
    <w:rsid w:val="00610D92"/>
    <w:rsid w:val="006116AD"/>
    <w:rsid w:val="006120C5"/>
    <w:rsid w:val="00612831"/>
    <w:rsid w:val="006135D6"/>
    <w:rsid w:val="006137D1"/>
    <w:rsid w:val="00613968"/>
    <w:rsid w:val="00613ED4"/>
    <w:rsid w:val="00615E4C"/>
    <w:rsid w:val="006167FA"/>
    <w:rsid w:val="006168A5"/>
    <w:rsid w:val="006171C7"/>
    <w:rsid w:val="006176E9"/>
    <w:rsid w:val="00617CEF"/>
    <w:rsid w:val="00617FF8"/>
    <w:rsid w:val="0062062C"/>
    <w:rsid w:val="006218E5"/>
    <w:rsid w:val="00621DB2"/>
    <w:rsid w:val="00622201"/>
    <w:rsid w:val="0062235C"/>
    <w:rsid w:val="006226A5"/>
    <w:rsid w:val="006226B0"/>
    <w:rsid w:val="006229DC"/>
    <w:rsid w:val="00622A99"/>
    <w:rsid w:val="0062382F"/>
    <w:rsid w:val="00623C11"/>
    <w:rsid w:val="00623FE0"/>
    <w:rsid w:val="00624102"/>
    <w:rsid w:val="00624822"/>
    <w:rsid w:val="006249E7"/>
    <w:rsid w:val="00625502"/>
    <w:rsid w:val="00625F88"/>
    <w:rsid w:val="00626727"/>
    <w:rsid w:val="00626992"/>
    <w:rsid w:val="006301D8"/>
    <w:rsid w:val="00630983"/>
    <w:rsid w:val="00631803"/>
    <w:rsid w:val="00631C04"/>
    <w:rsid w:val="00631D33"/>
    <w:rsid w:val="006320E9"/>
    <w:rsid w:val="00632620"/>
    <w:rsid w:val="00632675"/>
    <w:rsid w:val="006334F2"/>
    <w:rsid w:val="006344FA"/>
    <w:rsid w:val="00634964"/>
    <w:rsid w:val="00634A03"/>
    <w:rsid w:val="00634D4A"/>
    <w:rsid w:val="0063548E"/>
    <w:rsid w:val="006357EE"/>
    <w:rsid w:val="00636A4B"/>
    <w:rsid w:val="00636BAD"/>
    <w:rsid w:val="00636D1B"/>
    <w:rsid w:val="00636ED4"/>
    <w:rsid w:val="0063790E"/>
    <w:rsid w:val="0064015E"/>
    <w:rsid w:val="006401C0"/>
    <w:rsid w:val="006408BD"/>
    <w:rsid w:val="0064173E"/>
    <w:rsid w:val="0064175C"/>
    <w:rsid w:val="00641815"/>
    <w:rsid w:val="00642D6C"/>
    <w:rsid w:val="006431C2"/>
    <w:rsid w:val="006439B8"/>
    <w:rsid w:val="00644098"/>
    <w:rsid w:val="006447F3"/>
    <w:rsid w:val="00644839"/>
    <w:rsid w:val="00644FBE"/>
    <w:rsid w:val="00645453"/>
    <w:rsid w:val="00645B67"/>
    <w:rsid w:val="0064698C"/>
    <w:rsid w:val="00646D8B"/>
    <w:rsid w:val="006470FD"/>
    <w:rsid w:val="00647981"/>
    <w:rsid w:val="00647A9C"/>
    <w:rsid w:val="00650263"/>
    <w:rsid w:val="006502D7"/>
    <w:rsid w:val="0065035D"/>
    <w:rsid w:val="006503EC"/>
    <w:rsid w:val="0065098E"/>
    <w:rsid w:val="00653458"/>
    <w:rsid w:val="00653F20"/>
    <w:rsid w:val="00654103"/>
    <w:rsid w:val="00655086"/>
    <w:rsid w:val="006560BD"/>
    <w:rsid w:val="00656155"/>
    <w:rsid w:val="00656231"/>
    <w:rsid w:val="00656BCC"/>
    <w:rsid w:val="00656CE6"/>
    <w:rsid w:val="00656F54"/>
    <w:rsid w:val="00657426"/>
    <w:rsid w:val="006576CA"/>
    <w:rsid w:val="006579F2"/>
    <w:rsid w:val="00657F1E"/>
    <w:rsid w:val="00660638"/>
    <w:rsid w:val="00660D1B"/>
    <w:rsid w:val="00660F4B"/>
    <w:rsid w:val="00661902"/>
    <w:rsid w:val="0066259D"/>
    <w:rsid w:val="00664F5B"/>
    <w:rsid w:val="00665473"/>
    <w:rsid w:val="00665484"/>
    <w:rsid w:val="00665F88"/>
    <w:rsid w:val="0066791B"/>
    <w:rsid w:val="00667943"/>
    <w:rsid w:val="00667A51"/>
    <w:rsid w:val="00670463"/>
    <w:rsid w:val="00670B4A"/>
    <w:rsid w:val="00671035"/>
    <w:rsid w:val="006718D2"/>
    <w:rsid w:val="006729C3"/>
    <w:rsid w:val="00673400"/>
    <w:rsid w:val="0067349B"/>
    <w:rsid w:val="00675BAE"/>
    <w:rsid w:val="00675E2B"/>
    <w:rsid w:val="00675F54"/>
    <w:rsid w:val="0067607F"/>
    <w:rsid w:val="00676271"/>
    <w:rsid w:val="00676C57"/>
    <w:rsid w:val="00677679"/>
    <w:rsid w:val="00680558"/>
    <w:rsid w:val="00682B4B"/>
    <w:rsid w:val="00683515"/>
    <w:rsid w:val="0068496A"/>
    <w:rsid w:val="006851AA"/>
    <w:rsid w:val="0068772C"/>
    <w:rsid w:val="006878AD"/>
    <w:rsid w:val="00690AC0"/>
    <w:rsid w:val="00690C17"/>
    <w:rsid w:val="00691320"/>
    <w:rsid w:val="0069189D"/>
    <w:rsid w:val="00692477"/>
    <w:rsid w:val="00692906"/>
    <w:rsid w:val="00692BDA"/>
    <w:rsid w:val="0069303D"/>
    <w:rsid w:val="0069336C"/>
    <w:rsid w:val="00693803"/>
    <w:rsid w:val="006940A1"/>
    <w:rsid w:val="00694692"/>
    <w:rsid w:val="00694B5B"/>
    <w:rsid w:val="00694D77"/>
    <w:rsid w:val="00696B13"/>
    <w:rsid w:val="006976C0"/>
    <w:rsid w:val="006A0C39"/>
    <w:rsid w:val="006A0E22"/>
    <w:rsid w:val="006A2B81"/>
    <w:rsid w:val="006A2DB8"/>
    <w:rsid w:val="006A354C"/>
    <w:rsid w:val="006A3628"/>
    <w:rsid w:val="006A42A7"/>
    <w:rsid w:val="006A461D"/>
    <w:rsid w:val="006A4EA6"/>
    <w:rsid w:val="006A659B"/>
    <w:rsid w:val="006A6DCF"/>
    <w:rsid w:val="006A700E"/>
    <w:rsid w:val="006A721B"/>
    <w:rsid w:val="006A7710"/>
    <w:rsid w:val="006B0A0B"/>
    <w:rsid w:val="006B16C6"/>
    <w:rsid w:val="006B22ED"/>
    <w:rsid w:val="006B27D6"/>
    <w:rsid w:val="006B3649"/>
    <w:rsid w:val="006B3B71"/>
    <w:rsid w:val="006B4A3D"/>
    <w:rsid w:val="006B4DB4"/>
    <w:rsid w:val="006B4F48"/>
    <w:rsid w:val="006B5AD3"/>
    <w:rsid w:val="006B5F77"/>
    <w:rsid w:val="006B62FB"/>
    <w:rsid w:val="006B6A84"/>
    <w:rsid w:val="006B780B"/>
    <w:rsid w:val="006C0935"/>
    <w:rsid w:val="006C0A82"/>
    <w:rsid w:val="006C0F53"/>
    <w:rsid w:val="006C0FFD"/>
    <w:rsid w:val="006C1890"/>
    <w:rsid w:val="006C2043"/>
    <w:rsid w:val="006C2529"/>
    <w:rsid w:val="006C2543"/>
    <w:rsid w:val="006C2E26"/>
    <w:rsid w:val="006C4941"/>
    <w:rsid w:val="006C5119"/>
    <w:rsid w:val="006C54A9"/>
    <w:rsid w:val="006C5FF3"/>
    <w:rsid w:val="006C6C6F"/>
    <w:rsid w:val="006C74A2"/>
    <w:rsid w:val="006C7BA7"/>
    <w:rsid w:val="006D0926"/>
    <w:rsid w:val="006D0EAA"/>
    <w:rsid w:val="006D1F6A"/>
    <w:rsid w:val="006D20C2"/>
    <w:rsid w:val="006D2112"/>
    <w:rsid w:val="006D215F"/>
    <w:rsid w:val="006D268B"/>
    <w:rsid w:val="006D2A9C"/>
    <w:rsid w:val="006D3061"/>
    <w:rsid w:val="006D37C7"/>
    <w:rsid w:val="006D3896"/>
    <w:rsid w:val="006D3BD8"/>
    <w:rsid w:val="006D3F80"/>
    <w:rsid w:val="006D4095"/>
    <w:rsid w:val="006D4D71"/>
    <w:rsid w:val="006D4E95"/>
    <w:rsid w:val="006D51E2"/>
    <w:rsid w:val="006D51FE"/>
    <w:rsid w:val="006D537E"/>
    <w:rsid w:val="006D6346"/>
    <w:rsid w:val="006D6903"/>
    <w:rsid w:val="006D777A"/>
    <w:rsid w:val="006D7B5E"/>
    <w:rsid w:val="006E0177"/>
    <w:rsid w:val="006E1638"/>
    <w:rsid w:val="006E16CF"/>
    <w:rsid w:val="006E1A18"/>
    <w:rsid w:val="006E22E9"/>
    <w:rsid w:val="006E37F7"/>
    <w:rsid w:val="006E3B43"/>
    <w:rsid w:val="006E4381"/>
    <w:rsid w:val="006E443D"/>
    <w:rsid w:val="006E513C"/>
    <w:rsid w:val="006E6E1C"/>
    <w:rsid w:val="006F020C"/>
    <w:rsid w:val="006F0384"/>
    <w:rsid w:val="006F14A0"/>
    <w:rsid w:val="006F1A2C"/>
    <w:rsid w:val="006F1C7B"/>
    <w:rsid w:val="006F24D7"/>
    <w:rsid w:val="006F25CF"/>
    <w:rsid w:val="006F2D90"/>
    <w:rsid w:val="006F2E23"/>
    <w:rsid w:val="006F33E2"/>
    <w:rsid w:val="006F359E"/>
    <w:rsid w:val="006F4BA5"/>
    <w:rsid w:val="006F5E15"/>
    <w:rsid w:val="006F5F20"/>
    <w:rsid w:val="006F6A0A"/>
    <w:rsid w:val="006F6E38"/>
    <w:rsid w:val="006F6F4D"/>
    <w:rsid w:val="00700253"/>
    <w:rsid w:val="00700435"/>
    <w:rsid w:val="0070089E"/>
    <w:rsid w:val="00701AD4"/>
    <w:rsid w:val="00701F12"/>
    <w:rsid w:val="007021A1"/>
    <w:rsid w:val="007021EF"/>
    <w:rsid w:val="00702240"/>
    <w:rsid w:val="00703B2E"/>
    <w:rsid w:val="007041E5"/>
    <w:rsid w:val="00705674"/>
    <w:rsid w:val="0070622C"/>
    <w:rsid w:val="007067AD"/>
    <w:rsid w:val="00706A0C"/>
    <w:rsid w:val="00707F6E"/>
    <w:rsid w:val="00711289"/>
    <w:rsid w:val="00711ABF"/>
    <w:rsid w:val="00711DED"/>
    <w:rsid w:val="00711EB9"/>
    <w:rsid w:val="00712A9B"/>
    <w:rsid w:val="00712CD6"/>
    <w:rsid w:val="00713F47"/>
    <w:rsid w:val="00714769"/>
    <w:rsid w:val="00714D20"/>
    <w:rsid w:val="00715F5D"/>
    <w:rsid w:val="00715F66"/>
    <w:rsid w:val="00716F29"/>
    <w:rsid w:val="0071748D"/>
    <w:rsid w:val="0071783F"/>
    <w:rsid w:val="007201DF"/>
    <w:rsid w:val="00720352"/>
    <w:rsid w:val="00720362"/>
    <w:rsid w:val="00721501"/>
    <w:rsid w:val="0072165E"/>
    <w:rsid w:val="00721BED"/>
    <w:rsid w:val="00721F1B"/>
    <w:rsid w:val="007224D3"/>
    <w:rsid w:val="00722678"/>
    <w:rsid w:val="0072277B"/>
    <w:rsid w:val="00722A6F"/>
    <w:rsid w:val="00722F8B"/>
    <w:rsid w:val="00723028"/>
    <w:rsid w:val="00723AD7"/>
    <w:rsid w:val="007242EF"/>
    <w:rsid w:val="007245A9"/>
    <w:rsid w:val="00724E09"/>
    <w:rsid w:val="00725215"/>
    <w:rsid w:val="00725E44"/>
    <w:rsid w:val="00726278"/>
    <w:rsid w:val="00726331"/>
    <w:rsid w:val="00727F17"/>
    <w:rsid w:val="00727F3C"/>
    <w:rsid w:val="0073027B"/>
    <w:rsid w:val="00730594"/>
    <w:rsid w:val="00730A5D"/>
    <w:rsid w:val="007314A4"/>
    <w:rsid w:val="0073163F"/>
    <w:rsid w:val="00731874"/>
    <w:rsid w:val="007320EA"/>
    <w:rsid w:val="00732A38"/>
    <w:rsid w:val="00732C2C"/>
    <w:rsid w:val="0073390D"/>
    <w:rsid w:val="007339E4"/>
    <w:rsid w:val="00733C37"/>
    <w:rsid w:val="0073458B"/>
    <w:rsid w:val="0073506C"/>
    <w:rsid w:val="007352DA"/>
    <w:rsid w:val="00735A84"/>
    <w:rsid w:val="007374D6"/>
    <w:rsid w:val="00737FC7"/>
    <w:rsid w:val="0074006B"/>
    <w:rsid w:val="00740ABF"/>
    <w:rsid w:val="00740DB6"/>
    <w:rsid w:val="007418DD"/>
    <w:rsid w:val="0074192E"/>
    <w:rsid w:val="0074193B"/>
    <w:rsid w:val="00741DB3"/>
    <w:rsid w:val="0074211A"/>
    <w:rsid w:val="007431E8"/>
    <w:rsid w:val="0074330A"/>
    <w:rsid w:val="0074339A"/>
    <w:rsid w:val="007446C8"/>
    <w:rsid w:val="00745C50"/>
    <w:rsid w:val="00745EAF"/>
    <w:rsid w:val="00746185"/>
    <w:rsid w:val="007463BD"/>
    <w:rsid w:val="0074719D"/>
    <w:rsid w:val="00747292"/>
    <w:rsid w:val="007473BB"/>
    <w:rsid w:val="0075043A"/>
    <w:rsid w:val="007509F3"/>
    <w:rsid w:val="00750EB7"/>
    <w:rsid w:val="0075101B"/>
    <w:rsid w:val="0075182A"/>
    <w:rsid w:val="007520A0"/>
    <w:rsid w:val="007524F8"/>
    <w:rsid w:val="00752940"/>
    <w:rsid w:val="00752B3A"/>
    <w:rsid w:val="00752C9C"/>
    <w:rsid w:val="007532B2"/>
    <w:rsid w:val="00754099"/>
    <w:rsid w:val="00754504"/>
    <w:rsid w:val="0075451E"/>
    <w:rsid w:val="00754588"/>
    <w:rsid w:val="00754617"/>
    <w:rsid w:val="00754CA2"/>
    <w:rsid w:val="00755A0C"/>
    <w:rsid w:val="007568E9"/>
    <w:rsid w:val="00756B66"/>
    <w:rsid w:val="00760266"/>
    <w:rsid w:val="00760B40"/>
    <w:rsid w:val="007617FB"/>
    <w:rsid w:val="00761D56"/>
    <w:rsid w:val="007630BB"/>
    <w:rsid w:val="00763183"/>
    <w:rsid w:val="00763B58"/>
    <w:rsid w:val="00763DF4"/>
    <w:rsid w:val="00765142"/>
    <w:rsid w:val="00765265"/>
    <w:rsid w:val="007653BB"/>
    <w:rsid w:val="00765B21"/>
    <w:rsid w:val="00765F7C"/>
    <w:rsid w:val="00766DDC"/>
    <w:rsid w:val="00766DE1"/>
    <w:rsid w:val="00770936"/>
    <w:rsid w:val="00770B63"/>
    <w:rsid w:val="00771057"/>
    <w:rsid w:val="007711E0"/>
    <w:rsid w:val="00772BDF"/>
    <w:rsid w:val="00772C50"/>
    <w:rsid w:val="00772DAB"/>
    <w:rsid w:val="00772E37"/>
    <w:rsid w:val="00773820"/>
    <w:rsid w:val="0077420C"/>
    <w:rsid w:val="007749E3"/>
    <w:rsid w:val="00774AC6"/>
    <w:rsid w:val="00774C6C"/>
    <w:rsid w:val="00774C8E"/>
    <w:rsid w:val="00774CA0"/>
    <w:rsid w:val="007753BC"/>
    <w:rsid w:val="007758FD"/>
    <w:rsid w:val="00775982"/>
    <w:rsid w:val="00775A6E"/>
    <w:rsid w:val="00777BF5"/>
    <w:rsid w:val="00777DBA"/>
    <w:rsid w:val="00780E3D"/>
    <w:rsid w:val="00781F5A"/>
    <w:rsid w:val="00782F83"/>
    <w:rsid w:val="007830A0"/>
    <w:rsid w:val="007840D2"/>
    <w:rsid w:val="00784442"/>
    <w:rsid w:val="0078451D"/>
    <w:rsid w:val="007850A1"/>
    <w:rsid w:val="00785664"/>
    <w:rsid w:val="00786ABA"/>
    <w:rsid w:val="00786EFA"/>
    <w:rsid w:val="00787421"/>
    <w:rsid w:val="007901B7"/>
    <w:rsid w:val="007918AE"/>
    <w:rsid w:val="00791B27"/>
    <w:rsid w:val="00792BF6"/>
    <w:rsid w:val="00792CE0"/>
    <w:rsid w:val="00793114"/>
    <w:rsid w:val="0079311C"/>
    <w:rsid w:val="00793850"/>
    <w:rsid w:val="00793E67"/>
    <w:rsid w:val="00794282"/>
    <w:rsid w:val="00794EF9"/>
    <w:rsid w:val="00795037"/>
    <w:rsid w:val="0079545F"/>
    <w:rsid w:val="00795A1F"/>
    <w:rsid w:val="00795E31"/>
    <w:rsid w:val="00796937"/>
    <w:rsid w:val="00796DCF"/>
    <w:rsid w:val="00796FA0"/>
    <w:rsid w:val="007A0803"/>
    <w:rsid w:val="007A1214"/>
    <w:rsid w:val="007A1B58"/>
    <w:rsid w:val="007A214C"/>
    <w:rsid w:val="007A270C"/>
    <w:rsid w:val="007A2F90"/>
    <w:rsid w:val="007A334A"/>
    <w:rsid w:val="007A3B28"/>
    <w:rsid w:val="007A3C98"/>
    <w:rsid w:val="007A453E"/>
    <w:rsid w:val="007A4BB8"/>
    <w:rsid w:val="007A6980"/>
    <w:rsid w:val="007A6C47"/>
    <w:rsid w:val="007A7925"/>
    <w:rsid w:val="007A7FB9"/>
    <w:rsid w:val="007B03F4"/>
    <w:rsid w:val="007B1447"/>
    <w:rsid w:val="007B1F33"/>
    <w:rsid w:val="007B3785"/>
    <w:rsid w:val="007B37D3"/>
    <w:rsid w:val="007B3CE4"/>
    <w:rsid w:val="007B6DCD"/>
    <w:rsid w:val="007C0895"/>
    <w:rsid w:val="007C0AEE"/>
    <w:rsid w:val="007C1363"/>
    <w:rsid w:val="007C20E0"/>
    <w:rsid w:val="007C2DB5"/>
    <w:rsid w:val="007C3089"/>
    <w:rsid w:val="007C32B8"/>
    <w:rsid w:val="007C3352"/>
    <w:rsid w:val="007C435E"/>
    <w:rsid w:val="007C43E8"/>
    <w:rsid w:val="007C443E"/>
    <w:rsid w:val="007C4E4E"/>
    <w:rsid w:val="007C558B"/>
    <w:rsid w:val="007C577C"/>
    <w:rsid w:val="007C5CFB"/>
    <w:rsid w:val="007C5DAE"/>
    <w:rsid w:val="007C6330"/>
    <w:rsid w:val="007C6914"/>
    <w:rsid w:val="007C6E12"/>
    <w:rsid w:val="007C71F6"/>
    <w:rsid w:val="007C78FC"/>
    <w:rsid w:val="007D0162"/>
    <w:rsid w:val="007D0371"/>
    <w:rsid w:val="007D07A4"/>
    <w:rsid w:val="007D0BFC"/>
    <w:rsid w:val="007D1357"/>
    <w:rsid w:val="007D3525"/>
    <w:rsid w:val="007D3B54"/>
    <w:rsid w:val="007D46A6"/>
    <w:rsid w:val="007D5D60"/>
    <w:rsid w:val="007D6238"/>
    <w:rsid w:val="007D62AC"/>
    <w:rsid w:val="007D6399"/>
    <w:rsid w:val="007D702F"/>
    <w:rsid w:val="007D7192"/>
    <w:rsid w:val="007D7936"/>
    <w:rsid w:val="007E0737"/>
    <w:rsid w:val="007E07EA"/>
    <w:rsid w:val="007E17C8"/>
    <w:rsid w:val="007E38A1"/>
    <w:rsid w:val="007E3CCF"/>
    <w:rsid w:val="007E453B"/>
    <w:rsid w:val="007E460F"/>
    <w:rsid w:val="007E4796"/>
    <w:rsid w:val="007E4F5A"/>
    <w:rsid w:val="007E54C6"/>
    <w:rsid w:val="007E5915"/>
    <w:rsid w:val="007E59A6"/>
    <w:rsid w:val="007E6511"/>
    <w:rsid w:val="007E6A0C"/>
    <w:rsid w:val="007E7D34"/>
    <w:rsid w:val="007F07D6"/>
    <w:rsid w:val="007F09F0"/>
    <w:rsid w:val="007F0AFC"/>
    <w:rsid w:val="007F15F0"/>
    <w:rsid w:val="007F174E"/>
    <w:rsid w:val="007F230D"/>
    <w:rsid w:val="007F26C1"/>
    <w:rsid w:val="007F272E"/>
    <w:rsid w:val="007F3A51"/>
    <w:rsid w:val="007F3BDC"/>
    <w:rsid w:val="007F3DE3"/>
    <w:rsid w:val="007F40C5"/>
    <w:rsid w:val="007F4470"/>
    <w:rsid w:val="007F4737"/>
    <w:rsid w:val="007F4793"/>
    <w:rsid w:val="007F48BC"/>
    <w:rsid w:val="007F4C65"/>
    <w:rsid w:val="007F5277"/>
    <w:rsid w:val="007F55ED"/>
    <w:rsid w:val="007F5B3B"/>
    <w:rsid w:val="007F6FC5"/>
    <w:rsid w:val="007F79FA"/>
    <w:rsid w:val="007F7CDE"/>
    <w:rsid w:val="0080022F"/>
    <w:rsid w:val="0080153D"/>
    <w:rsid w:val="0080233C"/>
    <w:rsid w:val="00802B82"/>
    <w:rsid w:val="00802CA8"/>
    <w:rsid w:val="00802F4F"/>
    <w:rsid w:val="00803106"/>
    <w:rsid w:val="008032D9"/>
    <w:rsid w:val="0080340A"/>
    <w:rsid w:val="00803777"/>
    <w:rsid w:val="00805B7E"/>
    <w:rsid w:val="00806562"/>
    <w:rsid w:val="00806649"/>
    <w:rsid w:val="00807A07"/>
    <w:rsid w:val="00807E94"/>
    <w:rsid w:val="00810ABB"/>
    <w:rsid w:val="00810CBC"/>
    <w:rsid w:val="00811250"/>
    <w:rsid w:val="008116A2"/>
    <w:rsid w:val="00811AD2"/>
    <w:rsid w:val="00812084"/>
    <w:rsid w:val="00812204"/>
    <w:rsid w:val="0081228F"/>
    <w:rsid w:val="008125D4"/>
    <w:rsid w:val="008140C9"/>
    <w:rsid w:val="008145DB"/>
    <w:rsid w:val="0081476D"/>
    <w:rsid w:val="0081484F"/>
    <w:rsid w:val="00815AA7"/>
    <w:rsid w:val="0081686E"/>
    <w:rsid w:val="00816DC9"/>
    <w:rsid w:val="00817199"/>
    <w:rsid w:val="00820225"/>
    <w:rsid w:val="008205AE"/>
    <w:rsid w:val="00821433"/>
    <w:rsid w:val="008215A1"/>
    <w:rsid w:val="0082204F"/>
    <w:rsid w:val="008236E8"/>
    <w:rsid w:val="0082386D"/>
    <w:rsid w:val="00823911"/>
    <w:rsid w:val="00823B50"/>
    <w:rsid w:val="008241F3"/>
    <w:rsid w:val="0082433B"/>
    <w:rsid w:val="0082683C"/>
    <w:rsid w:val="00827592"/>
    <w:rsid w:val="00827B4B"/>
    <w:rsid w:val="00827F1D"/>
    <w:rsid w:val="00830666"/>
    <w:rsid w:val="00830759"/>
    <w:rsid w:val="008307AF"/>
    <w:rsid w:val="008307BB"/>
    <w:rsid w:val="00830D6C"/>
    <w:rsid w:val="0083119C"/>
    <w:rsid w:val="008312FB"/>
    <w:rsid w:val="00831642"/>
    <w:rsid w:val="00831DC0"/>
    <w:rsid w:val="008332B9"/>
    <w:rsid w:val="00833459"/>
    <w:rsid w:val="00834880"/>
    <w:rsid w:val="00834C30"/>
    <w:rsid w:val="00834E3E"/>
    <w:rsid w:val="0083549E"/>
    <w:rsid w:val="00835EA1"/>
    <w:rsid w:val="00836117"/>
    <w:rsid w:val="008363DF"/>
    <w:rsid w:val="00836F46"/>
    <w:rsid w:val="008373D2"/>
    <w:rsid w:val="008374FD"/>
    <w:rsid w:val="008375DB"/>
    <w:rsid w:val="00837E4A"/>
    <w:rsid w:val="0084007B"/>
    <w:rsid w:val="00842194"/>
    <w:rsid w:val="00842203"/>
    <w:rsid w:val="008427DC"/>
    <w:rsid w:val="00842862"/>
    <w:rsid w:val="00842EC8"/>
    <w:rsid w:val="0084317A"/>
    <w:rsid w:val="0084355E"/>
    <w:rsid w:val="00843777"/>
    <w:rsid w:val="00843A6A"/>
    <w:rsid w:val="008445D7"/>
    <w:rsid w:val="0084485A"/>
    <w:rsid w:val="00844903"/>
    <w:rsid w:val="00844B34"/>
    <w:rsid w:val="00845347"/>
    <w:rsid w:val="00845426"/>
    <w:rsid w:val="0084558F"/>
    <w:rsid w:val="00845662"/>
    <w:rsid w:val="0084575A"/>
    <w:rsid w:val="00845E22"/>
    <w:rsid w:val="00846A65"/>
    <w:rsid w:val="008479C4"/>
    <w:rsid w:val="00847C61"/>
    <w:rsid w:val="008504E5"/>
    <w:rsid w:val="00850B6B"/>
    <w:rsid w:val="0085148E"/>
    <w:rsid w:val="00851FF5"/>
    <w:rsid w:val="008520A4"/>
    <w:rsid w:val="008523D6"/>
    <w:rsid w:val="00852543"/>
    <w:rsid w:val="00852BF3"/>
    <w:rsid w:val="008530A6"/>
    <w:rsid w:val="00854132"/>
    <w:rsid w:val="00854332"/>
    <w:rsid w:val="008543A7"/>
    <w:rsid w:val="008548A9"/>
    <w:rsid w:val="008550C3"/>
    <w:rsid w:val="008551D9"/>
    <w:rsid w:val="0085530D"/>
    <w:rsid w:val="0085545B"/>
    <w:rsid w:val="00855608"/>
    <w:rsid w:val="00856068"/>
    <w:rsid w:val="008565A6"/>
    <w:rsid w:val="00856676"/>
    <w:rsid w:val="008566A2"/>
    <w:rsid w:val="00856BF3"/>
    <w:rsid w:val="008570B9"/>
    <w:rsid w:val="008573EB"/>
    <w:rsid w:val="008577C5"/>
    <w:rsid w:val="00857D24"/>
    <w:rsid w:val="00857F92"/>
    <w:rsid w:val="0086043B"/>
    <w:rsid w:val="00861392"/>
    <w:rsid w:val="00861A44"/>
    <w:rsid w:val="008629BD"/>
    <w:rsid w:val="00862E95"/>
    <w:rsid w:val="00864400"/>
    <w:rsid w:val="00864BE9"/>
    <w:rsid w:val="0086556A"/>
    <w:rsid w:val="00865C60"/>
    <w:rsid w:val="00866469"/>
    <w:rsid w:val="008669D9"/>
    <w:rsid w:val="00866D97"/>
    <w:rsid w:val="0086742A"/>
    <w:rsid w:val="00867436"/>
    <w:rsid w:val="00870083"/>
    <w:rsid w:val="0087299C"/>
    <w:rsid w:val="00872DD5"/>
    <w:rsid w:val="00873348"/>
    <w:rsid w:val="00873A92"/>
    <w:rsid w:val="00873B4E"/>
    <w:rsid w:val="0087458C"/>
    <w:rsid w:val="00874B5E"/>
    <w:rsid w:val="00874BFF"/>
    <w:rsid w:val="0087584F"/>
    <w:rsid w:val="00875E38"/>
    <w:rsid w:val="00875E52"/>
    <w:rsid w:val="008761BD"/>
    <w:rsid w:val="008763AE"/>
    <w:rsid w:val="00876831"/>
    <w:rsid w:val="00876FA6"/>
    <w:rsid w:val="008772C8"/>
    <w:rsid w:val="00877323"/>
    <w:rsid w:val="0088038B"/>
    <w:rsid w:val="00880928"/>
    <w:rsid w:val="00881854"/>
    <w:rsid w:val="00882BB8"/>
    <w:rsid w:val="0088331E"/>
    <w:rsid w:val="00884F5E"/>
    <w:rsid w:val="00885172"/>
    <w:rsid w:val="00886B5A"/>
    <w:rsid w:val="00886DDC"/>
    <w:rsid w:val="008875CC"/>
    <w:rsid w:val="008878F9"/>
    <w:rsid w:val="00887929"/>
    <w:rsid w:val="00887C52"/>
    <w:rsid w:val="00887D42"/>
    <w:rsid w:val="00890713"/>
    <w:rsid w:val="00890A32"/>
    <w:rsid w:val="008917FD"/>
    <w:rsid w:val="008926D8"/>
    <w:rsid w:val="00893BAA"/>
    <w:rsid w:val="00894004"/>
    <w:rsid w:val="00894376"/>
    <w:rsid w:val="008943F9"/>
    <w:rsid w:val="00894814"/>
    <w:rsid w:val="00894AE6"/>
    <w:rsid w:val="00894C64"/>
    <w:rsid w:val="008951FC"/>
    <w:rsid w:val="00895D03"/>
    <w:rsid w:val="00895F25"/>
    <w:rsid w:val="00897377"/>
    <w:rsid w:val="008973BB"/>
    <w:rsid w:val="008973C9"/>
    <w:rsid w:val="00897A73"/>
    <w:rsid w:val="008A0071"/>
    <w:rsid w:val="008A04A4"/>
    <w:rsid w:val="008A04CB"/>
    <w:rsid w:val="008A0BA2"/>
    <w:rsid w:val="008A0E22"/>
    <w:rsid w:val="008A1E73"/>
    <w:rsid w:val="008A1F22"/>
    <w:rsid w:val="008A21ED"/>
    <w:rsid w:val="008A22FE"/>
    <w:rsid w:val="008A29CF"/>
    <w:rsid w:val="008A3029"/>
    <w:rsid w:val="008A3C85"/>
    <w:rsid w:val="008A3E90"/>
    <w:rsid w:val="008A3F5A"/>
    <w:rsid w:val="008A432E"/>
    <w:rsid w:val="008A441B"/>
    <w:rsid w:val="008A5996"/>
    <w:rsid w:val="008A5C14"/>
    <w:rsid w:val="008A5C8F"/>
    <w:rsid w:val="008A5D98"/>
    <w:rsid w:val="008A5F71"/>
    <w:rsid w:val="008A769A"/>
    <w:rsid w:val="008B03D9"/>
    <w:rsid w:val="008B081F"/>
    <w:rsid w:val="008B08EA"/>
    <w:rsid w:val="008B0969"/>
    <w:rsid w:val="008B1A53"/>
    <w:rsid w:val="008B1CD3"/>
    <w:rsid w:val="008B2325"/>
    <w:rsid w:val="008B271B"/>
    <w:rsid w:val="008B3B49"/>
    <w:rsid w:val="008B40FB"/>
    <w:rsid w:val="008B4EAE"/>
    <w:rsid w:val="008B5317"/>
    <w:rsid w:val="008B574C"/>
    <w:rsid w:val="008B5DDA"/>
    <w:rsid w:val="008B6806"/>
    <w:rsid w:val="008B68F2"/>
    <w:rsid w:val="008B7EB3"/>
    <w:rsid w:val="008C1ADE"/>
    <w:rsid w:val="008C21FA"/>
    <w:rsid w:val="008C25C8"/>
    <w:rsid w:val="008C283F"/>
    <w:rsid w:val="008C2886"/>
    <w:rsid w:val="008C3A5B"/>
    <w:rsid w:val="008C464B"/>
    <w:rsid w:val="008C4A3D"/>
    <w:rsid w:val="008C4CC6"/>
    <w:rsid w:val="008C67D0"/>
    <w:rsid w:val="008C6FDD"/>
    <w:rsid w:val="008C74B7"/>
    <w:rsid w:val="008D09C0"/>
    <w:rsid w:val="008D0AF9"/>
    <w:rsid w:val="008D16D0"/>
    <w:rsid w:val="008D1C7E"/>
    <w:rsid w:val="008D2721"/>
    <w:rsid w:val="008D2A40"/>
    <w:rsid w:val="008D3442"/>
    <w:rsid w:val="008D3B3D"/>
    <w:rsid w:val="008D44FA"/>
    <w:rsid w:val="008D4D53"/>
    <w:rsid w:val="008D58EC"/>
    <w:rsid w:val="008D5DB2"/>
    <w:rsid w:val="008D633A"/>
    <w:rsid w:val="008D65D5"/>
    <w:rsid w:val="008E0D73"/>
    <w:rsid w:val="008E119A"/>
    <w:rsid w:val="008E1829"/>
    <w:rsid w:val="008E19E1"/>
    <w:rsid w:val="008E22A7"/>
    <w:rsid w:val="008E3951"/>
    <w:rsid w:val="008E4806"/>
    <w:rsid w:val="008E4CC3"/>
    <w:rsid w:val="008E50DA"/>
    <w:rsid w:val="008E52AF"/>
    <w:rsid w:val="008E5A1F"/>
    <w:rsid w:val="008E76BF"/>
    <w:rsid w:val="008F0044"/>
    <w:rsid w:val="008F016E"/>
    <w:rsid w:val="008F0426"/>
    <w:rsid w:val="008F0C99"/>
    <w:rsid w:val="008F1A79"/>
    <w:rsid w:val="008F1CC7"/>
    <w:rsid w:val="008F2305"/>
    <w:rsid w:val="008F29DA"/>
    <w:rsid w:val="008F2CD0"/>
    <w:rsid w:val="008F316A"/>
    <w:rsid w:val="008F3F95"/>
    <w:rsid w:val="008F4273"/>
    <w:rsid w:val="008F4335"/>
    <w:rsid w:val="008F45FF"/>
    <w:rsid w:val="008F4F30"/>
    <w:rsid w:val="008F4FD2"/>
    <w:rsid w:val="008F52FB"/>
    <w:rsid w:val="008F6989"/>
    <w:rsid w:val="008F6E4C"/>
    <w:rsid w:val="008F776B"/>
    <w:rsid w:val="009003A1"/>
    <w:rsid w:val="00900E9D"/>
    <w:rsid w:val="00903BA4"/>
    <w:rsid w:val="0090405E"/>
    <w:rsid w:val="00904443"/>
    <w:rsid w:val="009045A3"/>
    <w:rsid w:val="00905317"/>
    <w:rsid w:val="00905A3A"/>
    <w:rsid w:val="00905A8A"/>
    <w:rsid w:val="00905B04"/>
    <w:rsid w:val="00906636"/>
    <w:rsid w:val="009067C7"/>
    <w:rsid w:val="00906A16"/>
    <w:rsid w:val="00906C28"/>
    <w:rsid w:val="00906E51"/>
    <w:rsid w:val="009077C6"/>
    <w:rsid w:val="00907E91"/>
    <w:rsid w:val="00910DC7"/>
    <w:rsid w:val="00911C8A"/>
    <w:rsid w:val="00912BF3"/>
    <w:rsid w:val="00913033"/>
    <w:rsid w:val="00913E90"/>
    <w:rsid w:val="00913F84"/>
    <w:rsid w:val="0091400C"/>
    <w:rsid w:val="00914039"/>
    <w:rsid w:val="0091428A"/>
    <w:rsid w:val="00914911"/>
    <w:rsid w:val="00914D20"/>
    <w:rsid w:val="009154D3"/>
    <w:rsid w:val="00915AF4"/>
    <w:rsid w:val="00915E9F"/>
    <w:rsid w:val="0091724D"/>
    <w:rsid w:val="009178D7"/>
    <w:rsid w:val="00917ED4"/>
    <w:rsid w:val="00920F3B"/>
    <w:rsid w:val="00921053"/>
    <w:rsid w:val="009221E4"/>
    <w:rsid w:val="0092239C"/>
    <w:rsid w:val="00922519"/>
    <w:rsid w:val="00923B08"/>
    <w:rsid w:val="00924F9A"/>
    <w:rsid w:val="00925B6A"/>
    <w:rsid w:val="00925E63"/>
    <w:rsid w:val="00925F11"/>
    <w:rsid w:val="009262D3"/>
    <w:rsid w:val="00926840"/>
    <w:rsid w:val="00926BCA"/>
    <w:rsid w:val="0092736B"/>
    <w:rsid w:val="00927E44"/>
    <w:rsid w:val="00930F7E"/>
    <w:rsid w:val="00931095"/>
    <w:rsid w:val="0093142E"/>
    <w:rsid w:val="0093151C"/>
    <w:rsid w:val="0093163A"/>
    <w:rsid w:val="0093236D"/>
    <w:rsid w:val="009327A7"/>
    <w:rsid w:val="009333A4"/>
    <w:rsid w:val="009335DC"/>
    <w:rsid w:val="00933D16"/>
    <w:rsid w:val="009341EF"/>
    <w:rsid w:val="00934EBA"/>
    <w:rsid w:val="00935AD9"/>
    <w:rsid w:val="00935FCC"/>
    <w:rsid w:val="00936786"/>
    <w:rsid w:val="00940021"/>
    <w:rsid w:val="00940610"/>
    <w:rsid w:val="00940A7B"/>
    <w:rsid w:val="00941310"/>
    <w:rsid w:val="0094149F"/>
    <w:rsid w:val="009417C5"/>
    <w:rsid w:val="00941DA7"/>
    <w:rsid w:val="0094253F"/>
    <w:rsid w:val="00942774"/>
    <w:rsid w:val="00942B65"/>
    <w:rsid w:val="00943515"/>
    <w:rsid w:val="00944E8C"/>
    <w:rsid w:val="00945E21"/>
    <w:rsid w:val="00947AD4"/>
    <w:rsid w:val="00947B05"/>
    <w:rsid w:val="009506CD"/>
    <w:rsid w:val="00950ACA"/>
    <w:rsid w:val="00950E6D"/>
    <w:rsid w:val="0095140A"/>
    <w:rsid w:val="00951ABA"/>
    <w:rsid w:val="00952000"/>
    <w:rsid w:val="00952572"/>
    <w:rsid w:val="00952712"/>
    <w:rsid w:val="00952D13"/>
    <w:rsid w:val="00952EED"/>
    <w:rsid w:val="00953AB2"/>
    <w:rsid w:val="00953F83"/>
    <w:rsid w:val="009547E4"/>
    <w:rsid w:val="00954F62"/>
    <w:rsid w:val="0095519B"/>
    <w:rsid w:val="00955F4C"/>
    <w:rsid w:val="0095694B"/>
    <w:rsid w:val="00957BE6"/>
    <w:rsid w:val="0096017D"/>
    <w:rsid w:val="0096144F"/>
    <w:rsid w:val="00961746"/>
    <w:rsid w:val="00961F1A"/>
    <w:rsid w:val="0096211C"/>
    <w:rsid w:val="00962854"/>
    <w:rsid w:val="00962E9D"/>
    <w:rsid w:val="00964AC0"/>
    <w:rsid w:val="00965000"/>
    <w:rsid w:val="00965F7A"/>
    <w:rsid w:val="00965FCE"/>
    <w:rsid w:val="00966696"/>
    <w:rsid w:val="00967136"/>
    <w:rsid w:val="0096760B"/>
    <w:rsid w:val="00967C3E"/>
    <w:rsid w:val="00967CA2"/>
    <w:rsid w:val="0097004A"/>
    <w:rsid w:val="009701D3"/>
    <w:rsid w:val="00970A06"/>
    <w:rsid w:val="00970DA7"/>
    <w:rsid w:val="009710F3"/>
    <w:rsid w:val="00971109"/>
    <w:rsid w:val="00971276"/>
    <w:rsid w:val="009715F5"/>
    <w:rsid w:val="009718FF"/>
    <w:rsid w:val="00971D34"/>
    <w:rsid w:val="00971FF0"/>
    <w:rsid w:val="00972BEF"/>
    <w:rsid w:val="00972E51"/>
    <w:rsid w:val="009742CE"/>
    <w:rsid w:val="009752F6"/>
    <w:rsid w:val="009754C1"/>
    <w:rsid w:val="00976328"/>
    <w:rsid w:val="0097645E"/>
    <w:rsid w:val="00976819"/>
    <w:rsid w:val="009775A0"/>
    <w:rsid w:val="009775BF"/>
    <w:rsid w:val="00977A11"/>
    <w:rsid w:val="00977B84"/>
    <w:rsid w:val="0098121D"/>
    <w:rsid w:val="009821E4"/>
    <w:rsid w:val="00982814"/>
    <w:rsid w:val="00982A62"/>
    <w:rsid w:val="0098353B"/>
    <w:rsid w:val="00983FA2"/>
    <w:rsid w:val="00984117"/>
    <w:rsid w:val="00984592"/>
    <w:rsid w:val="00984741"/>
    <w:rsid w:val="009848D0"/>
    <w:rsid w:val="00984A00"/>
    <w:rsid w:val="00984D98"/>
    <w:rsid w:val="00985384"/>
    <w:rsid w:val="0098579C"/>
    <w:rsid w:val="0098591A"/>
    <w:rsid w:val="00985A67"/>
    <w:rsid w:val="009866CE"/>
    <w:rsid w:val="00986CAB"/>
    <w:rsid w:val="009871FC"/>
    <w:rsid w:val="00987C6B"/>
    <w:rsid w:val="00990253"/>
    <w:rsid w:val="00991327"/>
    <w:rsid w:val="00992062"/>
    <w:rsid w:val="009923A4"/>
    <w:rsid w:val="00992F7D"/>
    <w:rsid w:val="00993992"/>
    <w:rsid w:val="009940C8"/>
    <w:rsid w:val="009949F5"/>
    <w:rsid w:val="009957F1"/>
    <w:rsid w:val="009959B8"/>
    <w:rsid w:val="0099624A"/>
    <w:rsid w:val="0099668F"/>
    <w:rsid w:val="0099690F"/>
    <w:rsid w:val="009A063C"/>
    <w:rsid w:val="009A11DA"/>
    <w:rsid w:val="009A257D"/>
    <w:rsid w:val="009A2F2E"/>
    <w:rsid w:val="009A3195"/>
    <w:rsid w:val="009A46F7"/>
    <w:rsid w:val="009A494D"/>
    <w:rsid w:val="009A4B99"/>
    <w:rsid w:val="009A541E"/>
    <w:rsid w:val="009A5772"/>
    <w:rsid w:val="009A5B1D"/>
    <w:rsid w:val="009A5E96"/>
    <w:rsid w:val="009A5F18"/>
    <w:rsid w:val="009A643B"/>
    <w:rsid w:val="009A6B15"/>
    <w:rsid w:val="009A70EC"/>
    <w:rsid w:val="009A7237"/>
    <w:rsid w:val="009B0081"/>
    <w:rsid w:val="009B0E65"/>
    <w:rsid w:val="009B18CF"/>
    <w:rsid w:val="009B1C3B"/>
    <w:rsid w:val="009B37BE"/>
    <w:rsid w:val="009B39E5"/>
    <w:rsid w:val="009B4009"/>
    <w:rsid w:val="009B52DA"/>
    <w:rsid w:val="009B5C0D"/>
    <w:rsid w:val="009B5D9F"/>
    <w:rsid w:val="009B60AD"/>
    <w:rsid w:val="009B6A7F"/>
    <w:rsid w:val="009B6C4F"/>
    <w:rsid w:val="009B7969"/>
    <w:rsid w:val="009C0039"/>
    <w:rsid w:val="009C023C"/>
    <w:rsid w:val="009C04F4"/>
    <w:rsid w:val="009C05CF"/>
    <w:rsid w:val="009C0B87"/>
    <w:rsid w:val="009C0C66"/>
    <w:rsid w:val="009C1A32"/>
    <w:rsid w:val="009C267B"/>
    <w:rsid w:val="009C267D"/>
    <w:rsid w:val="009C2794"/>
    <w:rsid w:val="009C32EB"/>
    <w:rsid w:val="009C5634"/>
    <w:rsid w:val="009C58B0"/>
    <w:rsid w:val="009C5A4F"/>
    <w:rsid w:val="009C67A1"/>
    <w:rsid w:val="009C6911"/>
    <w:rsid w:val="009C69A8"/>
    <w:rsid w:val="009C75DE"/>
    <w:rsid w:val="009C7F63"/>
    <w:rsid w:val="009D002F"/>
    <w:rsid w:val="009D100A"/>
    <w:rsid w:val="009D13A5"/>
    <w:rsid w:val="009D1B22"/>
    <w:rsid w:val="009D235E"/>
    <w:rsid w:val="009D2417"/>
    <w:rsid w:val="009D4FEB"/>
    <w:rsid w:val="009D5BBF"/>
    <w:rsid w:val="009D5F0D"/>
    <w:rsid w:val="009D5F35"/>
    <w:rsid w:val="009D5FE6"/>
    <w:rsid w:val="009D604A"/>
    <w:rsid w:val="009D622E"/>
    <w:rsid w:val="009D66BA"/>
    <w:rsid w:val="009D6C1F"/>
    <w:rsid w:val="009D746D"/>
    <w:rsid w:val="009D7CAD"/>
    <w:rsid w:val="009E073B"/>
    <w:rsid w:val="009E0839"/>
    <w:rsid w:val="009E45C4"/>
    <w:rsid w:val="009E599E"/>
    <w:rsid w:val="009E5AA9"/>
    <w:rsid w:val="009E6E52"/>
    <w:rsid w:val="009E734B"/>
    <w:rsid w:val="009E7972"/>
    <w:rsid w:val="009E7C66"/>
    <w:rsid w:val="009E7FF7"/>
    <w:rsid w:val="009F0088"/>
    <w:rsid w:val="009F01B5"/>
    <w:rsid w:val="009F036B"/>
    <w:rsid w:val="009F0819"/>
    <w:rsid w:val="009F0DA3"/>
    <w:rsid w:val="009F0E5C"/>
    <w:rsid w:val="009F0E74"/>
    <w:rsid w:val="009F0F92"/>
    <w:rsid w:val="009F13FE"/>
    <w:rsid w:val="009F1862"/>
    <w:rsid w:val="009F1E58"/>
    <w:rsid w:val="009F37CD"/>
    <w:rsid w:val="009F4DF7"/>
    <w:rsid w:val="009F5770"/>
    <w:rsid w:val="009F5792"/>
    <w:rsid w:val="009F5A48"/>
    <w:rsid w:val="009F5A9B"/>
    <w:rsid w:val="009F6A56"/>
    <w:rsid w:val="009F7217"/>
    <w:rsid w:val="009F7231"/>
    <w:rsid w:val="009F7648"/>
    <w:rsid w:val="009F7828"/>
    <w:rsid w:val="009F7948"/>
    <w:rsid w:val="00A0032E"/>
    <w:rsid w:val="00A0080F"/>
    <w:rsid w:val="00A009B3"/>
    <w:rsid w:val="00A021FD"/>
    <w:rsid w:val="00A0256F"/>
    <w:rsid w:val="00A02F5E"/>
    <w:rsid w:val="00A0696E"/>
    <w:rsid w:val="00A06A25"/>
    <w:rsid w:val="00A06B3B"/>
    <w:rsid w:val="00A06C24"/>
    <w:rsid w:val="00A07610"/>
    <w:rsid w:val="00A078A6"/>
    <w:rsid w:val="00A07930"/>
    <w:rsid w:val="00A07CD7"/>
    <w:rsid w:val="00A07E27"/>
    <w:rsid w:val="00A10391"/>
    <w:rsid w:val="00A1128A"/>
    <w:rsid w:val="00A11778"/>
    <w:rsid w:val="00A1223C"/>
    <w:rsid w:val="00A122B3"/>
    <w:rsid w:val="00A12526"/>
    <w:rsid w:val="00A13B46"/>
    <w:rsid w:val="00A13EF1"/>
    <w:rsid w:val="00A14336"/>
    <w:rsid w:val="00A14E13"/>
    <w:rsid w:val="00A15330"/>
    <w:rsid w:val="00A15828"/>
    <w:rsid w:val="00A15AE8"/>
    <w:rsid w:val="00A15E1F"/>
    <w:rsid w:val="00A15E42"/>
    <w:rsid w:val="00A1627F"/>
    <w:rsid w:val="00A2038B"/>
    <w:rsid w:val="00A203D2"/>
    <w:rsid w:val="00A204A6"/>
    <w:rsid w:val="00A20E42"/>
    <w:rsid w:val="00A21BAF"/>
    <w:rsid w:val="00A21C63"/>
    <w:rsid w:val="00A229AC"/>
    <w:rsid w:val="00A257FE"/>
    <w:rsid w:val="00A2689B"/>
    <w:rsid w:val="00A2729A"/>
    <w:rsid w:val="00A27A54"/>
    <w:rsid w:val="00A30B0E"/>
    <w:rsid w:val="00A315AF"/>
    <w:rsid w:val="00A319CC"/>
    <w:rsid w:val="00A33D6E"/>
    <w:rsid w:val="00A3423E"/>
    <w:rsid w:val="00A34607"/>
    <w:rsid w:val="00A350BA"/>
    <w:rsid w:val="00A3529F"/>
    <w:rsid w:val="00A35589"/>
    <w:rsid w:val="00A35C8E"/>
    <w:rsid w:val="00A36656"/>
    <w:rsid w:val="00A36B83"/>
    <w:rsid w:val="00A370EE"/>
    <w:rsid w:val="00A376F6"/>
    <w:rsid w:val="00A40CE5"/>
    <w:rsid w:val="00A4118C"/>
    <w:rsid w:val="00A41A85"/>
    <w:rsid w:val="00A41C85"/>
    <w:rsid w:val="00A42256"/>
    <w:rsid w:val="00A42321"/>
    <w:rsid w:val="00A424EE"/>
    <w:rsid w:val="00A428EB"/>
    <w:rsid w:val="00A42D89"/>
    <w:rsid w:val="00A4383E"/>
    <w:rsid w:val="00A43994"/>
    <w:rsid w:val="00A43A51"/>
    <w:rsid w:val="00A43DA0"/>
    <w:rsid w:val="00A441F6"/>
    <w:rsid w:val="00A4441D"/>
    <w:rsid w:val="00A45142"/>
    <w:rsid w:val="00A45534"/>
    <w:rsid w:val="00A46EC5"/>
    <w:rsid w:val="00A47954"/>
    <w:rsid w:val="00A506CD"/>
    <w:rsid w:val="00A5136C"/>
    <w:rsid w:val="00A524DD"/>
    <w:rsid w:val="00A532ED"/>
    <w:rsid w:val="00A53946"/>
    <w:rsid w:val="00A53C1E"/>
    <w:rsid w:val="00A54368"/>
    <w:rsid w:val="00A54A74"/>
    <w:rsid w:val="00A54FC6"/>
    <w:rsid w:val="00A560E2"/>
    <w:rsid w:val="00A5619B"/>
    <w:rsid w:val="00A56A75"/>
    <w:rsid w:val="00A56DE1"/>
    <w:rsid w:val="00A5715E"/>
    <w:rsid w:val="00A571B3"/>
    <w:rsid w:val="00A57618"/>
    <w:rsid w:val="00A6142B"/>
    <w:rsid w:val="00A61B40"/>
    <w:rsid w:val="00A61D2A"/>
    <w:rsid w:val="00A61D3A"/>
    <w:rsid w:val="00A627D2"/>
    <w:rsid w:val="00A6298A"/>
    <w:rsid w:val="00A6353C"/>
    <w:rsid w:val="00A63F06"/>
    <w:rsid w:val="00A6409B"/>
    <w:rsid w:val="00A640E9"/>
    <w:rsid w:val="00A64283"/>
    <w:rsid w:val="00A65909"/>
    <w:rsid w:val="00A65E05"/>
    <w:rsid w:val="00A672F1"/>
    <w:rsid w:val="00A67617"/>
    <w:rsid w:val="00A676E7"/>
    <w:rsid w:val="00A67910"/>
    <w:rsid w:val="00A67F19"/>
    <w:rsid w:val="00A7083C"/>
    <w:rsid w:val="00A70C4D"/>
    <w:rsid w:val="00A719DA"/>
    <w:rsid w:val="00A71AF7"/>
    <w:rsid w:val="00A71D27"/>
    <w:rsid w:val="00A7225B"/>
    <w:rsid w:val="00A727A1"/>
    <w:rsid w:val="00A735F8"/>
    <w:rsid w:val="00A741A0"/>
    <w:rsid w:val="00A74509"/>
    <w:rsid w:val="00A74C49"/>
    <w:rsid w:val="00A74D01"/>
    <w:rsid w:val="00A74D6C"/>
    <w:rsid w:val="00A750CC"/>
    <w:rsid w:val="00A75534"/>
    <w:rsid w:val="00A758AD"/>
    <w:rsid w:val="00A759D0"/>
    <w:rsid w:val="00A7694B"/>
    <w:rsid w:val="00A77927"/>
    <w:rsid w:val="00A77BF1"/>
    <w:rsid w:val="00A80D41"/>
    <w:rsid w:val="00A81E78"/>
    <w:rsid w:val="00A821FE"/>
    <w:rsid w:val="00A82D8E"/>
    <w:rsid w:val="00A8305A"/>
    <w:rsid w:val="00A8392F"/>
    <w:rsid w:val="00A8396C"/>
    <w:rsid w:val="00A83D16"/>
    <w:rsid w:val="00A83F1C"/>
    <w:rsid w:val="00A847E5"/>
    <w:rsid w:val="00A850C3"/>
    <w:rsid w:val="00A850E9"/>
    <w:rsid w:val="00A85C61"/>
    <w:rsid w:val="00A85E11"/>
    <w:rsid w:val="00A86BF3"/>
    <w:rsid w:val="00A86EAD"/>
    <w:rsid w:val="00A8795D"/>
    <w:rsid w:val="00A87F5D"/>
    <w:rsid w:val="00A9000C"/>
    <w:rsid w:val="00A90196"/>
    <w:rsid w:val="00A9031F"/>
    <w:rsid w:val="00A9068D"/>
    <w:rsid w:val="00A90FDD"/>
    <w:rsid w:val="00A91578"/>
    <w:rsid w:val="00A91B92"/>
    <w:rsid w:val="00A93032"/>
    <w:rsid w:val="00A94197"/>
    <w:rsid w:val="00A94450"/>
    <w:rsid w:val="00A94DD1"/>
    <w:rsid w:val="00A95712"/>
    <w:rsid w:val="00A9583B"/>
    <w:rsid w:val="00A958A7"/>
    <w:rsid w:val="00A9653D"/>
    <w:rsid w:val="00A96722"/>
    <w:rsid w:val="00A97EC1"/>
    <w:rsid w:val="00AA0664"/>
    <w:rsid w:val="00AA0A92"/>
    <w:rsid w:val="00AA0AE4"/>
    <w:rsid w:val="00AA0B91"/>
    <w:rsid w:val="00AA134F"/>
    <w:rsid w:val="00AA22E7"/>
    <w:rsid w:val="00AA2CAD"/>
    <w:rsid w:val="00AA32B4"/>
    <w:rsid w:val="00AA3FCA"/>
    <w:rsid w:val="00AA4206"/>
    <w:rsid w:val="00AA4921"/>
    <w:rsid w:val="00AA4A65"/>
    <w:rsid w:val="00AA4EB2"/>
    <w:rsid w:val="00AA5110"/>
    <w:rsid w:val="00AA549C"/>
    <w:rsid w:val="00AA5FFC"/>
    <w:rsid w:val="00AA6CE7"/>
    <w:rsid w:val="00AA7C5E"/>
    <w:rsid w:val="00AA7EE9"/>
    <w:rsid w:val="00AB0A93"/>
    <w:rsid w:val="00AB0CFB"/>
    <w:rsid w:val="00AB0FB4"/>
    <w:rsid w:val="00AB1037"/>
    <w:rsid w:val="00AB107F"/>
    <w:rsid w:val="00AB1D9C"/>
    <w:rsid w:val="00AB22E7"/>
    <w:rsid w:val="00AB2F33"/>
    <w:rsid w:val="00AB31D9"/>
    <w:rsid w:val="00AB3AE0"/>
    <w:rsid w:val="00AB45A1"/>
    <w:rsid w:val="00AB4620"/>
    <w:rsid w:val="00AB485F"/>
    <w:rsid w:val="00AB4D8D"/>
    <w:rsid w:val="00AB5DA2"/>
    <w:rsid w:val="00AB5DA7"/>
    <w:rsid w:val="00AB6ABB"/>
    <w:rsid w:val="00AB7256"/>
    <w:rsid w:val="00AB7FA9"/>
    <w:rsid w:val="00AC0908"/>
    <w:rsid w:val="00AC1A6B"/>
    <w:rsid w:val="00AC293A"/>
    <w:rsid w:val="00AC3BA9"/>
    <w:rsid w:val="00AC3BE9"/>
    <w:rsid w:val="00AC54A6"/>
    <w:rsid w:val="00AC5B96"/>
    <w:rsid w:val="00AC641A"/>
    <w:rsid w:val="00AC68EE"/>
    <w:rsid w:val="00AC6944"/>
    <w:rsid w:val="00AC6B2D"/>
    <w:rsid w:val="00AC76F5"/>
    <w:rsid w:val="00AC79E8"/>
    <w:rsid w:val="00AD1029"/>
    <w:rsid w:val="00AD19CB"/>
    <w:rsid w:val="00AD25D8"/>
    <w:rsid w:val="00AD3597"/>
    <w:rsid w:val="00AD375B"/>
    <w:rsid w:val="00AD39F7"/>
    <w:rsid w:val="00AD3D2D"/>
    <w:rsid w:val="00AD4DDF"/>
    <w:rsid w:val="00AD5444"/>
    <w:rsid w:val="00AD5ADC"/>
    <w:rsid w:val="00AD5AEA"/>
    <w:rsid w:val="00AD67A0"/>
    <w:rsid w:val="00AD6A94"/>
    <w:rsid w:val="00AD77C1"/>
    <w:rsid w:val="00AE00F1"/>
    <w:rsid w:val="00AE0720"/>
    <w:rsid w:val="00AE086C"/>
    <w:rsid w:val="00AE09C7"/>
    <w:rsid w:val="00AE0A34"/>
    <w:rsid w:val="00AE0D8E"/>
    <w:rsid w:val="00AE125C"/>
    <w:rsid w:val="00AE24CA"/>
    <w:rsid w:val="00AE3474"/>
    <w:rsid w:val="00AE3A2B"/>
    <w:rsid w:val="00AE4469"/>
    <w:rsid w:val="00AE44C1"/>
    <w:rsid w:val="00AE44C3"/>
    <w:rsid w:val="00AE4A85"/>
    <w:rsid w:val="00AE5BB2"/>
    <w:rsid w:val="00AE5D07"/>
    <w:rsid w:val="00AE60A3"/>
    <w:rsid w:val="00AE63B8"/>
    <w:rsid w:val="00AE6430"/>
    <w:rsid w:val="00AE672B"/>
    <w:rsid w:val="00AE694F"/>
    <w:rsid w:val="00AE735D"/>
    <w:rsid w:val="00AE7B2B"/>
    <w:rsid w:val="00AF0690"/>
    <w:rsid w:val="00AF0B8B"/>
    <w:rsid w:val="00AF0D6B"/>
    <w:rsid w:val="00AF1DC7"/>
    <w:rsid w:val="00AF1E2A"/>
    <w:rsid w:val="00AF2210"/>
    <w:rsid w:val="00AF24E5"/>
    <w:rsid w:val="00AF2867"/>
    <w:rsid w:val="00AF28E4"/>
    <w:rsid w:val="00AF28F8"/>
    <w:rsid w:val="00AF2D4A"/>
    <w:rsid w:val="00AF3BEA"/>
    <w:rsid w:val="00AF3D65"/>
    <w:rsid w:val="00AF4158"/>
    <w:rsid w:val="00AF44AC"/>
    <w:rsid w:val="00AF5DDD"/>
    <w:rsid w:val="00AF6AE8"/>
    <w:rsid w:val="00AF6C80"/>
    <w:rsid w:val="00AF7CCB"/>
    <w:rsid w:val="00B01AEA"/>
    <w:rsid w:val="00B01FB5"/>
    <w:rsid w:val="00B02877"/>
    <w:rsid w:val="00B02B62"/>
    <w:rsid w:val="00B03DF1"/>
    <w:rsid w:val="00B03F25"/>
    <w:rsid w:val="00B0461A"/>
    <w:rsid w:val="00B05F91"/>
    <w:rsid w:val="00B066B0"/>
    <w:rsid w:val="00B06F36"/>
    <w:rsid w:val="00B070A6"/>
    <w:rsid w:val="00B070F2"/>
    <w:rsid w:val="00B072A4"/>
    <w:rsid w:val="00B07901"/>
    <w:rsid w:val="00B10012"/>
    <w:rsid w:val="00B106AD"/>
    <w:rsid w:val="00B10CAD"/>
    <w:rsid w:val="00B10EAD"/>
    <w:rsid w:val="00B10F48"/>
    <w:rsid w:val="00B1102F"/>
    <w:rsid w:val="00B114F2"/>
    <w:rsid w:val="00B115E1"/>
    <w:rsid w:val="00B11AC9"/>
    <w:rsid w:val="00B11CE1"/>
    <w:rsid w:val="00B12513"/>
    <w:rsid w:val="00B1290B"/>
    <w:rsid w:val="00B129AD"/>
    <w:rsid w:val="00B136F2"/>
    <w:rsid w:val="00B13E7C"/>
    <w:rsid w:val="00B1407C"/>
    <w:rsid w:val="00B144BB"/>
    <w:rsid w:val="00B14F76"/>
    <w:rsid w:val="00B1542A"/>
    <w:rsid w:val="00B15655"/>
    <w:rsid w:val="00B15DC8"/>
    <w:rsid w:val="00B17A67"/>
    <w:rsid w:val="00B203C8"/>
    <w:rsid w:val="00B205F3"/>
    <w:rsid w:val="00B209F6"/>
    <w:rsid w:val="00B20A35"/>
    <w:rsid w:val="00B20CE1"/>
    <w:rsid w:val="00B2101D"/>
    <w:rsid w:val="00B2106A"/>
    <w:rsid w:val="00B210B3"/>
    <w:rsid w:val="00B21197"/>
    <w:rsid w:val="00B212A4"/>
    <w:rsid w:val="00B21447"/>
    <w:rsid w:val="00B21497"/>
    <w:rsid w:val="00B2326C"/>
    <w:rsid w:val="00B24058"/>
    <w:rsid w:val="00B25627"/>
    <w:rsid w:val="00B265F3"/>
    <w:rsid w:val="00B269D0"/>
    <w:rsid w:val="00B26BBF"/>
    <w:rsid w:val="00B26D90"/>
    <w:rsid w:val="00B27FE6"/>
    <w:rsid w:val="00B307A7"/>
    <w:rsid w:val="00B30851"/>
    <w:rsid w:val="00B3109A"/>
    <w:rsid w:val="00B3140E"/>
    <w:rsid w:val="00B315E7"/>
    <w:rsid w:val="00B31BB8"/>
    <w:rsid w:val="00B31C90"/>
    <w:rsid w:val="00B31E99"/>
    <w:rsid w:val="00B31FE4"/>
    <w:rsid w:val="00B32355"/>
    <w:rsid w:val="00B32684"/>
    <w:rsid w:val="00B32C0F"/>
    <w:rsid w:val="00B32D05"/>
    <w:rsid w:val="00B33240"/>
    <w:rsid w:val="00B343F2"/>
    <w:rsid w:val="00B35348"/>
    <w:rsid w:val="00B3563C"/>
    <w:rsid w:val="00B3572B"/>
    <w:rsid w:val="00B35C01"/>
    <w:rsid w:val="00B3638E"/>
    <w:rsid w:val="00B3706E"/>
    <w:rsid w:val="00B408B5"/>
    <w:rsid w:val="00B408C7"/>
    <w:rsid w:val="00B4108B"/>
    <w:rsid w:val="00B410D4"/>
    <w:rsid w:val="00B42240"/>
    <w:rsid w:val="00B42450"/>
    <w:rsid w:val="00B425F2"/>
    <w:rsid w:val="00B4311A"/>
    <w:rsid w:val="00B43B16"/>
    <w:rsid w:val="00B44DF2"/>
    <w:rsid w:val="00B4567D"/>
    <w:rsid w:val="00B456AB"/>
    <w:rsid w:val="00B45F21"/>
    <w:rsid w:val="00B4658B"/>
    <w:rsid w:val="00B4729E"/>
    <w:rsid w:val="00B473D8"/>
    <w:rsid w:val="00B47905"/>
    <w:rsid w:val="00B5030A"/>
    <w:rsid w:val="00B50725"/>
    <w:rsid w:val="00B512D8"/>
    <w:rsid w:val="00B52249"/>
    <w:rsid w:val="00B53226"/>
    <w:rsid w:val="00B53252"/>
    <w:rsid w:val="00B54C50"/>
    <w:rsid w:val="00B54FA5"/>
    <w:rsid w:val="00B564F8"/>
    <w:rsid w:val="00B56724"/>
    <w:rsid w:val="00B575C8"/>
    <w:rsid w:val="00B57703"/>
    <w:rsid w:val="00B57ED8"/>
    <w:rsid w:val="00B60C16"/>
    <w:rsid w:val="00B6101D"/>
    <w:rsid w:val="00B619A5"/>
    <w:rsid w:val="00B6241C"/>
    <w:rsid w:val="00B62BBD"/>
    <w:rsid w:val="00B63221"/>
    <w:rsid w:val="00B63F14"/>
    <w:rsid w:val="00B6480E"/>
    <w:rsid w:val="00B64A61"/>
    <w:rsid w:val="00B64C6B"/>
    <w:rsid w:val="00B67196"/>
    <w:rsid w:val="00B71875"/>
    <w:rsid w:val="00B71D05"/>
    <w:rsid w:val="00B72C00"/>
    <w:rsid w:val="00B73897"/>
    <w:rsid w:val="00B73F40"/>
    <w:rsid w:val="00B75564"/>
    <w:rsid w:val="00B75581"/>
    <w:rsid w:val="00B75B61"/>
    <w:rsid w:val="00B76027"/>
    <w:rsid w:val="00B809B9"/>
    <w:rsid w:val="00B81B3E"/>
    <w:rsid w:val="00B81CF3"/>
    <w:rsid w:val="00B8219C"/>
    <w:rsid w:val="00B826A0"/>
    <w:rsid w:val="00B82B1E"/>
    <w:rsid w:val="00B82BA8"/>
    <w:rsid w:val="00B83055"/>
    <w:rsid w:val="00B832E0"/>
    <w:rsid w:val="00B8333B"/>
    <w:rsid w:val="00B83387"/>
    <w:rsid w:val="00B83882"/>
    <w:rsid w:val="00B8395D"/>
    <w:rsid w:val="00B85CF3"/>
    <w:rsid w:val="00B862B6"/>
    <w:rsid w:val="00B864C1"/>
    <w:rsid w:val="00B86C03"/>
    <w:rsid w:val="00B86CBD"/>
    <w:rsid w:val="00B87251"/>
    <w:rsid w:val="00B876C5"/>
    <w:rsid w:val="00B87998"/>
    <w:rsid w:val="00B879A2"/>
    <w:rsid w:val="00B87D5B"/>
    <w:rsid w:val="00B87D94"/>
    <w:rsid w:val="00B9056B"/>
    <w:rsid w:val="00B90820"/>
    <w:rsid w:val="00B90AD7"/>
    <w:rsid w:val="00B9185B"/>
    <w:rsid w:val="00B9187F"/>
    <w:rsid w:val="00B92012"/>
    <w:rsid w:val="00B92E4C"/>
    <w:rsid w:val="00B952CB"/>
    <w:rsid w:val="00B957B2"/>
    <w:rsid w:val="00B96B22"/>
    <w:rsid w:val="00BA005B"/>
    <w:rsid w:val="00BA07F2"/>
    <w:rsid w:val="00BA0DE3"/>
    <w:rsid w:val="00BA1447"/>
    <w:rsid w:val="00BA1566"/>
    <w:rsid w:val="00BA1592"/>
    <w:rsid w:val="00BA169C"/>
    <w:rsid w:val="00BA1E63"/>
    <w:rsid w:val="00BA2D73"/>
    <w:rsid w:val="00BA3559"/>
    <w:rsid w:val="00BA3D92"/>
    <w:rsid w:val="00BA48A0"/>
    <w:rsid w:val="00BA4982"/>
    <w:rsid w:val="00BA5E5D"/>
    <w:rsid w:val="00BA6397"/>
    <w:rsid w:val="00BA65A8"/>
    <w:rsid w:val="00BA75AF"/>
    <w:rsid w:val="00BA761E"/>
    <w:rsid w:val="00BB09C0"/>
    <w:rsid w:val="00BB1810"/>
    <w:rsid w:val="00BB1B97"/>
    <w:rsid w:val="00BB1E18"/>
    <w:rsid w:val="00BB2271"/>
    <w:rsid w:val="00BB511C"/>
    <w:rsid w:val="00BB6077"/>
    <w:rsid w:val="00BB61EF"/>
    <w:rsid w:val="00BB661F"/>
    <w:rsid w:val="00BB68DA"/>
    <w:rsid w:val="00BB6F90"/>
    <w:rsid w:val="00BB76D4"/>
    <w:rsid w:val="00BB7B5A"/>
    <w:rsid w:val="00BB7D1F"/>
    <w:rsid w:val="00BB7DB2"/>
    <w:rsid w:val="00BB7FDC"/>
    <w:rsid w:val="00BC09AA"/>
    <w:rsid w:val="00BC0ABA"/>
    <w:rsid w:val="00BC0C3A"/>
    <w:rsid w:val="00BC0F7C"/>
    <w:rsid w:val="00BC1491"/>
    <w:rsid w:val="00BC23AC"/>
    <w:rsid w:val="00BC31D5"/>
    <w:rsid w:val="00BC414F"/>
    <w:rsid w:val="00BC464F"/>
    <w:rsid w:val="00BC4744"/>
    <w:rsid w:val="00BC5EFF"/>
    <w:rsid w:val="00BC67E3"/>
    <w:rsid w:val="00BC6B3D"/>
    <w:rsid w:val="00BC6E5D"/>
    <w:rsid w:val="00BD12CB"/>
    <w:rsid w:val="00BD12FA"/>
    <w:rsid w:val="00BD212F"/>
    <w:rsid w:val="00BD2538"/>
    <w:rsid w:val="00BD2756"/>
    <w:rsid w:val="00BD2FCD"/>
    <w:rsid w:val="00BD33D5"/>
    <w:rsid w:val="00BD3569"/>
    <w:rsid w:val="00BD389B"/>
    <w:rsid w:val="00BD3BF7"/>
    <w:rsid w:val="00BD3F6C"/>
    <w:rsid w:val="00BD417E"/>
    <w:rsid w:val="00BD4538"/>
    <w:rsid w:val="00BD45DC"/>
    <w:rsid w:val="00BD5889"/>
    <w:rsid w:val="00BD5967"/>
    <w:rsid w:val="00BD710C"/>
    <w:rsid w:val="00BD7F21"/>
    <w:rsid w:val="00BE08B2"/>
    <w:rsid w:val="00BE2071"/>
    <w:rsid w:val="00BE22F6"/>
    <w:rsid w:val="00BE281E"/>
    <w:rsid w:val="00BE2FFE"/>
    <w:rsid w:val="00BE3890"/>
    <w:rsid w:val="00BE455C"/>
    <w:rsid w:val="00BE463A"/>
    <w:rsid w:val="00BE4847"/>
    <w:rsid w:val="00BE534F"/>
    <w:rsid w:val="00BE5416"/>
    <w:rsid w:val="00BE5FA6"/>
    <w:rsid w:val="00BE6439"/>
    <w:rsid w:val="00BE675D"/>
    <w:rsid w:val="00BE6823"/>
    <w:rsid w:val="00BE713E"/>
    <w:rsid w:val="00BE7240"/>
    <w:rsid w:val="00BF0AF6"/>
    <w:rsid w:val="00BF1B6A"/>
    <w:rsid w:val="00BF1C38"/>
    <w:rsid w:val="00BF21A0"/>
    <w:rsid w:val="00BF3128"/>
    <w:rsid w:val="00BF34A8"/>
    <w:rsid w:val="00BF356B"/>
    <w:rsid w:val="00BF3848"/>
    <w:rsid w:val="00BF38AA"/>
    <w:rsid w:val="00BF3941"/>
    <w:rsid w:val="00BF3EEF"/>
    <w:rsid w:val="00BF3FFF"/>
    <w:rsid w:val="00BF4A15"/>
    <w:rsid w:val="00BF4EB3"/>
    <w:rsid w:val="00BF4EFF"/>
    <w:rsid w:val="00BF5300"/>
    <w:rsid w:val="00BF5BB7"/>
    <w:rsid w:val="00BF5CE8"/>
    <w:rsid w:val="00BF64CA"/>
    <w:rsid w:val="00BF659C"/>
    <w:rsid w:val="00BF6A91"/>
    <w:rsid w:val="00BF6AF3"/>
    <w:rsid w:val="00C002B1"/>
    <w:rsid w:val="00C003AA"/>
    <w:rsid w:val="00C005FD"/>
    <w:rsid w:val="00C00745"/>
    <w:rsid w:val="00C00E8B"/>
    <w:rsid w:val="00C01121"/>
    <w:rsid w:val="00C03F43"/>
    <w:rsid w:val="00C040A5"/>
    <w:rsid w:val="00C05558"/>
    <w:rsid w:val="00C057D9"/>
    <w:rsid w:val="00C06699"/>
    <w:rsid w:val="00C06F9D"/>
    <w:rsid w:val="00C07EEC"/>
    <w:rsid w:val="00C102F8"/>
    <w:rsid w:val="00C10590"/>
    <w:rsid w:val="00C10C80"/>
    <w:rsid w:val="00C123ED"/>
    <w:rsid w:val="00C136E3"/>
    <w:rsid w:val="00C13727"/>
    <w:rsid w:val="00C14302"/>
    <w:rsid w:val="00C14695"/>
    <w:rsid w:val="00C14697"/>
    <w:rsid w:val="00C14BE8"/>
    <w:rsid w:val="00C14FD5"/>
    <w:rsid w:val="00C15F9D"/>
    <w:rsid w:val="00C165EC"/>
    <w:rsid w:val="00C1680E"/>
    <w:rsid w:val="00C16C63"/>
    <w:rsid w:val="00C17C40"/>
    <w:rsid w:val="00C200D7"/>
    <w:rsid w:val="00C211E8"/>
    <w:rsid w:val="00C2124A"/>
    <w:rsid w:val="00C2137F"/>
    <w:rsid w:val="00C21CB6"/>
    <w:rsid w:val="00C220DC"/>
    <w:rsid w:val="00C22352"/>
    <w:rsid w:val="00C23DC9"/>
    <w:rsid w:val="00C23F60"/>
    <w:rsid w:val="00C240AE"/>
    <w:rsid w:val="00C241BD"/>
    <w:rsid w:val="00C251C9"/>
    <w:rsid w:val="00C25A32"/>
    <w:rsid w:val="00C260E6"/>
    <w:rsid w:val="00C30308"/>
    <w:rsid w:val="00C30358"/>
    <w:rsid w:val="00C3046C"/>
    <w:rsid w:val="00C3077B"/>
    <w:rsid w:val="00C30C58"/>
    <w:rsid w:val="00C3112A"/>
    <w:rsid w:val="00C31E01"/>
    <w:rsid w:val="00C31F10"/>
    <w:rsid w:val="00C3207A"/>
    <w:rsid w:val="00C32200"/>
    <w:rsid w:val="00C32FF0"/>
    <w:rsid w:val="00C33009"/>
    <w:rsid w:val="00C33400"/>
    <w:rsid w:val="00C33850"/>
    <w:rsid w:val="00C33EFA"/>
    <w:rsid w:val="00C3429F"/>
    <w:rsid w:val="00C348FE"/>
    <w:rsid w:val="00C3597D"/>
    <w:rsid w:val="00C36A29"/>
    <w:rsid w:val="00C37795"/>
    <w:rsid w:val="00C37FB8"/>
    <w:rsid w:val="00C409A9"/>
    <w:rsid w:val="00C40BA4"/>
    <w:rsid w:val="00C416C4"/>
    <w:rsid w:val="00C41B2A"/>
    <w:rsid w:val="00C433FB"/>
    <w:rsid w:val="00C4393B"/>
    <w:rsid w:val="00C44146"/>
    <w:rsid w:val="00C44260"/>
    <w:rsid w:val="00C4439D"/>
    <w:rsid w:val="00C44BCD"/>
    <w:rsid w:val="00C44F22"/>
    <w:rsid w:val="00C46064"/>
    <w:rsid w:val="00C47525"/>
    <w:rsid w:val="00C50655"/>
    <w:rsid w:val="00C50B83"/>
    <w:rsid w:val="00C51126"/>
    <w:rsid w:val="00C51265"/>
    <w:rsid w:val="00C513DC"/>
    <w:rsid w:val="00C51608"/>
    <w:rsid w:val="00C5341C"/>
    <w:rsid w:val="00C53512"/>
    <w:rsid w:val="00C5357F"/>
    <w:rsid w:val="00C538EB"/>
    <w:rsid w:val="00C54481"/>
    <w:rsid w:val="00C54A5B"/>
    <w:rsid w:val="00C54EF8"/>
    <w:rsid w:val="00C55234"/>
    <w:rsid w:val="00C55DAE"/>
    <w:rsid w:val="00C56ACF"/>
    <w:rsid w:val="00C56FA0"/>
    <w:rsid w:val="00C57E4A"/>
    <w:rsid w:val="00C603E2"/>
    <w:rsid w:val="00C60BF4"/>
    <w:rsid w:val="00C62122"/>
    <w:rsid w:val="00C6294C"/>
    <w:rsid w:val="00C62E3F"/>
    <w:rsid w:val="00C63A04"/>
    <w:rsid w:val="00C64208"/>
    <w:rsid w:val="00C64533"/>
    <w:rsid w:val="00C65B59"/>
    <w:rsid w:val="00C66328"/>
    <w:rsid w:val="00C66415"/>
    <w:rsid w:val="00C6674B"/>
    <w:rsid w:val="00C66899"/>
    <w:rsid w:val="00C66E6D"/>
    <w:rsid w:val="00C67530"/>
    <w:rsid w:val="00C67D15"/>
    <w:rsid w:val="00C70209"/>
    <w:rsid w:val="00C704B4"/>
    <w:rsid w:val="00C7067C"/>
    <w:rsid w:val="00C70965"/>
    <w:rsid w:val="00C718C7"/>
    <w:rsid w:val="00C72078"/>
    <w:rsid w:val="00C720CB"/>
    <w:rsid w:val="00C7236D"/>
    <w:rsid w:val="00C72918"/>
    <w:rsid w:val="00C72974"/>
    <w:rsid w:val="00C72AD7"/>
    <w:rsid w:val="00C72AEF"/>
    <w:rsid w:val="00C75364"/>
    <w:rsid w:val="00C75E3A"/>
    <w:rsid w:val="00C7603E"/>
    <w:rsid w:val="00C7616C"/>
    <w:rsid w:val="00C763AB"/>
    <w:rsid w:val="00C7788F"/>
    <w:rsid w:val="00C813CD"/>
    <w:rsid w:val="00C81B84"/>
    <w:rsid w:val="00C822D1"/>
    <w:rsid w:val="00C82D97"/>
    <w:rsid w:val="00C837CD"/>
    <w:rsid w:val="00C83A51"/>
    <w:rsid w:val="00C85783"/>
    <w:rsid w:val="00C858AA"/>
    <w:rsid w:val="00C8699A"/>
    <w:rsid w:val="00C873DA"/>
    <w:rsid w:val="00C879F2"/>
    <w:rsid w:val="00C87C3C"/>
    <w:rsid w:val="00C904F5"/>
    <w:rsid w:val="00C907D8"/>
    <w:rsid w:val="00C91B48"/>
    <w:rsid w:val="00C91CA7"/>
    <w:rsid w:val="00C92430"/>
    <w:rsid w:val="00C924E5"/>
    <w:rsid w:val="00C92EAD"/>
    <w:rsid w:val="00C9464A"/>
    <w:rsid w:val="00C94889"/>
    <w:rsid w:val="00C94FF1"/>
    <w:rsid w:val="00C9560A"/>
    <w:rsid w:val="00C95718"/>
    <w:rsid w:val="00C9578B"/>
    <w:rsid w:val="00C95A4B"/>
    <w:rsid w:val="00C966C3"/>
    <w:rsid w:val="00C96731"/>
    <w:rsid w:val="00C9700D"/>
    <w:rsid w:val="00C97997"/>
    <w:rsid w:val="00C97CBB"/>
    <w:rsid w:val="00C97CD3"/>
    <w:rsid w:val="00C97EB4"/>
    <w:rsid w:val="00CA11BA"/>
    <w:rsid w:val="00CA178B"/>
    <w:rsid w:val="00CA1920"/>
    <w:rsid w:val="00CA20FC"/>
    <w:rsid w:val="00CA2139"/>
    <w:rsid w:val="00CA2F42"/>
    <w:rsid w:val="00CA31C2"/>
    <w:rsid w:val="00CA386D"/>
    <w:rsid w:val="00CA3AA0"/>
    <w:rsid w:val="00CA3DE1"/>
    <w:rsid w:val="00CA40EE"/>
    <w:rsid w:val="00CA432D"/>
    <w:rsid w:val="00CA53C4"/>
    <w:rsid w:val="00CA53C5"/>
    <w:rsid w:val="00CA58B6"/>
    <w:rsid w:val="00CA5C4E"/>
    <w:rsid w:val="00CA5E7B"/>
    <w:rsid w:val="00CA6236"/>
    <w:rsid w:val="00CA62F6"/>
    <w:rsid w:val="00CA6B71"/>
    <w:rsid w:val="00CA6C99"/>
    <w:rsid w:val="00CA6E9E"/>
    <w:rsid w:val="00CA71F0"/>
    <w:rsid w:val="00CA71F3"/>
    <w:rsid w:val="00CB0A01"/>
    <w:rsid w:val="00CB0C05"/>
    <w:rsid w:val="00CB0C3F"/>
    <w:rsid w:val="00CB102E"/>
    <w:rsid w:val="00CB162A"/>
    <w:rsid w:val="00CB25CC"/>
    <w:rsid w:val="00CB2813"/>
    <w:rsid w:val="00CB2BDE"/>
    <w:rsid w:val="00CB41EB"/>
    <w:rsid w:val="00CB4348"/>
    <w:rsid w:val="00CB4E72"/>
    <w:rsid w:val="00CB6656"/>
    <w:rsid w:val="00CB6A17"/>
    <w:rsid w:val="00CB6F0A"/>
    <w:rsid w:val="00CB75EB"/>
    <w:rsid w:val="00CB771E"/>
    <w:rsid w:val="00CB7CED"/>
    <w:rsid w:val="00CB7FE3"/>
    <w:rsid w:val="00CC0839"/>
    <w:rsid w:val="00CC0E5F"/>
    <w:rsid w:val="00CC14C3"/>
    <w:rsid w:val="00CC2122"/>
    <w:rsid w:val="00CC236D"/>
    <w:rsid w:val="00CC24F4"/>
    <w:rsid w:val="00CC2D29"/>
    <w:rsid w:val="00CC3A45"/>
    <w:rsid w:val="00CC42D5"/>
    <w:rsid w:val="00CC42FC"/>
    <w:rsid w:val="00CC4B6B"/>
    <w:rsid w:val="00CC4F0D"/>
    <w:rsid w:val="00CC69B7"/>
    <w:rsid w:val="00CC6DB0"/>
    <w:rsid w:val="00CC7D05"/>
    <w:rsid w:val="00CD11ED"/>
    <w:rsid w:val="00CD18AF"/>
    <w:rsid w:val="00CD2371"/>
    <w:rsid w:val="00CD24A0"/>
    <w:rsid w:val="00CD28CE"/>
    <w:rsid w:val="00CD3FB2"/>
    <w:rsid w:val="00CD4656"/>
    <w:rsid w:val="00CD5B35"/>
    <w:rsid w:val="00CD61EB"/>
    <w:rsid w:val="00CD6D1D"/>
    <w:rsid w:val="00CE017F"/>
    <w:rsid w:val="00CE056A"/>
    <w:rsid w:val="00CE05AB"/>
    <w:rsid w:val="00CE0720"/>
    <w:rsid w:val="00CE0B8A"/>
    <w:rsid w:val="00CE0EC0"/>
    <w:rsid w:val="00CE174A"/>
    <w:rsid w:val="00CE20D3"/>
    <w:rsid w:val="00CE4076"/>
    <w:rsid w:val="00CE4CB2"/>
    <w:rsid w:val="00CE5591"/>
    <w:rsid w:val="00CE5ABB"/>
    <w:rsid w:val="00CE5C27"/>
    <w:rsid w:val="00CE5C49"/>
    <w:rsid w:val="00CE6399"/>
    <w:rsid w:val="00CE6513"/>
    <w:rsid w:val="00CE6681"/>
    <w:rsid w:val="00CE6BF3"/>
    <w:rsid w:val="00CE7593"/>
    <w:rsid w:val="00CF0189"/>
    <w:rsid w:val="00CF0226"/>
    <w:rsid w:val="00CF0824"/>
    <w:rsid w:val="00CF1D70"/>
    <w:rsid w:val="00CF3024"/>
    <w:rsid w:val="00CF342E"/>
    <w:rsid w:val="00CF3463"/>
    <w:rsid w:val="00CF3779"/>
    <w:rsid w:val="00CF4014"/>
    <w:rsid w:val="00CF4ADC"/>
    <w:rsid w:val="00CF55E7"/>
    <w:rsid w:val="00CF56C6"/>
    <w:rsid w:val="00CF592F"/>
    <w:rsid w:val="00CF63CC"/>
    <w:rsid w:val="00CF6542"/>
    <w:rsid w:val="00CF656C"/>
    <w:rsid w:val="00CF68FC"/>
    <w:rsid w:val="00CF6A80"/>
    <w:rsid w:val="00CF6BCB"/>
    <w:rsid w:val="00D00BBF"/>
    <w:rsid w:val="00D00DF1"/>
    <w:rsid w:val="00D00E32"/>
    <w:rsid w:val="00D00FD5"/>
    <w:rsid w:val="00D01180"/>
    <w:rsid w:val="00D01F03"/>
    <w:rsid w:val="00D01F4E"/>
    <w:rsid w:val="00D0223A"/>
    <w:rsid w:val="00D034C2"/>
    <w:rsid w:val="00D03730"/>
    <w:rsid w:val="00D03AB5"/>
    <w:rsid w:val="00D03C5B"/>
    <w:rsid w:val="00D04457"/>
    <w:rsid w:val="00D049FE"/>
    <w:rsid w:val="00D0531F"/>
    <w:rsid w:val="00D05D2E"/>
    <w:rsid w:val="00D05F96"/>
    <w:rsid w:val="00D05FD6"/>
    <w:rsid w:val="00D064A7"/>
    <w:rsid w:val="00D07097"/>
    <w:rsid w:val="00D072D2"/>
    <w:rsid w:val="00D07426"/>
    <w:rsid w:val="00D07DFA"/>
    <w:rsid w:val="00D100CC"/>
    <w:rsid w:val="00D10207"/>
    <w:rsid w:val="00D102C6"/>
    <w:rsid w:val="00D108DF"/>
    <w:rsid w:val="00D10A5A"/>
    <w:rsid w:val="00D12734"/>
    <w:rsid w:val="00D1289A"/>
    <w:rsid w:val="00D13C8D"/>
    <w:rsid w:val="00D13F10"/>
    <w:rsid w:val="00D13F88"/>
    <w:rsid w:val="00D14CDD"/>
    <w:rsid w:val="00D14EFA"/>
    <w:rsid w:val="00D15234"/>
    <w:rsid w:val="00D15C45"/>
    <w:rsid w:val="00D15D05"/>
    <w:rsid w:val="00D1643D"/>
    <w:rsid w:val="00D1663C"/>
    <w:rsid w:val="00D16874"/>
    <w:rsid w:val="00D16C2B"/>
    <w:rsid w:val="00D17DE1"/>
    <w:rsid w:val="00D208E0"/>
    <w:rsid w:val="00D21177"/>
    <w:rsid w:val="00D21615"/>
    <w:rsid w:val="00D22110"/>
    <w:rsid w:val="00D226A0"/>
    <w:rsid w:val="00D226DF"/>
    <w:rsid w:val="00D22D18"/>
    <w:rsid w:val="00D22D78"/>
    <w:rsid w:val="00D22E84"/>
    <w:rsid w:val="00D235B3"/>
    <w:rsid w:val="00D241D9"/>
    <w:rsid w:val="00D2443D"/>
    <w:rsid w:val="00D24E8B"/>
    <w:rsid w:val="00D25B0B"/>
    <w:rsid w:val="00D26018"/>
    <w:rsid w:val="00D26570"/>
    <w:rsid w:val="00D26608"/>
    <w:rsid w:val="00D26E61"/>
    <w:rsid w:val="00D30465"/>
    <w:rsid w:val="00D304AC"/>
    <w:rsid w:val="00D3106F"/>
    <w:rsid w:val="00D3170F"/>
    <w:rsid w:val="00D31B47"/>
    <w:rsid w:val="00D3248C"/>
    <w:rsid w:val="00D32813"/>
    <w:rsid w:val="00D33C9E"/>
    <w:rsid w:val="00D34007"/>
    <w:rsid w:val="00D3411F"/>
    <w:rsid w:val="00D3472A"/>
    <w:rsid w:val="00D34DCD"/>
    <w:rsid w:val="00D35BF4"/>
    <w:rsid w:val="00D35C49"/>
    <w:rsid w:val="00D368B7"/>
    <w:rsid w:val="00D36F2F"/>
    <w:rsid w:val="00D37928"/>
    <w:rsid w:val="00D40FB4"/>
    <w:rsid w:val="00D41136"/>
    <w:rsid w:val="00D41A03"/>
    <w:rsid w:val="00D4298D"/>
    <w:rsid w:val="00D435A0"/>
    <w:rsid w:val="00D439F3"/>
    <w:rsid w:val="00D441F9"/>
    <w:rsid w:val="00D4430F"/>
    <w:rsid w:val="00D44475"/>
    <w:rsid w:val="00D45445"/>
    <w:rsid w:val="00D45C44"/>
    <w:rsid w:val="00D45D44"/>
    <w:rsid w:val="00D45EB6"/>
    <w:rsid w:val="00D466E2"/>
    <w:rsid w:val="00D46E0F"/>
    <w:rsid w:val="00D46E1D"/>
    <w:rsid w:val="00D473BA"/>
    <w:rsid w:val="00D47542"/>
    <w:rsid w:val="00D51761"/>
    <w:rsid w:val="00D51B29"/>
    <w:rsid w:val="00D52320"/>
    <w:rsid w:val="00D53167"/>
    <w:rsid w:val="00D53EB0"/>
    <w:rsid w:val="00D547BD"/>
    <w:rsid w:val="00D547ED"/>
    <w:rsid w:val="00D54970"/>
    <w:rsid w:val="00D54B0A"/>
    <w:rsid w:val="00D55558"/>
    <w:rsid w:val="00D556DE"/>
    <w:rsid w:val="00D56CE1"/>
    <w:rsid w:val="00D60848"/>
    <w:rsid w:val="00D61289"/>
    <w:rsid w:val="00D61649"/>
    <w:rsid w:val="00D622E6"/>
    <w:rsid w:val="00D62DD1"/>
    <w:rsid w:val="00D639C5"/>
    <w:rsid w:val="00D63A58"/>
    <w:rsid w:val="00D63E73"/>
    <w:rsid w:val="00D63F12"/>
    <w:rsid w:val="00D644B2"/>
    <w:rsid w:val="00D6631D"/>
    <w:rsid w:val="00D6678D"/>
    <w:rsid w:val="00D67A25"/>
    <w:rsid w:val="00D70648"/>
    <w:rsid w:val="00D70B08"/>
    <w:rsid w:val="00D719A6"/>
    <w:rsid w:val="00D71FCE"/>
    <w:rsid w:val="00D7243B"/>
    <w:rsid w:val="00D72A9F"/>
    <w:rsid w:val="00D72B00"/>
    <w:rsid w:val="00D72EA2"/>
    <w:rsid w:val="00D74AD6"/>
    <w:rsid w:val="00D74DDE"/>
    <w:rsid w:val="00D750FA"/>
    <w:rsid w:val="00D7583C"/>
    <w:rsid w:val="00D76F66"/>
    <w:rsid w:val="00D77640"/>
    <w:rsid w:val="00D77B92"/>
    <w:rsid w:val="00D77DB5"/>
    <w:rsid w:val="00D80FC8"/>
    <w:rsid w:val="00D83688"/>
    <w:rsid w:val="00D8378B"/>
    <w:rsid w:val="00D83E1A"/>
    <w:rsid w:val="00D846F0"/>
    <w:rsid w:val="00D8476D"/>
    <w:rsid w:val="00D85426"/>
    <w:rsid w:val="00D854EB"/>
    <w:rsid w:val="00D8724A"/>
    <w:rsid w:val="00D875BE"/>
    <w:rsid w:val="00D876DC"/>
    <w:rsid w:val="00D87848"/>
    <w:rsid w:val="00D87A6D"/>
    <w:rsid w:val="00D87BCB"/>
    <w:rsid w:val="00D90620"/>
    <w:rsid w:val="00D90653"/>
    <w:rsid w:val="00D90BB8"/>
    <w:rsid w:val="00D918EE"/>
    <w:rsid w:val="00D91D22"/>
    <w:rsid w:val="00D920A6"/>
    <w:rsid w:val="00D92B85"/>
    <w:rsid w:val="00D92DA0"/>
    <w:rsid w:val="00D92F4B"/>
    <w:rsid w:val="00D9323E"/>
    <w:rsid w:val="00D93820"/>
    <w:rsid w:val="00D93ACC"/>
    <w:rsid w:val="00D94580"/>
    <w:rsid w:val="00D94DB9"/>
    <w:rsid w:val="00D954B0"/>
    <w:rsid w:val="00D956BE"/>
    <w:rsid w:val="00D95715"/>
    <w:rsid w:val="00D95BD7"/>
    <w:rsid w:val="00D95CD4"/>
    <w:rsid w:val="00D95D1F"/>
    <w:rsid w:val="00DA083A"/>
    <w:rsid w:val="00DA12E3"/>
    <w:rsid w:val="00DA1C82"/>
    <w:rsid w:val="00DA35DB"/>
    <w:rsid w:val="00DA3634"/>
    <w:rsid w:val="00DA38A6"/>
    <w:rsid w:val="00DA3D28"/>
    <w:rsid w:val="00DA456C"/>
    <w:rsid w:val="00DA4CEA"/>
    <w:rsid w:val="00DA5EA9"/>
    <w:rsid w:val="00DA648C"/>
    <w:rsid w:val="00DA6C6F"/>
    <w:rsid w:val="00DA7574"/>
    <w:rsid w:val="00DA776D"/>
    <w:rsid w:val="00DA7820"/>
    <w:rsid w:val="00DB042F"/>
    <w:rsid w:val="00DB0793"/>
    <w:rsid w:val="00DB0EC9"/>
    <w:rsid w:val="00DB0FFA"/>
    <w:rsid w:val="00DB1446"/>
    <w:rsid w:val="00DB1456"/>
    <w:rsid w:val="00DB1576"/>
    <w:rsid w:val="00DB1CC2"/>
    <w:rsid w:val="00DB251C"/>
    <w:rsid w:val="00DB30C3"/>
    <w:rsid w:val="00DB4A6F"/>
    <w:rsid w:val="00DB4AA4"/>
    <w:rsid w:val="00DB4D1F"/>
    <w:rsid w:val="00DB567E"/>
    <w:rsid w:val="00DB5F99"/>
    <w:rsid w:val="00DB7275"/>
    <w:rsid w:val="00DB7D72"/>
    <w:rsid w:val="00DC0CB0"/>
    <w:rsid w:val="00DC1408"/>
    <w:rsid w:val="00DC1C7F"/>
    <w:rsid w:val="00DC1E9B"/>
    <w:rsid w:val="00DC2F23"/>
    <w:rsid w:val="00DC3055"/>
    <w:rsid w:val="00DC3D7E"/>
    <w:rsid w:val="00DC3EE4"/>
    <w:rsid w:val="00DC420B"/>
    <w:rsid w:val="00DC4314"/>
    <w:rsid w:val="00DC4872"/>
    <w:rsid w:val="00DC494B"/>
    <w:rsid w:val="00DC50FB"/>
    <w:rsid w:val="00DC5691"/>
    <w:rsid w:val="00DC5923"/>
    <w:rsid w:val="00DC6F3B"/>
    <w:rsid w:val="00DD08C0"/>
    <w:rsid w:val="00DD1DA9"/>
    <w:rsid w:val="00DD25EA"/>
    <w:rsid w:val="00DD3432"/>
    <w:rsid w:val="00DD4321"/>
    <w:rsid w:val="00DD56CB"/>
    <w:rsid w:val="00DD5EBB"/>
    <w:rsid w:val="00DD7EE5"/>
    <w:rsid w:val="00DE058F"/>
    <w:rsid w:val="00DE083C"/>
    <w:rsid w:val="00DE08A7"/>
    <w:rsid w:val="00DE0B6A"/>
    <w:rsid w:val="00DE1086"/>
    <w:rsid w:val="00DE111C"/>
    <w:rsid w:val="00DE1F73"/>
    <w:rsid w:val="00DE2047"/>
    <w:rsid w:val="00DE2981"/>
    <w:rsid w:val="00DE315A"/>
    <w:rsid w:val="00DE3B8E"/>
    <w:rsid w:val="00DE3C64"/>
    <w:rsid w:val="00DE440D"/>
    <w:rsid w:val="00DE59B9"/>
    <w:rsid w:val="00DE5DBC"/>
    <w:rsid w:val="00DE741A"/>
    <w:rsid w:val="00DE7B23"/>
    <w:rsid w:val="00DF0262"/>
    <w:rsid w:val="00DF09F8"/>
    <w:rsid w:val="00DF0C34"/>
    <w:rsid w:val="00DF2D79"/>
    <w:rsid w:val="00DF4AE0"/>
    <w:rsid w:val="00DF5701"/>
    <w:rsid w:val="00DF6C46"/>
    <w:rsid w:val="00DF76A0"/>
    <w:rsid w:val="00DF795D"/>
    <w:rsid w:val="00E000A4"/>
    <w:rsid w:val="00E007C0"/>
    <w:rsid w:val="00E02606"/>
    <w:rsid w:val="00E02683"/>
    <w:rsid w:val="00E02A18"/>
    <w:rsid w:val="00E03227"/>
    <w:rsid w:val="00E038D5"/>
    <w:rsid w:val="00E04094"/>
    <w:rsid w:val="00E051CE"/>
    <w:rsid w:val="00E05B3B"/>
    <w:rsid w:val="00E05F78"/>
    <w:rsid w:val="00E05FC8"/>
    <w:rsid w:val="00E06756"/>
    <w:rsid w:val="00E068A0"/>
    <w:rsid w:val="00E079D2"/>
    <w:rsid w:val="00E07C5D"/>
    <w:rsid w:val="00E07CBD"/>
    <w:rsid w:val="00E07CF4"/>
    <w:rsid w:val="00E100DF"/>
    <w:rsid w:val="00E103F0"/>
    <w:rsid w:val="00E105BF"/>
    <w:rsid w:val="00E111C5"/>
    <w:rsid w:val="00E118B1"/>
    <w:rsid w:val="00E11C76"/>
    <w:rsid w:val="00E12DB0"/>
    <w:rsid w:val="00E12DE5"/>
    <w:rsid w:val="00E13408"/>
    <w:rsid w:val="00E13652"/>
    <w:rsid w:val="00E14E7F"/>
    <w:rsid w:val="00E15250"/>
    <w:rsid w:val="00E152D3"/>
    <w:rsid w:val="00E15639"/>
    <w:rsid w:val="00E15AD1"/>
    <w:rsid w:val="00E16B28"/>
    <w:rsid w:val="00E17189"/>
    <w:rsid w:val="00E171BC"/>
    <w:rsid w:val="00E1721F"/>
    <w:rsid w:val="00E17311"/>
    <w:rsid w:val="00E17585"/>
    <w:rsid w:val="00E17A92"/>
    <w:rsid w:val="00E17D0E"/>
    <w:rsid w:val="00E20F85"/>
    <w:rsid w:val="00E20F97"/>
    <w:rsid w:val="00E214AB"/>
    <w:rsid w:val="00E215F2"/>
    <w:rsid w:val="00E22C9B"/>
    <w:rsid w:val="00E2359C"/>
    <w:rsid w:val="00E238D4"/>
    <w:rsid w:val="00E249FD"/>
    <w:rsid w:val="00E256E5"/>
    <w:rsid w:val="00E2583F"/>
    <w:rsid w:val="00E2648B"/>
    <w:rsid w:val="00E268FD"/>
    <w:rsid w:val="00E278F4"/>
    <w:rsid w:val="00E27BF7"/>
    <w:rsid w:val="00E30312"/>
    <w:rsid w:val="00E304AA"/>
    <w:rsid w:val="00E30A9F"/>
    <w:rsid w:val="00E30BD3"/>
    <w:rsid w:val="00E311E0"/>
    <w:rsid w:val="00E313E9"/>
    <w:rsid w:val="00E31508"/>
    <w:rsid w:val="00E32DDE"/>
    <w:rsid w:val="00E336E1"/>
    <w:rsid w:val="00E33758"/>
    <w:rsid w:val="00E33FC5"/>
    <w:rsid w:val="00E340AB"/>
    <w:rsid w:val="00E34CC8"/>
    <w:rsid w:val="00E35461"/>
    <w:rsid w:val="00E365D0"/>
    <w:rsid w:val="00E367B8"/>
    <w:rsid w:val="00E37334"/>
    <w:rsid w:val="00E37BE7"/>
    <w:rsid w:val="00E37E61"/>
    <w:rsid w:val="00E4031A"/>
    <w:rsid w:val="00E40E56"/>
    <w:rsid w:val="00E4191D"/>
    <w:rsid w:val="00E41B4D"/>
    <w:rsid w:val="00E42A7B"/>
    <w:rsid w:val="00E42D4A"/>
    <w:rsid w:val="00E4300A"/>
    <w:rsid w:val="00E43E48"/>
    <w:rsid w:val="00E4402B"/>
    <w:rsid w:val="00E44092"/>
    <w:rsid w:val="00E44203"/>
    <w:rsid w:val="00E446FC"/>
    <w:rsid w:val="00E44848"/>
    <w:rsid w:val="00E4496D"/>
    <w:rsid w:val="00E458CB"/>
    <w:rsid w:val="00E459F9"/>
    <w:rsid w:val="00E45AD3"/>
    <w:rsid w:val="00E47A34"/>
    <w:rsid w:val="00E5020C"/>
    <w:rsid w:val="00E51091"/>
    <w:rsid w:val="00E51BCD"/>
    <w:rsid w:val="00E525BE"/>
    <w:rsid w:val="00E54BD6"/>
    <w:rsid w:val="00E54FC4"/>
    <w:rsid w:val="00E5547D"/>
    <w:rsid w:val="00E55F0F"/>
    <w:rsid w:val="00E56C03"/>
    <w:rsid w:val="00E578C1"/>
    <w:rsid w:val="00E57EE3"/>
    <w:rsid w:val="00E61143"/>
    <w:rsid w:val="00E61F7D"/>
    <w:rsid w:val="00E62087"/>
    <w:rsid w:val="00E626B8"/>
    <w:rsid w:val="00E62EAF"/>
    <w:rsid w:val="00E63B73"/>
    <w:rsid w:val="00E64062"/>
    <w:rsid w:val="00E64AAB"/>
    <w:rsid w:val="00E64E00"/>
    <w:rsid w:val="00E64E48"/>
    <w:rsid w:val="00E64F63"/>
    <w:rsid w:val="00E66C57"/>
    <w:rsid w:val="00E67318"/>
    <w:rsid w:val="00E6760A"/>
    <w:rsid w:val="00E703DA"/>
    <w:rsid w:val="00E70F5B"/>
    <w:rsid w:val="00E71367"/>
    <w:rsid w:val="00E71E20"/>
    <w:rsid w:val="00E71F26"/>
    <w:rsid w:val="00E72B54"/>
    <w:rsid w:val="00E742C3"/>
    <w:rsid w:val="00E74397"/>
    <w:rsid w:val="00E7445C"/>
    <w:rsid w:val="00E747DB"/>
    <w:rsid w:val="00E74E14"/>
    <w:rsid w:val="00E757B1"/>
    <w:rsid w:val="00E75A00"/>
    <w:rsid w:val="00E7601C"/>
    <w:rsid w:val="00E7602B"/>
    <w:rsid w:val="00E76B97"/>
    <w:rsid w:val="00E770B7"/>
    <w:rsid w:val="00E773DC"/>
    <w:rsid w:val="00E77AF8"/>
    <w:rsid w:val="00E80401"/>
    <w:rsid w:val="00E805C6"/>
    <w:rsid w:val="00E8071F"/>
    <w:rsid w:val="00E80C88"/>
    <w:rsid w:val="00E80DA1"/>
    <w:rsid w:val="00E80F5D"/>
    <w:rsid w:val="00E8115C"/>
    <w:rsid w:val="00E81A1C"/>
    <w:rsid w:val="00E81B63"/>
    <w:rsid w:val="00E81BEA"/>
    <w:rsid w:val="00E82198"/>
    <w:rsid w:val="00E8257E"/>
    <w:rsid w:val="00E83B0E"/>
    <w:rsid w:val="00E83D34"/>
    <w:rsid w:val="00E846C3"/>
    <w:rsid w:val="00E84931"/>
    <w:rsid w:val="00E85747"/>
    <w:rsid w:val="00E858F7"/>
    <w:rsid w:val="00E859BB"/>
    <w:rsid w:val="00E860FC"/>
    <w:rsid w:val="00E8654F"/>
    <w:rsid w:val="00E915D6"/>
    <w:rsid w:val="00E91806"/>
    <w:rsid w:val="00E92571"/>
    <w:rsid w:val="00E92870"/>
    <w:rsid w:val="00E93CE9"/>
    <w:rsid w:val="00E93FC2"/>
    <w:rsid w:val="00E945A3"/>
    <w:rsid w:val="00E9585E"/>
    <w:rsid w:val="00E95969"/>
    <w:rsid w:val="00E96CE8"/>
    <w:rsid w:val="00E97C16"/>
    <w:rsid w:val="00EA08FD"/>
    <w:rsid w:val="00EA1947"/>
    <w:rsid w:val="00EA204C"/>
    <w:rsid w:val="00EA22A9"/>
    <w:rsid w:val="00EA2558"/>
    <w:rsid w:val="00EA3FB4"/>
    <w:rsid w:val="00EA42A2"/>
    <w:rsid w:val="00EA45DC"/>
    <w:rsid w:val="00EA4724"/>
    <w:rsid w:val="00EA49BB"/>
    <w:rsid w:val="00EA4AD5"/>
    <w:rsid w:val="00EA4E14"/>
    <w:rsid w:val="00EA5ED7"/>
    <w:rsid w:val="00EA6D1B"/>
    <w:rsid w:val="00EA7CF2"/>
    <w:rsid w:val="00EB0237"/>
    <w:rsid w:val="00EB03DF"/>
    <w:rsid w:val="00EB109E"/>
    <w:rsid w:val="00EB13E0"/>
    <w:rsid w:val="00EB1C26"/>
    <w:rsid w:val="00EB24F1"/>
    <w:rsid w:val="00EB33CB"/>
    <w:rsid w:val="00EB3DF9"/>
    <w:rsid w:val="00EB43E2"/>
    <w:rsid w:val="00EB4AA6"/>
    <w:rsid w:val="00EB4ABA"/>
    <w:rsid w:val="00EB4CA6"/>
    <w:rsid w:val="00EB61DB"/>
    <w:rsid w:val="00EB68BB"/>
    <w:rsid w:val="00EB7E3E"/>
    <w:rsid w:val="00EC0110"/>
    <w:rsid w:val="00EC0372"/>
    <w:rsid w:val="00EC0B6B"/>
    <w:rsid w:val="00EC0E63"/>
    <w:rsid w:val="00EC10DE"/>
    <w:rsid w:val="00EC1232"/>
    <w:rsid w:val="00EC2FB1"/>
    <w:rsid w:val="00EC391F"/>
    <w:rsid w:val="00EC3CCD"/>
    <w:rsid w:val="00EC4B3A"/>
    <w:rsid w:val="00EC4ECC"/>
    <w:rsid w:val="00EC5384"/>
    <w:rsid w:val="00EC5AA8"/>
    <w:rsid w:val="00EC61B7"/>
    <w:rsid w:val="00EC71F8"/>
    <w:rsid w:val="00ED00CA"/>
    <w:rsid w:val="00ED06D7"/>
    <w:rsid w:val="00ED0707"/>
    <w:rsid w:val="00ED0844"/>
    <w:rsid w:val="00ED08F3"/>
    <w:rsid w:val="00ED0FE1"/>
    <w:rsid w:val="00ED1780"/>
    <w:rsid w:val="00ED2435"/>
    <w:rsid w:val="00ED47C5"/>
    <w:rsid w:val="00ED546C"/>
    <w:rsid w:val="00ED56D4"/>
    <w:rsid w:val="00ED6051"/>
    <w:rsid w:val="00ED6761"/>
    <w:rsid w:val="00ED6AA2"/>
    <w:rsid w:val="00ED6D48"/>
    <w:rsid w:val="00ED6E64"/>
    <w:rsid w:val="00ED718C"/>
    <w:rsid w:val="00ED7328"/>
    <w:rsid w:val="00ED7BAC"/>
    <w:rsid w:val="00ED7EBD"/>
    <w:rsid w:val="00ED7F25"/>
    <w:rsid w:val="00ED7F5D"/>
    <w:rsid w:val="00EE0FDE"/>
    <w:rsid w:val="00EE113F"/>
    <w:rsid w:val="00EE1629"/>
    <w:rsid w:val="00EE1D1A"/>
    <w:rsid w:val="00EE1F62"/>
    <w:rsid w:val="00EE2007"/>
    <w:rsid w:val="00EE28B6"/>
    <w:rsid w:val="00EE2CAD"/>
    <w:rsid w:val="00EE2F53"/>
    <w:rsid w:val="00EE3804"/>
    <w:rsid w:val="00EE3A88"/>
    <w:rsid w:val="00EE4259"/>
    <w:rsid w:val="00EE44CE"/>
    <w:rsid w:val="00EE4E79"/>
    <w:rsid w:val="00EE5931"/>
    <w:rsid w:val="00EE659E"/>
    <w:rsid w:val="00EE6753"/>
    <w:rsid w:val="00EE72A7"/>
    <w:rsid w:val="00EE7452"/>
    <w:rsid w:val="00EE7964"/>
    <w:rsid w:val="00EE7B17"/>
    <w:rsid w:val="00EF1018"/>
    <w:rsid w:val="00EF17EF"/>
    <w:rsid w:val="00EF19BD"/>
    <w:rsid w:val="00EF1BEA"/>
    <w:rsid w:val="00EF1EB7"/>
    <w:rsid w:val="00EF21D6"/>
    <w:rsid w:val="00EF2530"/>
    <w:rsid w:val="00EF25E3"/>
    <w:rsid w:val="00EF3289"/>
    <w:rsid w:val="00EF3357"/>
    <w:rsid w:val="00EF3A9D"/>
    <w:rsid w:val="00EF3FCC"/>
    <w:rsid w:val="00EF457F"/>
    <w:rsid w:val="00EF49A5"/>
    <w:rsid w:val="00EF4B02"/>
    <w:rsid w:val="00EF7845"/>
    <w:rsid w:val="00F010B8"/>
    <w:rsid w:val="00F01716"/>
    <w:rsid w:val="00F01822"/>
    <w:rsid w:val="00F01978"/>
    <w:rsid w:val="00F01A64"/>
    <w:rsid w:val="00F01DBE"/>
    <w:rsid w:val="00F01E61"/>
    <w:rsid w:val="00F02205"/>
    <w:rsid w:val="00F02DFD"/>
    <w:rsid w:val="00F03083"/>
    <w:rsid w:val="00F0318D"/>
    <w:rsid w:val="00F03EF0"/>
    <w:rsid w:val="00F0404B"/>
    <w:rsid w:val="00F042DE"/>
    <w:rsid w:val="00F042F0"/>
    <w:rsid w:val="00F0437F"/>
    <w:rsid w:val="00F04619"/>
    <w:rsid w:val="00F05825"/>
    <w:rsid w:val="00F06369"/>
    <w:rsid w:val="00F06603"/>
    <w:rsid w:val="00F06F25"/>
    <w:rsid w:val="00F07E73"/>
    <w:rsid w:val="00F07EE6"/>
    <w:rsid w:val="00F10645"/>
    <w:rsid w:val="00F108BF"/>
    <w:rsid w:val="00F109F1"/>
    <w:rsid w:val="00F10AA3"/>
    <w:rsid w:val="00F10FEA"/>
    <w:rsid w:val="00F1172B"/>
    <w:rsid w:val="00F1189F"/>
    <w:rsid w:val="00F12419"/>
    <w:rsid w:val="00F143F9"/>
    <w:rsid w:val="00F14F93"/>
    <w:rsid w:val="00F15788"/>
    <w:rsid w:val="00F15D70"/>
    <w:rsid w:val="00F166B8"/>
    <w:rsid w:val="00F169AB"/>
    <w:rsid w:val="00F203C0"/>
    <w:rsid w:val="00F2161E"/>
    <w:rsid w:val="00F2173F"/>
    <w:rsid w:val="00F21CAA"/>
    <w:rsid w:val="00F228AB"/>
    <w:rsid w:val="00F22E85"/>
    <w:rsid w:val="00F22F73"/>
    <w:rsid w:val="00F24663"/>
    <w:rsid w:val="00F255C9"/>
    <w:rsid w:val="00F256DA"/>
    <w:rsid w:val="00F2573A"/>
    <w:rsid w:val="00F26218"/>
    <w:rsid w:val="00F26C6C"/>
    <w:rsid w:val="00F26D1D"/>
    <w:rsid w:val="00F27144"/>
    <w:rsid w:val="00F27B86"/>
    <w:rsid w:val="00F30111"/>
    <w:rsid w:val="00F3145A"/>
    <w:rsid w:val="00F32A08"/>
    <w:rsid w:val="00F32C1A"/>
    <w:rsid w:val="00F33099"/>
    <w:rsid w:val="00F33168"/>
    <w:rsid w:val="00F33279"/>
    <w:rsid w:val="00F33778"/>
    <w:rsid w:val="00F3407E"/>
    <w:rsid w:val="00F34510"/>
    <w:rsid w:val="00F35050"/>
    <w:rsid w:val="00F355ED"/>
    <w:rsid w:val="00F3575B"/>
    <w:rsid w:val="00F360E5"/>
    <w:rsid w:val="00F363F5"/>
    <w:rsid w:val="00F36520"/>
    <w:rsid w:val="00F365C2"/>
    <w:rsid w:val="00F3717C"/>
    <w:rsid w:val="00F373A7"/>
    <w:rsid w:val="00F37CEE"/>
    <w:rsid w:val="00F37F75"/>
    <w:rsid w:val="00F4006E"/>
    <w:rsid w:val="00F40479"/>
    <w:rsid w:val="00F409A3"/>
    <w:rsid w:val="00F40A71"/>
    <w:rsid w:val="00F41270"/>
    <w:rsid w:val="00F422DC"/>
    <w:rsid w:val="00F42C50"/>
    <w:rsid w:val="00F4322D"/>
    <w:rsid w:val="00F4380F"/>
    <w:rsid w:val="00F45A2E"/>
    <w:rsid w:val="00F46914"/>
    <w:rsid w:val="00F47CE0"/>
    <w:rsid w:val="00F50033"/>
    <w:rsid w:val="00F508C3"/>
    <w:rsid w:val="00F514A4"/>
    <w:rsid w:val="00F51DD1"/>
    <w:rsid w:val="00F51EA2"/>
    <w:rsid w:val="00F5226B"/>
    <w:rsid w:val="00F522D6"/>
    <w:rsid w:val="00F522FE"/>
    <w:rsid w:val="00F538DF"/>
    <w:rsid w:val="00F53F4F"/>
    <w:rsid w:val="00F54842"/>
    <w:rsid w:val="00F54CBB"/>
    <w:rsid w:val="00F54DD2"/>
    <w:rsid w:val="00F55075"/>
    <w:rsid w:val="00F55206"/>
    <w:rsid w:val="00F55622"/>
    <w:rsid w:val="00F55BCF"/>
    <w:rsid w:val="00F55C7F"/>
    <w:rsid w:val="00F56039"/>
    <w:rsid w:val="00F56904"/>
    <w:rsid w:val="00F56EEC"/>
    <w:rsid w:val="00F57676"/>
    <w:rsid w:val="00F603A2"/>
    <w:rsid w:val="00F60EC1"/>
    <w:rsid w:val="00F61780"/>
    <w:rsid w:val="00F61ABB"/>
    <w:rsid w:val="00F62087"/>
    <w:rsid w:val="00F629DF"/>
    <w:rsid w:val="00F62E12"/>
    <w:rsid w:val="00F63B5C"/>
    <w:rsid w:val="00F63F5C"/>
    <w:rsid w:val="00F6407F"/>
    <w:rsid w:val="00F6421C"/>
    <w:rsid w:val="00F64489"/>
    <w:rsid w:val="00F64599"/>
    <w:rsid w:val="00F64A54"/>
    <w:rsid w:val="00F64C11"/>
    <w:rsid w:val="00F64DAF"/>
    <w:rsid w:val="00F65269"/>
    <w:rsid w:val="00F66A78"/>
    <w:rsid w:val="00F66C42"/>
    <w:rsid w:val="00F66D47"/>
    <w:rsid w:val="00F7076B"/>
    <w:rsid w:val="00F70D76"/>
    <w:rsid w:val="00F712D8"/>
    <w:rsid w:val="00F717FA"/>
    <w:rsid w:val="00F7270A"/>
    <w:rsid w:val="00F72786"/>
    <w:rsid w:val="00F72F35"/>
    <w:rsid w:val="00F73F9A"/>
    <w:rsid w:val="00F74830"/>
    <w:rsid w:val="00F74E65"/>
    <w:rsid w:val="00F75113"/>
    <w:rsid w:val="00F75FA8"/>
    <w:rsid w:val="00F76C1F"/>
    <w:rsid w:val="00F770F2"/>
    <w:rsid w:val="00F7757C"/>
    <w:rsid w:val="00F77D50"/>
    <w:rsid w:val="00F801FC"/>
    <w:rsid w:val="00F80267"/>
    <w:rsid w:val="00F80C5E"/>
    <w:rsid w:val="00F80FA4"/>
    <w:rsid w:val="00F8103E"/>
    <w:rsid w:val="00F81792"/>
    <w:rsid w:val="00F823C4"/>
    <w:rsid w:val="00F826E6"/>
    <w:rsid w:val="00F828EB"/>
    <w:rsid w:val="00F84B91"/>
    <w:rsid w:val="00F850BB"/>
    <w:rsid w:val="00F858B0"/>
    <w:rsid w:val="00F8647C"/>
    <w:rsid w:val="00F90729"/>
    <w:rsid w:val="00F90A58"/>
    <w:rsid w:val="00F93688"/>
    <w:rsid w:val="00F93BCA"/>
    <w:rsid w:val="00F94790"/>
    <w:rsid w:val="00F94A59"/>
    <w:rsid w:val="00F94A60"/>
    <w:rsid w:val="00F94ED9"/>
    <w:rsid w:val="00F95B4D"/>
    <w:rsid w:val="00F96189"/>
    <w:rsid w:val="00F96F22"/>
    <w:rsid w:val="00F97093"/>
    <w:rsid w:val="00F97511"/>
    <w:rsid w:val="00F97981"/>
    <w:rsid w:val="00F97DB6"/>
    <w:rsid w:val="00FA12DA"/>
    <w:rsid w:val="00FA1362"/>
    <w:rsid w:val="00FA15B5"/>
    <w:rsid w:val="00FA18B5"/>
    <w:rsid w:val="00FA1AFC"/>
    <w:rsid w:val="00FA1FFA"/>
    <w:rsid w:val="00FA2153"/>
    <w:rsid w:val="00FA365A"/>
    <w:rsid w:val="00FA3DD3"/>
    <w:rsid w:val="00FA4B60"/>
    <w:rsid w:val="00FA5A2E"/>
    <w:rsid w:val="00FA6353"/>
    <w:rsid w:val="00FA6B5E"/>
    <w:rsid w:val="00FA7767"/>
    <w:rsid w:val="00FA7DC2"/>
    <w:rsid w:val="00FB04FC"/>
    <w:rsid w:val="00FB068F"/>
    <w:rsid w:val="00FB0DF6"/>
    <w:rsid w:val="00FB1913"/>
    <w:rsid w:val="00FB19B2"/>
    <w:rsid w:val="00FB2703"/>
    <w:rsid w:val="00FB2DF3"/>
    <w:rsid w:val="00FB3498"/>
    <w:rsid w:val="00FB38E1"/>
    <w:rsid w:val="00FB4028"/>
    <w:rsid w:val="00FB5081"/>
    <w:rsid w:val="00FB5802"/>
    <w:rsid w:val="00FB5934"/>
    <w:rsid w:val="00FB6E68"/>
    <w:rsid w:val="00FB6F4C"/>
    <w:rsid w:val="00FC00AD"/>
    <w:rsid w:val="00FC0AAB"/>
    <w:rsid w:val="00FC0EEC"/>
    <w:rsid w:val="00FC0F3B"/>
    <w:rsid w:val="00FC181E"/>
    <w:rsid w:val="00FC19F9"/>
    <w:rsid w:val="00FC1B74"/>
    <w:rsid w:val="00FC1E7A"/>
    <w:rsid w:val="00FC28CA"/>
    <w:rsid w:val="00FC2932"/>
    <w:rsid w:val="00FC4A8B"/>
    <w:rsid w:val="00FC4D13"/>
    <w:rsid w:val="00FC628F"/>
    <w:rsid w:val="00FC69D9"/>
    <w:rsid w:val="00FC6CA2"/>
    <w:rsid w:val="00FC6DE6"/>
    <w:rsid w:val="00FD0239"/>
    <w:rsid w:val="00FD046B"/>
    <w:rsid w:val="00FD078C"/>
    <w:rsid w:val="00FD0942"/>
    <w:rsid w:val="00FD0D2F"/>
    <w:rsid w:val="00FD21F4"/>
    <w:rsid w:val="00FD22A0"/>
    <w:rsid w:val="00FD22DA"/>
    <w:rsid w:val="00FD3072"/>
    <w:rsid w:val="00FD3C98"/>
    <w:rsid w:val="00FD4E6B"/>
    <w:rsid w:val="00FD57AD"/>
    <w:rsid w:val="00FD6AFA"/>
    <w:rsid w:val="00FD6DEB"/>
    <w:rsid w:val="00FD743C"/>
    <w:rsid w:val="00FD7BAD"/>
    <w:rsid w:val="00FE0A8D"/>
    <w:rsid w:val="00FE0B23"/>
    <w:rsid w:val="00FE0EF1"/>
    <w:rsid w:val="00FE12FF"/>
    <w:rsid w:val="00FE17B0"/>
    <w:rsid w:val="00FE1816"/>
    <w:rsid w:val="00FE1C2B"/>
    <w:rsid w:val="00FE1E64"/>
    <w:rsid w:val="00FE1FE1"/>
    <w:rsid w:val="00FE20D1"/>
    <w:rsid w:val="00FE28CA"/>
    <w:rsid w:val="00FE3808"/>
    <w:rsid w:val="00FE380E"/>
    <w:rsid w:val="00FE38DD"/>
    <w:rsid w:val="00FE43DF"/>
    <w:rsid w:val="00FE473E"/>
    <w:rsid w:val="00FE48B2"/>
    <w:rsid w:val="00FE4A7B"/>
    <w:rsid w:val="00FE551A"/>
    <w:rsid w:val="00FE619B"/>
    <w:rsid w:val="00FE65E8"/>
    <w:rsid w:val="00FE68E3"/>
    <w:rsid w:val="00FE6BE1"/>
    <w:rsid w:val="00FE73C8"/>
    <w:rsid w:val="00FE7E5A"/>
    <w:rsid w:val="00FF096E"/>
    <w:rsid w:val="00FF0C94"/>
    <w:rsid w:val="00FF0D20"/>
    <w:rsid w:val="00FF1646"/>
    <w:rsid w:val="00FF2012"/>
    <w:rsid w:val="00FF28A5"/>
    <w:rsid w:val="00FF378A"/>
    <w:rsid w:val="00FF3926"/>
    <w:rsid w:val="00FF4509"/>
    <w:rsid w:val="00FF4982"/>
    <w:rsid w:val="00FF4D76"/>
    <w:rsid w:val="00FF53E1"/>
    <w:rsid w:val="00FF55DA"/>
    <w:rsid w:val="00FF5684"/>
    <w:rsid w:val="00FF5847"/>
    <w:rsid w:val="00FF69F0"/>
    <w:rsid w:val="00FF7427"/>
    <w:rsid w:val="00FF7C6B"/>
    <w:rsid w:val="00FF7EAB"/>
    <w:rsid w:val="01138EC6"/>
    <w:rsid w:val="020FF064"/>
    <w:rsid w:val="03A276FF"/>
    <w:rsid w:val="0540AD72"/>
    <w:rsid w:val="0777C050"/>
    <w:rsid w:val="079EF464"/>
    <w:rsid w:val="0B1A28DC"/>
    <w:rsid w:val="0E4F17E7"/>
    <w:rsid w:val="0EBD1510"/>
    <w:rsid w:val="10BCBB15"/>
    <w:rsid w:val="1202A7F9"/>
    <w:rsid w:val="1470D5BC"/>
    <w:rsid w:val="150FC6AA"/>
    <w:rsid w:val="15C1276E"/>
    <w:rsid w:val="18065DA8"/>
    <w:rsid w:val="19B23D9B"/>
    <w:rsid w:val="20D47120"/>
    <w:rsid w:val="21E5D9FA"/>
    <w:rsid w:val="22114FFB"/>
    <w:rsid w:val="25409400"/>
    <w:rsid w:val="26DCAEC8"/>
    <w:rsid w:val="2980D904"/>
    <w:rsid w:val="2ABB8F08"/>
    <w:rsid w:val="323795B3"/>
    <w:rsid w:val="344A89F1"/>
    <w:rsid w:val="3466A69A"/>
    <w:rsid w:val="35F4DB87"/>
    <w:rsid w:val="3992C0C7"/>
    <w:rsid w:val="3C481488"/>
    <w:rsid w:val="3C74CEC8"/>
    <w:rsid w:val="3D121481"/>
    <w:rsid w:val="3FA8326E"/>
    <w:rsid w:val="4114DD07"/>
    <w:rsid w:val="4197142D"/>
    <w:rsid w:val="46554A9F"/>
    <w:rsid w:val="4A7D8B94"/>
    <w:rsid w:val="4F86D3AA"/>
    <w:rsid w:val="52E329FB"/>
    <w:rsid w:val="592BAB13"/>
    <w:rsid w:val="595545ED"/>
    <w:rsid w:val="596873A0"/>
    <w:rsid w:val="5C791480"/>
    <w:rsid w:val="5F7A315D"/>
    <w:rsid w:val="60B144E9"/>
    <w:rsid w:val="6B770B21"/>
    <w:rsid w:val="6B93D3CD"/>
    <w:rsid w:val="6D127953"/>
    <w:rsid w:val="6E004A41"/>
    <w:rsid w:val="717B7AA2"/>
    <w:rsid w:val="73D09D34"/>
    <w:rsid w:val="7491E5DC"/>
    <w:rsid w:val="76ECA8E6"/>
    <w:rsid w:val="78E20B4C"/>
    <w:rsid w:val="79B7D4A6"/>
    <w:rsid w:val="7D84F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B79B75"/>
  <w15:docId w15:val="{EDF377F1-190A-4E70-AF6E-3C94A87F8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Ttulo1">
    <w:name w:val="heading 1"/>
    <w:basedOn w:val="Normal"/>
    <w:next w:val="Normal"/>
    <w:link w:val="Ttulo1Car"/>
    <w:qFormat/>
    <w:locked/>
    <w:rsid w:val="006479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link w:val="Ttulo2Car"/>
    <w:uiPriority w:val="9"/>
    <w:qFormat/>
    <w:locked/>
    <w:rsid w:val="004F623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ko-KR"/>
    </w:rPr>
  </w:style>
  <w:style w:type="paragraph" w:styleId="Ttulo3">
    <w:name w:val="heading 3"/>
    <w:basedOn w:val="Normal"/>
    <w:next w:val="Normal"/>
    <w:link w:val="Ttulo3Car"/>
    <w:semiHidden/>
    <w:unhideWhenUsed/>
    <w:qFormat/>
    <w:locked/>
    <w:rsid w:val="00BB76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Encabezado">
    <w:name w:val="header"/>
    <w:basedOn w:val="Normal"/>
    <w:link w:val="EncabezadoC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EncabezadoCar">
    <w:name w:val="Encabezado Car"/>
    <w:basedOn w:val="Fuentedeprrafopredeter"/>
    <w:link w:val="Encabezado"/>
    <w:uiPriority w:val="99"/>
    <w:qFormat/>
    <w:locked/>
    <w:rsid w:val="00BC0ABA"/>
    <w:rPr>
      <w:rFonts w:ascii="Times" w:hAnsi="Times" w:cs="Times New Roman"/>
      <w:kern w:val="0"/>
      <w:sz w:val="20"/>
    </w:rPr>
  </w:style>
  <w:style w:type="paragraph" w:styleId="Piedepgina">
    <w:name w:val="footer"/>
    <w:basedOn w:val="Normal"/>
    <w:link w:val="PiedepginaC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Nmerodepgina">
    <w:name w:val="page number"/>
    <w:basedOn w:val="Fuentedeprrafopredeter"/>
    <w:uiPriority w:val="99"/>
    <w:rsid w:val="00BC0ABA"/>
    <w:rPr>
      <w:rFonts w:cs="Times New Roman"/>
    </w:rPr>
  </w:style>
  <w:style w:type="character" w:styleId="Refdecomentario">
    <w:name w:val="annotation reference"/>
    <w:basedOn w:val="Fuentedeprrafopredeter"/>
    <w:uiPriority w:val="99"/>
    <w:semiHidden/>
    <w:rsid w:val="00BC0ABA"/>
    <w:rPr>
      <w:rFonts w:cs="Times New Roman"/>
      <w:sz w:val="18"/>
    </w:rPr>
  </w:style>
  <w:style w:type="paragraph" w:styleId="Textocomentario">
    <w:name w:val="annotation text"/>
    <w:basedOn w:val="Normal"/>
    <w:link w:val="TextocomentarioCar"/>
    <w:uiPriority w:val="99"/>
    <w:semiHidden/>
    <w:rsid w:val="00BC0AB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C0AB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Textodeglobo">
    <w:name w:val="Balloon Text"/>
    <w:basedOn w:val="Normal"/>
    <w:link w:val="TextodegloboC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Textonotapie">
    <w:name w:val="footnote text"/>
    <w:basedOn w:val="Normal"/>
    <w:link w:val="TextonotapieCar"/>
    <w:uiPriority w:val="99"/>
    <w:semiHidden/>
    <w:rsid w:val="00BC0ABA"/>
    <w:pPr>
      <w:snapToGrid w:val="0"/>
    </w:pPr>
    <w:rPr>
      <w:lang w:val="en-CA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Refdenotaalpie">
    <w:name w:val="footnote reference"/>
    <w:basedOn w:val="Fuentedeprrafopredeter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Textoennegrita">
    <w:name w:val="Strong"/>
    <w:basedOn w:val="Fuentedeprrafopredeter"/>
    <w:uiPriority w:val="22"/>
    <w:qFormat/>
    <w:rsid w:val="00BC0ABA"/>
    <w:rPr>
      <w:rFonts w:cs="Times New Roman"/>
      <w:b/>
    </w:rPr>
  </w:style>
  <w:style w:type="paragraph" w:styleId="Ttulo">
    <w:name w:val="Title"/>
    <w:basedOn w:val="Normal"/>
    <w:link w:val="TtuloC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tuloCar">
    <w:name w:val="Título Car"/>
    <w:basedOn w:val="Fuentedeprrafopredeter"/>
    <w:link w:val="Ttulo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Fuentedeprrafopredeter"/>
    <w:uiPriority w:val="99"/>
    <w:rsid w:val="00BC0ABA"/>
    <w:rPr>
      <w:rFonts w:cs="Times New Roman"/>
    </w:rPr>
  </w:style>
  <w:style w:type="paragraph" w:styleId="Prrafodelista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Fuentedeprrafopredeter"/>
    <w:rsid w:val="008C1ADE"/>
  </w:style>
  <w:style w:type="character" w:styleId="nfasis">
    <w:name w:val="Emphasis"/>
    <w:basedOn w:val="Fuentedeprrafopredeter"/>
    <w:uiPriority w:val="20"/>
    <w:qFormat/>
    <w:locked/>
    <w:rsid w:val="00EB7E3E"/>
    <w:rPr>
      <w:i/>
      <w:iCs/>
    </w:rPr>
  </w:style>
  <w:style w:type="character" w:customStyle="1" w:styleId="11">
    <w:name w:val="확인되지 않은 멘션1"/>
    <w:basedOn w:val="Fuentedeprrafopredeter"/>
    <w:uiPriority w:val="99"/>
    <w:semiHidden/>
    <w:unhideWhenUsed/>
    <w:rsid w:val="006B3649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6A354C"/>
    <w:rPr>
      <w:rFonts w:ascii="Gulim" w:eastAsia="Gulim" w:hAnsi="Gulim" w:cs="Gulim"/>
      <w:lang w:eastAsia="ko-KR"/>
    </w:rPr>
  </w:style>
  <w:style w:type="paragraph" w:styleId="Sinespaciado">
    <w:name w:val="No Spacing"/>
    <w:uiPriority w:val="1"/>
    <w:qFormat/>
    <w:rsid w:val="00966696"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  <w:lang w:eastAsia="ko-KR"/>
    </w:rPr>
  </w:style>
  <w:style w:type="character" w:customStyle="1" w:styleId="2">
    <w:name w:val="확인되지 않은 멘션2"/>
    <w:basedOn w:val="Fuentedeprrafopredeter"/>
    <w:uiPriority w:val="99"/>
    <w:semiHidden/>
    <w:unhideWhenUsed/>
    <w:rsid w:val="00D918EE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4F6237"/>
    <w:rPr>
      <w:rFonts w:ascii="Times New Roman" w:eastAsia="Times New Roman" w:hAnsi="Times New Roman"/>
      <w:b/>
      <w:bCs/>
      <w:sz w:val="36"/>
      <w:szCs w:val="36"/>
      <w:lang w:eastAsia="ko-KR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642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642FE"/>
    <w:rPr>
      <w:rFonts w:ascii="Courier New" w:eastAsia="Times New Roman" w:hAnsi="Courier New" w:cs="Courier New"/>
      <w:lang w:eastAsia="ko-KR"/>
    </w:rPr>
  </w:style>
  <w:style w:type="character" w:customStyle="1" w:styleId="y2iqfc">
    <w:name w:val="y2iqfc"/>
    <w:basedOn w:val="Fuentedeprrafopredeter"/>
    <w:rsid w:val="003642FE"/>
  </w:style>
  <w:style w:type="character" w:customStyle="1" w:styleId="Ttulo3Car">
    <w:name w:val="Título 3 Car"/>
    <w:basedOn w:val="Fuentedeprrafopredeter"/>
    <w:link w:val="Ttulo3"/>
    <w:semiHidden/>
    <w:rsid w:val="00BB76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Ttulo1Car">
    <w:name w:val="Título 1 Car"/>
    <w:basedOn w:val="Fuentedeprrafopredeter"/>
    <w:link w:val="Ttulo1"/>
    <w:rsid w:val="0064798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styleId="Hipervnculovisitado">
    <w:name w:val="FollowedHyperlink"/>
    <w:basedOn w:val="Fuentedeprrafopredeter"/>
    <w:uiPriority w:val="99"/>
    <w:semiHidden/>
    <w:unhideWhenUsed/>
    <w:rsid w:val="001E64B2"/>
    <w:rPr>
      <w:color w:val="800080" w:themeColor="followedHyperlink"/>
      <w:u w:val="single"/>
    </w:rPr>
  </w:style>
  <w:style w:type="character" w:customStyle="1" w:styleId="ui-provider">
    <w:name w:val="ui-provider"/>
    <w:basedOn w:val="Fuentedeprrafopredeter"/>
    <w:rsid w:val="004365DC"/>
  </w:style>
  <w:style w:type="character" w:customStyle="1" w:styleId="3">
    <w:name w:val="확인되지 않은 멘션3"/>
    <w:basedOn w:val="Fuentedeprrafopredeter"/>
    <w:uiPriority w:val="99"/>
    <w:semiHidden/>
    <w:unhideWhenUsed/>
    <w:rsid w:val="004058BF"/>
    <w:rPr>
      <w:color w:val="605E5C"/>
      <w:shd w:val="clear" w:color="auto" w:fill="E1DFDD"/>
    </w:rPr>
  </w:style>
  <w:style w:type="character" w:customStyle="1" w:styleId="UnresolvedMention1">
    <w:name w:val="Unresolved Mention1"/>
    <w:basedOn w:val="Fuentedeprrafopredeter"/>
    <w:uiPriority w:val="99"/>
    <w:semiHidden/>
    <w:unhideWhenUsed/>
    <w:rsid w:val="00B95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04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478039777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2901895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5550274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8583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95251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440703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729804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2907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1607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10519962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727701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18856146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40044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1119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6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66906816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361999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425035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708213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329212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97905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456368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86678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9748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540892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33618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69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2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9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9742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6097658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633973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231655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812863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54888457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084842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5675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7151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25946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516039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663854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959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1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3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69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Gnewsroom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99039D493F5D448B1EE34C22A1B8C7" ma:contentTypeVersion="48" ma:contentTypeDescription="Create a new document." ma:contentTypeScope="" ma:versionID="135a0442a36205cdeebb268454d13638">
  <xsd:schema xmlns:xsd="http://www.w3.org/2001/XMLSchema" xmlns:xs="http://www.w3.org/2001/XMLSchema" xmlns:p="http://schemas.microsoft.com/office/2006/metadata/properties" xmlns:ns2="2ee390b9-3d14-4aae-8ccb-729b8de059d6" xmlns:ns3="615ced4e-a718-4b63-a01e-3863bf450597" xmlns:ns4="356fb7ab-2206-429c-923a-3da7320dc9ae" targetNamespace="http://schemas.microsoft.com/office/2006/metadata/properties" ma:root="true" ma:fieldsID="1b139bd9e64d9fe528ff1315d94dca18" ns2:_="" ns3:_="" ns4:_="">
    <xsd:import namespace="2ee390b9-3d14-4aae-8ccb-729b8de059d6"/>
    <xsd:import namespace="615ced4e-a718-4b63-a01e-3863bf45059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ArchiverLinkFile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390b9-3d14-4aae-8ccb-729b8de059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rchiverLinkFileType" ma:index="26" nillable="true" ma:displayName="ArchiverLinkFileType" ma:hidden="true" ma:internalName="ArchiverLinkFileTyp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ced4e-a718-4b63-a01e-3863bf4505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edcbcbdc-0a5f-4068-ac62-7b5c7544bf29}" ma:internalName="TaxCatchAll" ma:showField="CatchAllData" ma:web="615ced4e-a718-4b63-a01e-3863bf4505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6fb7ab-2206-429c-923a-3da7320dc9ae" xsi:nil="true"/>
    <lcf76f155ced4ddcb4097134ff3c332f xmlns="2ee390b9-3d14-4aae-8ccb-729b8de059d6">
      <Terms xmlns="http://schemas.microsoft.com/office/infopath/2007/PartnerControls"/>
    </lcf76f155ced4ddcb4097134ff3c332f>
    <SharedWithUsers xmlns="615ced4e-a718-4b63-a01e-3863bf450597">
      <UserInfo>
        <DisplayName/>
        <AccountId xsi:nil="true"/>
        <AccountType/>
      </UserInfo>
    </SharedWithUsers>
    <ArchiverLinkFileType xmlns="2ee390b9-3d14-4aae-8ccb-729b8de059d6" xsi:nil="true"/>
  </documentManagement>
</p:properties>
</file>

<file path=customXml/itemProps1.xml><?xml version="1.0" encoding="utf-8"?>
<ds:datastoreItem xmlns:ds="http://schemas.openxmlformats.org/officeDocument/2006/customXml" ds:itemID="{0ECB4FAB-646C-44A4-A86D-24AF96E6B7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599E3-48C3-498C-895C-8088412B2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e390b9-3d14-4aae-8ccb-729b8de059d6"/>
    <ds:schemaRef ds:uri="615ced4e-a718-4b63-a01e-3863bf45059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8FE60F-DD16-4506-88FB-F88FE2EAFF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0CF1BFB-16E3-48DA-BDEA-D77F4A35E6FF}">
  <ds:schemaRefs>
    <ds:schemaRef ds:uri="http://schemas.microsoft.com/office/2006/metadata/properties"/>
    <ds:schemaRef ds:uri="http://schemas.microsoft.com/office/infopath/2007/PartnerControls"/>
    <ds:schemaRef ds:uri="356fb7ab-2206-429c-923a-3da7320dc9ae"/>
    <ds:schemaRef ds:uri="2ee390b9-3d14-4aae-8ccb-729b8de059d6"/>
    <ds:schemaRef ds:uri="615ced4e-a718-4b63-a01e-3863bf4505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LG-One</Company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lg.jasmine.lee</dc:creator>
  <cp:keywords/>
  <dc:description/>
  <cp:lastModifiedBy>Michel Solís Lugo</cp:lastModifiedBy>
  <cp:revision>4</cp:revision>
  <cp:lastPrinted>2024-03-08T18:47:00Z</cp:lastPrinted>
  <dcterms:created xsi:type="dcterms:W3CDTF">2025-03-06T00:08:00Z</dcterms:created>
  <dcterms:modified xsi:type="dcterms:W3CDTF">2025-03-06T15:30:00Z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0x010100BF99039D493F5D448B1EE34C22A1B8C7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SIP_Label_cc6ed9fc-fefc-4a0c-a6d6-10cf236c0d4f_Enabled">
    <vt:lpwstr>true</vt:lpwstr>
  </property>
  <property fmtid="{D5CDD505-2E9C-101B-9397-08002B2CF9AE}" pid="8" name="MSIP_Label_cc6ed9fc-fefc-4a0c-a6d6-10cf236c0d4f_SetDate">
    <vt:lpwstr>2025-02-26T23:53:51Z</vt:lpwstr>
  </property>
  <property fmtid="{D5CDD505-2E9C-101B-9397-08002B2CF9AE}" pid="9" name="MSIP_Label_cc6ed9fc-fefc-4a0c-a6d6-10cf236c0d4f_Method">
    <vt:lpwstr>Standard</vt:lpwstr>
  </property>
  <property fmtid="{D5CDD505-2E9C-101B-9397-08002B2CF9AE}" pid="10" name="MSIP_Label_cc6ed9fc-fefc-4a0c-a6d6-10cf236c0d4f_Name">
    <vt:lpwstr>Internal use only</vt:lpwstr>
  </property>
  <property fmtid="{D5CDD505-2E9C-101B-9397-08002B2CF9AE}" pid="11" name="MSIP_Label_cc6ed9fc-fefc-4a0c-a6d6-10cf236c0d4f_SiteId">
    <vt:lpwstr>5069cde4-642a-45c0-8094-d0c2dec10be3</vt:lpwstr>
  </property>
  <property fmtid="{D5CDD505-2E9C-101B-9397-08002B2CF9AE}" pid="12" name="MSIP_Label_cc6ed9fc-fefc-4a0c-a6d6-10cf236c0d4f_ActionId">
    <vt:lpwstr>4b41a94e-8446-4344-b686-b83badfb2cb2</vt:lpwstr>
  </property>
  <property fmtid="{D5CDD505-2E9C-101B-9397-08002B2CF9AE}" pid="13" name="MSIP_Label_cc6ed9fc-fefc-4a0c-a6d6-10cf236c0d4f_ContentBits">
    <vt:lpwstr>1</vt:lpwstr>
  </property>
</Properties>
</file>